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78F37" w14:textId="77777777" w:rsidR="00B82A2F" w:rsidRDefault="00B82A2F">
      <w:pPr>
        <w:jc w:val="center"/>
        <w:rPr>
          <w:rFonts w:ascii="Arial" w:hAnsi="Arial"/>
          <w:b/>
          <w:sz w:val="28"/>
          <w:u w:val="single"/>
        </w:rPr>
      </w:pPr>
      <w:r>
        <w:rPr>
          <w:rFonts w:ascii="Arial" w:hAnsi="Arial"/>
          <w:b/>
          <w:sz w:val="28"/>
          <w:u w:val="single"/>
        </w:rPr>
        <w:t>CUSC - SECTION 4</w:t>
      </w:r>
    </w:p>
    <w:p w14:paraId="498E2425" w14:textId="77777777" w:rsidR="00B82A2F" w:rsidRDefault="00B82A2F">
      <w:pPr>
        <w:jc w:val="center"/>
        <w:rPr>
          <w:rFonts w:ascii="Arial" w:hAnsi="Arial"/>
          <w:b/>
          <w:sz w:val="28"/>
          <w:u w:val="single"/>
        </w:rPr>
      </w:pPr>
    </w:p>
    <w:p w14:paraId="6D0D8052" w14:textId="77777777" w:rsidR="00B82A2F" w:rsidRDefault="00B82A2F">
      <w:pPr>
        <w:jc w:val="center"/>
        <w:rPr>
          <w:rFonts w:ascii="Arial" w:hAnsi="Arial"/>
          <w:b/>
          <w:sz w:val="28"/>
          <w:u w:val="single"/>
        </w:rPr>
      </w:pPr>
      <w:r>
        <w:rPr>
          <w:rFonts w:ascii="Arial" w:hAnsi="Arial"/>
          <w:b/>
          <w:sz w:val="28"/>
          <w:u w:val="single"/>
        </w:rPr>
        <w:t>BALANCING SERVICES</w:t>
      </w:r>
    </w:p>
    <w:p w14:paraId="3A00C4AC" w14:textId="77777777" w:rsidR="00B82A2F" w:rsidRDefault="00B82A2F">
      <w:pPr>
        <w:jc w:val="center"/>
        <w:rPr>
          <w:rFonts w:ascii="Arial" w:hAnsi="Arial"/>
          <w:b/>
          <w:sz w:val="28"/>
          <w:u w:val="single"/>
        </w:rPr>
      </w:pPr>
    </w:p>
    <w:p w14:paraId="4A85D021" w14:textId="77777777" w:rsidR="00B82A2F" w:rsidRDefault="00B82A2F">
      <w:pPr>
        <w:jc w:val="center"/>
        <w:rPr>
          <w:rFonts w:ascii="Arial" w:hAnsi="Arial"/>
          <w:b/>
          <w:sz w:val="28"/>
          <w:u w:val="single"/>
        </w:rPr>
      </w:pPr>
    </w:p>
    <w:p w14:paraId="0A8E4D12" w14:textId="77777777" w:rsidR="00B82A2F" w:rsidRDefault="00B82A2F">
      <w:pPr>
        <w:jc w:val="center"/>
        <w:rPr>
          <w:rFonts w:ascii="Arial" w:hAnsi="Arial"/>
          <w:b/>
          <w:sz w:val="28"/>
          <w:u w:val="single"/>
        </w:rPr>
      </w:pPr>
    </w:p>
    <w:p w14:paraId="102F5F2B" w14:textId="77777777" w:rsidR="00B82A2F" w:rsidRDefault="00B82A2F">
      <w:pPr>
        <w:jc w:val="center"/>
        <w:rPr>
          <w:rFonts w:ascii="Arial" w:hAnsi="Arial"/>
          <w:b/>
          <w:sz w:val="28"/>
          <w:u w:val="single"/>
        </w:rPr>
      </w:pPr>
      <w:r>
        <w:rPr>
          <w:rFonts w:ascii="Arial" w:hAnsi="Arial"/>
          <w:b/>
          <w:sz w:val="28"/>
          <w:u w:val="single"/>
        </w:rPr>
        <w:t>CONTENTS</w:t>
      </w:r>
    </w:p>
    <w:p w14:paraId="0462ADDF" w14:textId="77777777" w:rsidR="00B82A2F" w:rsidRDefault="00B82A2F">
      <w:pPr>
        <w:jc w:val="center"/>
        <w:rPr>
          <w:rFonts w:ascii="Arial" w:hAnsi="Arial"/>
          <w:b/>
          <w:sz w:val="28"/>
          <w:u w:val="single"/>
        </w:rPr>
      </w:pPr>
    </w:p>
    <w:p w14:paraId="58B4EECB" w14:textId="77777777" w:rsidR="00B82A2F" w:rsidRDefault="00B82A2F">
      <w:pPr>
        <w:jc w:val="center"/>
        <w:rPr>
          <w:rFonts w:ascii="Arial" w:hAnsi="Arial"/>
          <w:b/>
        </w:rPr>
      </w:pPr>
    </w:p>
    <w:p w14:paraId="3039D716" w14:textId="77777777" w:rsidR="00B82A2F" w:rsidRDefault="00B82A2F">
      <w:pPr>
        <w:pStyle w:val="Heading2"/>
        <w:ind w:left="900"/>
        <w:rPr>
          <w:vanish/>
          <w:color w:val="FF0000"/>
        </w:rPr>
      </w:pPr>
      <w:r>
        <w:rPr>
          <w:color w:val="FF0000"/>
        </w:rPr>
        <w:t xml:space="preserve"> </w:t>
      </w:r>
    </w:p>
    <w:p w14:paraId="35FD2BB4" w14:textId="77777777" w:rsidR="00B82A2F" w:rsidRDefault="00B82A2F">
      <w:pPr>
        <w:pStyle w:val="Heading2"/>
        <w:rPr>
          <w:vanish/>
          <w:color w:val="FF0000"/>
        </w:rPr>
      </w:pPr>
    </w:p>
    <w:p w14:paraId="4C826185" w14:textId="77777777" w:rsidR="00B82A2F" w:rsidRDefault="00B82A2F">
      <w:pPr>
        <w:pStyle w:val="Title"/>
        <w:tabs>
          <w:tab w:val="left" w:pos="0"/>
          <w:tab w:val="left" w:pos="851"/>
          <w:tab w:val="left" w:pos="1701"/>
          <w:tab w:val="left" w:pos="2552"/>
          <w:tab w:val="left" w:pos="3402"/>
        </w:tabs>
        <w:jc w:val="left"/>
        <w:rPr>
          <w:rFonts w:ascii="Arial" w:hAnsi="Arial"/>
        </w:rPr>
      </w:pPr>
    </w:p>
    <w:p w14:paraId="40E40FF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Mandatory Ancillary Services</w:t>
      </w:r>
    </w:p>
    <w:p w14:paraId="08448E95"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491EB189"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Maximum Generation</w:t>
      </w:r>
    </w:p>
    <w:p w14:paraId="398DB295" w14:textId="77777777" w:rsidR="00B82A2F" w:rsidRDefault="00B82A2F">
      <w:pPr>
        <w:pStyle w:val="Title"/>
        <w:tabs>
          <w:tab w:val="left" w:pos="0"/>
          <w:tab w:val="left" w:pos="1701"/>
          <w:tab w:val="left" w:pos="2552"/>
          <w:tab w:val="left" w:pos="3402"/>
        </w:tabs>
        <w:jc w:val="left"/>
        <w:rPr>
          <w:rFonts w:ascii="Arial" w:hAnsi="Arial"/>
          <w:b w:val="0"/>
        </w:rPr>
      </w:pPr>
    </w:p>
    <w:p w14:paraId="0C08C17E" w14:textId="77777777" w:rsidR="00B82A2F" w:rsidRDefault="00B82A2F">
      <w:pPr>
        <w:pStyle w:val="Title"/>
        <w:tabs>
          <w:tab w:val="left" w:pos="0"/>
          <w:tab w:val="left" w:pos="1701"/>
          <w:tab w:val="left" w:pos="2552"/>
          <w:tab w:val="left" w:pos="3402"/>
        </w:tabs>
        <w:ind w:left="1695"/>
        <w:jc w:val="left"/>
        <w:rPr>
          <w:rFonts w:ascii="Arial" w:hAnsi="Arial"/>
          <w:b w:val="0"/>
        </w:rPr>
      </w:pPr>
      <w:r>
        <w:rPr>
          <w:rFonts w:ascii="Arial" w:hAnsi="Arial"/>
          <w:b w:val="0"/>
        </w:rPr>
        <w:t>4.2A</w:t>
      </w:r>
      <w:r>
        <w:rPr>
          <w:rFonts w:ascii="Arial" w:hAnsi="Arial"/>
          <w:b w:val="0"/>
        </w:rPr>
        <w:tab/>
        <w:t>System to Generator Operational Intertripping</w:t>
      </w:r>
    </w:p>
    <w:p w14:paraId="46F3BD90" w14:textId="77777777" w:rsidR="00B82A2F" w:rsidRDefault="00B82A2F">
      <w:pPr>
        <w:pStyle w:val="Title"/>
        <w:tabs>
          <w:tab w:val="left" w:pos="0"/>
          <w:tab w:val="left" w:pos="1701"/>
          <w:tab w:val="left" w:pos="2552"/>
          <w:tab w:val="left" w:pos="3402"/>
        </w:tabs>
        <w:ind w:left="1695"/>
        <w:jc w:val="left"/>
        <w:rPr>
          <w:rFonts w:ascii="Arial" w:hAnsi="Arial"/>
          <w:b w:val="0"/>
        </w:rPr>
      </w:pPr>
    </w:p>
    <w:p w14:paraId="0FBC1F66"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t>4.2B</w:t>
      </w:r>
      <w:r>
        <w:rPr>
          <w:rFonts w:ascii="Arial" w:hAnsi="Arial"/>
          <w:b w:val="0"/>
        </w:rPr>
        <w:tab/>
        <w:t>Other Balancing Services</w:t>
      </w:r>
    </w:p>
    <w:p w14:paraId="3F0D369D"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r>
      <w:r>
        <w:rPr>
          <w:rFonts w:ascii="Arial" w:hAnsi="Arial"/>
          <w:b w:val="0"/>
        </w:rPr>
        <w:tab/>
      </w:r>
    </w:p>
    <w:p w14:paraId="78F50577"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Payments for Balancing Services</w:t>
      </w:r>
    </w:p>
    <w:p w14:paraId="6ADF9DAA" w14:textId="77777777" w:rsidR="00B82A2F" w:rsidRDefault="00B82A2F">
      <w:pPr>
        <w:pStyle w:val="Title"/>
        <w:tabs>
          <w:tab w:val="left" w:pos="0"/>
          <w:tab w:val="left" w:pos="1701"/>
          <w:tab w:val="left" w:pos="2552"/>
          <w:tab w:val="left" w:pos="3402"/>
        </w:tabs>
        <w:jc w:val="left"/>
        <w:rPr>
          <w:rFonts w:ascii="Arial" w:hAnsi="Arial"/>
          <w:b w:val="0"/>
        </w:rPr>
      </w:pPr>
    </w:p>
    <w:p w14:paraId="1FB07148"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Charging Principles</w:t>
      </w:r>
    </w:p>
    <w:p w14:paraId="4EF687A2" w14:textId="77777777" w:rsidR="00B82A2F" w:rsidRDefault="00B82A2F">
      <w:pPr>
        <w:pStyle w:val="Title"/>
        <w:tabs>
          <w:tab w:val="left" w:pos="0"/>
          <w:tab w:val="left" w:pos="1701"/>
          <w:tab w:val="left" w:pos="2552"/>
          <w:tab w:val="left" w:pos="3402"/>
        </w:tabs>
        <w:jc w:val="left"/>
        <w:rPr>
          <w:rFonts w:ascii="Arial" w:hAnsi="Arial"/>
          <w:b w:val="0"/>
        </w:rPr>
      </w:pPr>
    </w:p>
    <w:p w14:paraId="62BE3FB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Indexation</w:t>
      </w:r>
    </w:p>
    <w:p w14:paraId="379E7472"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54E5F8A7" w14:textId="77777777" w:rsidR="00B82A2F" w:rsidRDefault="00B82A2F">
      <w:pPr>
        <w:pStyle w:val="Title"/>
        <w:tabs>
          <w:tab w:val="left" w:pos="0"/>
          <w:tab w:val="left" w:pos="851"/>
          <w:tab w:val="left" w:pos="1701"/>
          <w:tab w:val="left" w:pos="2552"/>
          <w:tab w:val="left" w:pos="3402"/>
        </w:tabs>
        <w:jc w:val="left"/>
        <w:rPr>
          <w:rFonts w:ascii="Arial" w:hAnsi="Arial"/>
          <w:b w:val="0"/>
        </w:rPr>
        <w:sectPr w:rsidR="00B82A2F">
          <w:headerReference w:type="even" r:id="rId10"/>
          <w:headerReference w:type="default" r:id="rId11"/>
          <w:footerReference w:type="even" r:id="rId12"/>
          <w:footerReference w:type="default" r:id="rId13"/>
          <w:headerReference w:type="first" r:id="rId14"/>
          <w:footerReference w:type="first" r:id="rId15"/>
          <w:footnotePr>
            <w:numStart w:val="15"/>
          </w:footnotePr>
          <w:pgSz w:w="12240" w:h="15840"/>
          <w:pgMar w:top="1440" w:right="1440" w:bottom="1440" w:left="1440" w:header="720" w:footer="720" w:gutter="0"/>
          <w:pgNumType w:start="1" w:chapStyle="6"/>
          <w:cols w:space="720"/>
          <w:docGrid w:linePitch="360"/>
        </w:sectPr>
      </w:pPr>
    </w:p>
    <w:p w14:paraId="15810433" w14:textId="77777777" w:rsidR="00B82A2F" w:rsidRDefault="00B82A2F">
      <w:pPr>
        <w:pStyle w:val="Title"/>
        <w:tabs>
          <w:tab w:val="left" w:pos="0"/>
          <w:tab w:val="left" w:pos="851"/>
          <w:tab w:val="left" w:pos="1701"/>
          <w:tab w:val="left" w:pos="2552"/>
          <w:tab w:val="left" w:pos="3402"/>
        </w:tabs>
        <w:rPr>
          <w:rFonts w:ascii="Arial" w:hAnsi="Arial"/>
        </w:rPr>
      </w:pPr>
      <w:r>
        <w:rPr>
          <w:rFonts w:ascii="Arial" w:hAnsi="Arial"/>
        </w:rPr>
        <w:lastRenderedPageBreak/>
        <w:t>CUSC - SECTION 4</w:t>
      </w:r>
    </w:p>
    <w:p w14:paraId="118AD0BA" w14:textId="77777777" w:rsidR="00B82A2F" w:rsidRDefault="00B82A2F">
      <w:pPr>
        <w:tabs>
          <w:tab w:val="left" w:pos="0"/>
          <w:tab w:val="left" w:pos="851"/>
          <w:tab w:val="left" w:pos="1701"/>
          <w:tab w:val="left" w:pos="2552"/>
          <w:tab w:val="left" w:pos="3402"/>
        </w:tabs>
        <w:jc w:val="center"/>
        <w:rPr>
          <w:rFonts w:ascii="Arial" w:hAnsi="Arial"/>
          <w:b/>
        </w:rPr>
      </w:pPr>
    </w:p>
    <w:p w14:paraId="15762BE4" w14:textId="77777777" w:rsidR="00B82A2F" w:rsidRDefault="00B82A2F">
      <w:pPr>
        <w:pStyle w:val="Subtitle"/>
        <w:tabs>
          <w:tab w:val="left" w:pos="0"/>
          <w:tab w:val="left" w:pos="851"/>
          <w:tab w:val="left" w:pos="1701"/>
          <w:tab w:val="left" w:pos="2552"/>
          <w:tab w:val="left" w:pos="3402"/>
        </w:tabs>
        <w:rPr>
          <w:rFonts w:ascii="Arial" w:hAnsi="Arial"/>
          <w:i w:val="0"/>
          <w:u w:val="single"/>
        </w:rPr>
      </w:pPr>
      <w:r>
        <w:rPr>
          <w:rFonts w:ascii="Arial" w:hAnsi="Arial"/>
          <w:i w:val="0"/>
        </w:rPr>
        <w:t>BALANCING SERVICES</w:t>
      </w:r>
    </w:p>
    <w:p w14:paraId="717E85C5" w14:textId="77777777" w:rsidR="00B82A2F" w:rsidRDefault="00B82A2F">
      <w:pPr>
        <w:pStyle w:val="Subtitle"/>
        <w:tabs>
          <w:tab w:val="left" w:pos="0"/>
          <w:tab w:val="left" w:pos="851"/>
          <w:tab w:val="left" w:pos="1701"/>
          <w:tab w:val="left" w:pos="2552"/>
          <w:tab w:val="left" w:pos="3402"/>
        </w:tabs>
        <w:rPr>
          <w:rFonts w:ascii="Arial" w:hAnsi="Arial"/>
          <w:i w:val="0"/>
          <w:u w:val="single"/>
        </w:rPr>
      </w:pPr>
    </w:p>
    <w:p w14:paraId="1DDEBC65" w14:textId="77777777" w:rsidR="00B82A2F" w:rsidRDefault="00B82A2F">
      <w:pPr>
        <w:tabs>
          <w:tab w:val="left" w:pos="0"/>
          <w:tab w:val="left" w:pos="851"/>
          <w:tab w:val="left" w:pos="1701"/>
          <w:tab w:val="left" w:pos="2552"/>
          <w:tab w:val="left" w:pos="3402"/>
        </w:tabs>
        <w:rPr>
          <w:rFonts w:ascii="Arial" w:hAnsi="Arial"/>
          <w:b/>
        </w:rPr>
      </w:pPr>
    </w:p>
    <w:p w14:paraId="04EE42D7"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4.1</w:t>
      </w:r>
      <w:r>
        <w:rPr>
          <w:rFonts w:ascii="Arial" w:hAnsi="Arial"/>
          <w:b/>
        </w:rPr>
        <w:tab/>
        <w:t xml:space="preserve">MANDATORY ANCILLARY SERVICES </w:t>
      </w:r>
    </w:p>
    <w:p w14:paraId="4386E4E8" w14:textId="77777777" w:rsidR="00B82A2F" w:rsidRDefault="00B82A2F">
      <w:pPr>
        <w:tabs>
          <w:tab w:val="left" w:pos="0"/>
          <w:tab w:val="left" w:pos="851"/>
          <w:tab w:val="left" w:pos="1701"/>
          <w:tab w:val="left" w:pos="2552"/>
          <w:tab w:val="left" w:pos="3402"/>
        </w:tabs>
        <w:rPr>
          <w:rFonts w:ascii="Arial" w:hAnsi="Arial"/>
          <w:b/>
        </w:rPr>
      </w:pPr>
    </w:p>
    <w:p w14:paraId="290877F7" w14:textId="77777777" w:rsidR="00B82A2F" w:rsidRDefault="00B82A2F">
      <w:pPr>
        <w:numPr>
          <w:ilvl w:val="2"/>
          <w:numId w:val="30"/>
        </w:numPr>
        <w:tabs>
          <w:tab w:val="left" w:pos="0"/>
          <w:tab w:val="left" w:pos="851"/>
          <w:tab w:val="left" w:pos="2552"/>
          <w:tab w:val="left" w:pos="3402"/>
        </w:tabs>
        <w:rPr>
          <w:rFonts w:ascii="Arial" w:hAnsi="Arial"/>
          <w:b/>
        </w:rPr>
      </w:pPr>
      <w:r>
        <w:rPr>
          <w:rFonts w:ascii="Arial" w:hAnsi="Arial"/>
          <w:b/>
        </w:rPr>
        <w:t>Application</w:t>
      </w:r>
    </w:p>
    <w:p w14:paraId="44EF16D9" w14:textId="77777777" w:rsidR="00B82A2F" w:rsidRDefault="00B82A2F">
      <w:pPr>
        <w:tabs>
          <w:tab w:val="left" w:pos="0"/>
          <w:tab w:val="left" w:pos="851"/>
          <w:tab w:val="left" w:pos="1701"/>
          <w:tab w:val="left" w:pos="2552"/>
          <w:tab w:val="left" w:pos="3402"/>
        </w:tabs>
        <w:ind w:left="854"/>
        <w:rPr>
          <w:rFonts w:ascii="Arial" w:hAnsi="Arial"/>
          <w:b/>
        </w:rPr>
      </w:pPr>
    </w:p>
    <w:p w14:paraId="234C4DB0" w14:textId="7861FE5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The provisions of this Paragraph 4.1 shall apply to </w:t>
      </w:r>
      <w:r>
        <w:rPr>
          <w:rFonts w:ascii="Arial" w:hAnsi="Arial"/>
          <w:b/>
        </w:rPr>
        <w:t>Users</w:t>
      </w:r>
      <w:r>
        <w:rPr>
          <w:rFonts w:ascii="Arial" w:hAnsi="Arial"/>
        </w:rPr>
        <w:t xml:space="preserve"> which are </w:t>
      </w:r>
      <w:r>
        <w:rPr>
          <w:rFonts w:ascii="Arial" w:hAnsi="Arial"/>
          <w:b/>
        </w:rPr>
        <w:t>Generators</w:t>
      </w:r>
      <w:r>
        <w:rPr>
          <w:rFonts w:ascii="Arial" w:hAnsi="Arial"/>
        </w:rPr>
        <w:t xml:space="preserve"> in respect of </w:t>
      </w:r>
      <w:r>
        <w:rPr>
          <w:rFonts w:ascii="Arial" w:hAnsi="Arial"/>
          <w:b/>
        </w:rPr>
        <w:t>Generating Units</w:t>
      </w:r>
      <w:r w:rsidR="002B1B49">
        <w:rPr>
          <w:rFonts w:ascii="Arial" w:hAnsi="Arial"/>
          <w:b/>
        </w:rPr>
        <w:t xml:space="preserve">, DC Converters </w:t>
      </w:r>
      <w:r w:rsidR="002B1B49" w:rsidRPr="00C900D2">
        <w:rPr>
          <w:rFonts w:ascii="Arial" w:hAnsi="Arial"/>
        </w:rPr>
        <w:t>and</w:t>
      </w:r>
      <w:r w:rsidR="002B1B49">
        <w:rPr>
          <w:rFonts w:ascii="Arial" w:hAnsi="Arial"/>
          <w:b/>
        </w:rPr>
        <w:t xml:space="preserve"> Power Park Modules</w:t>
      </w:r>
      <w:r>
        <w:rPr>
          <w:rFonts w:ascii="Arial" w:hAnsi="Arial"/>
        </w:rPr>
        <w:t xml:space="preserve"> from which they are required to provide the </w:t>
      </w:r>
      <w:r>
        <w:rPr>
          <w:rFonts w:ascii="Arial" w:hAnsi="Arial"/>
          <w:b/>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rPr>
        <w:t xml:space="preserve">Grid Code </w:t>
      </w:r>
      <w:r>
        <w:rPr>
          <w:rFonts w:ascii="Arial" w:hAnsi="Arial"/>
        </w:rPr>
        <w:t xml:space="preserve">(for the avoidance of doubt, as determined by any direction in force from time to time and issued by the </w:t>
      </w:r>
      <w:r>
        <w:rPr>
          <w:rFonts w:ascii="Arial" w:hAnsi="Arial"/>
          <w:b/>
        </w:rPr>
        <w:t>Authority</w:t>
      </w:r>
      <w:r>
        <w:rPr>
          <w:rFonts w:ascii="Arial" w:hAnsi="Arial"/>
        </w:rPr>
        <w:t xml:space="preserve"> relieving any such </w:t>
      </w:r>
      <w:r>
        <w:rPr>
          <w:rFonts w:ascii="Arial" w:hAnsi="Arial"/>
          <w:b/>
        </w:rPr>
        <w:t>User</w:t>
      </w:r>
      <w:r>
        <w:rPr>
          <w:rFonts w:ascii="Arial" w:hAnsi="Arial"/>
        </w:rPr>
        <w:t xml:space="preserve"> from the obligation under its </w:t>
      </w:r>
      <w:r>
        <w:rPr>
          <w:rFonts w:ascii="Arial" w:hAnsi="Arial"/>
          <w:b/>
        </w:rPr>
        <w:t>Licence</w:t>
      </w:r>
      <w:r>
        <w:rPr>
          <w:rFonts w:ascii="Arial" w:hAnsi="Arial"/>
        </w:rPr>
        <w:t xml:space="preserve"> 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sidR="00A8264E">
        <w:rPr>
          <w:rFonts w:ascii="Arial" w:hAnsi="Arial"/>
          <w:b/>
        </w:rPr>
        <w:t xml:space="preserve">ESO </w:t>
      </w:r>
      <w:r>
        <w:rPr>
          <w:rFonts w:ascii="Arial" w:hAnsi="Arial"/>
          <w:b/>
        </w:rPr>
        <w:t>Licence</w:t>
      </w:r>
      <w:r>
        <w:rPr>
          <w:rFonts w:ascii="Arial" w:hAnsi="Arial"/>
        </w:rPr>
        <w:t>, as may be specified in such direction).</w:t>
      </w:r>
    </w:p>
    <w:p w14:paraId="414D1E06" w14:textId="77777777" w:rsidR="00B82A2F" w:rsidRDefault="00B82A2F">
      <w:pPr>
        <w:tabs>
          <w:tab w:val="left" w:pos="0"/>
          <w:tab w:val="left" w:pos="1701"/>
          <w:tab w:val="left" w:pos="2552"/>
          <w:tab w:val="left" w:pos="3402"/>
        </w:tabs>
        <w:ind w:left="1281"/>
        <w:jc w:val="both"/>
        <w:rPr>
          <w:rFonts w:ascii="Arial" w:hAnsi="Arial"/>
        </w:rPr>
      </w:pPr>
    </w:p>
    <w:p w14:paraId="468591CA" w14:textId="7777777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In respect of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Power Park Modules </w:t>
      </w:r>
      <w:r>
        <w:rPr>
          <w:rFonts w:ascii="Arial" w:hAnsi="Arial"/>
        </w:rPr>
        <w:t xml:space="preserve"> which are required to provide </w:t>
      </w:r>
      <w:r>
        <w:rPr>
          <w:rFonts w:ascii="Arial" w:hAnsi="Arial"/>
          <w:b/>
          <w:bCs/>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bCs/>
        </w:rPr>
        <w:t>Grid Code</w:t>
      </w:r>
      <w:r>
        <w:rPr>
          <w:rFonts w:ascii="Arial" w:hAnsi="Arial"/>
        </w:rPr>
        <w:t xml:space="preserve"> and which are not registered as </w:t>
      </w:r>
      <w:r>
        <w:rPr>
          <w:rFonts w:ascii="Arial" w:hAnsi="Arial"/>
          <w:b/>
          <w:bCs/>
        </w:rPr>
        <w:t>BM Unit(s),</w:t>
      </w:r>
      <w:r>
        <w:rPr>
          <w:rFonts w:ascii="Arial" w:hAnsi="Arial"/>
        </w:rPr>
        <w:t xml:space="preserve"> the </w:t>
      </w:r>
      <w:r>
        <w:rPr>
          <w:rFonts w:ascii="Arial" w:hAnsi="Arial"/>
          <w:b/>
          <w:bCs/>
        </w:rPr>
        <w:t>Mandatory Service Agreement</w:t>
      </w:r>
      <w:r>
        <w:rPr>
          <w:rFonts w:ascii="Arial" w:hAnsi="Arial"/>
        </w:rPr>
        <w:t xml:space="preserve"> shall detail how the provisions of Section 4 and Schedule 3 of the </w:t>
      </w:r>
      <w:r>
        <w:rPr>
          <w:rFonts w:ascii="Arial" w:hAnsi="Arial"/>
          <w:b/>
          <w:bCs/>
        </w:rPr>
        <w:t>CUSC</w:t>
      </w:r>
      <w:r>
        <w:rPr>
          <w:rFonts w:ascii="Arial" w:hAnsi="Arial"/>
        </w:rPr>
        <w:t xml:space="preserve"> which refer to </w:t>
      </w:r>
      <w:r>
        <w:rPr>
          <w:rFonts w:ascii="Arial" w:hAnsi="Arial"/>
          <w:b/>
          <w:bCs/>
        </w:rPr>
        <w:t>BM Unit(s)</w:t>
      </w:r>
      <w:r>
        <w:rPr>
          <w:rFonts w:ascii="Arial" w:hAnsi="Arial"/>
        </w:rPr>
        <w:t xml:space="preserve"> shall (notwithstanding such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w:t>
      </w:r>
      <w:r>
        <w:rPr>
          <w:rFonts w:ascii="Arial" w:hAnsi="Arial"/>
        </w:rPr>
        <w:t xml:space="preserve"> </w:t>
      </w:r>
      <w:r w:rsidR="002B1B49" w:rsidRPr="00C900D2">
        <w:rPr>
          <w:rFonts w:ascii="Arial" w:hAnsi="Arial"/>
          <w:b/>
        </w:rPr>
        <w:t>Power Park Module(s)</w:t>
      </w:r>
      <w:r w:rsidR="002B1B49">
        <w:rPr>
          <w:rFonts w:ascii="Arial" w:hAnsi="Arial"/>
        </w:rPr>
        <w:t xml:space="preserve"> </w:t>
      </w:r>
      <w:r>
        <w:rPr>
          <w:rFonts w:ascii="Arial" w:hAnsi="Arial"/>
        </w:rPr>
        <w:t xml:space="preserve">are not registered as </w:t>
      </w:r>
      <w:r>
        <w:rPr>
          <w:rFonts w:ascii="Arial" w:hAnsi="Arial"/>
          <w:b/>
          <w:bCs/>
        </w:rPr>
        <w:t>BM Unit(s)</w:t>
      </w:r>
      <w:r>
        <w:rPr>
          <w:rFonts w:ascii="Arial" w:hAnsi="Arial"/>
        </w:rPr>
        <w:t>) apply.</w:t>
      </w:r>
    </w:p>
    <w:p w14:paraId="0D36C269" w14:textId="77777777" w:rsidR="00B82A2F" w:rsidRDefault="00B82A2F">
      <w:pPr>
        <w:tabs>
          <w:tab w:val="left" w:pos="0"/>
          <w:tab w:val="left" w:pos="851"/>
          <w:tab w:val="left" w:pos="1701"/>
          <w:tab w:val="left" w:pos="2552"/>
          <w:tab w:val="left" w:pos="3402"/>
        </w:tabs>
        <w:ind w:left="1440"/>
        <w:rPr>
          <w:rFonts w:ascii="Arial" w:hAnsi="Arial"/>
          <w:b/>
          <w:i/>
        </w:rPr>
      </w:pPr>
    </w:p>
    <w:p w14:paraId="08CCE953"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4.1.2</w:t>
      </w:r>
      <w:r>
        <w:rPr>
          <w:rFonts w:ascii="Arial" w:hAnsi="Arial"/>
          <w:b/>
        </w:rPr>
        <w:tab/>
        <w:t>Reactive Power</w:t>
      </w:r>
    </w:p>
    <w:p w14:paraId="381FCAF4" w14:textId="77777777" w:rsidR="00B82A2F" w:rsidRDefault="00B82A2F">
      <w:pPr>
        <w:tabs>
          <w:tab w:val="left" w:pos="0"/>
          <w:tab w:val="left" w:pos="851"/>
          <w:tab w:val="left" w:pos="1701"/>
          <w:tab w:val="left" w:pos="2552"/>
          <w:tab w:val="left" w:pos="3402"/>
        </w:tabs>
        <w:ind w:left="960"/>
        <w:rPr>
          <w:rFonts w:ascii="Arial" w:hAnsi="Arial"/>
          <w:b/>
        </w:rPr>
      </w:pPr>
      <w:r>
        <w:rPr>
          <w:rFonts w:ascii="Arial" w:hAnsi="Arial"/>
          <w:b/>
        </w:rPr>
        <w:tab/>
      </w:r>
      <w:r>
        <w:rPr>
          <w:rFonts w:ascii="Arial" w:hAnsi="Arial"/>
          <w:b/>
        </w:rPr>
        <w:tab/>
      </w:r>
    </w:p>
    <w:p w14:paraId="36B9B627"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Schedule 3, Part I</w:t>
      </w:r>
    </w:p>
    <w:p w14:paraId="0D8DC2E6" w14:textId="77777777" w:rsidR="00B82A2F" w:rsidRDefault="00B82A2F">
      <w:pPr>
        <w:tabs>
          <w:tab w:val="left" w:pos="0"/>
          <w:tab w:val="left" w:pos="1701"/>
          <w:tab w:val="left" w:pos="2880"/>
          <w:tab w:val="left" w:pos="3402"/>
        </w:tabs>
        <w:ind w:left="2880" w:hanging="1920"/>
        <w:jc w:val="both"/>
        <w:rPr>
          <w:rFonts w:ascii="Arial" w:hAnsi="Arial"/>
        </w:rPr>
      </w:pPr>
      <w:r>
        <w:rPr>
          <w:rFonts w:ascii="Arial" w:hAnsi="Arial"/>
          <w:b/>
        </w:rPr>
        <w:tab/>
      </w:r>
      <w:r>
        <w:rPr>
          <w:rFonts w:ascii="Arial" w:hAnsi="Arial"/>
        </w:rPr>
        <w:t>4.1.2.1</w:t>
      </w:r>
      <w:r>
        <w:rPr>
          <w:rFonts w:ascii="Arial" w:hAnsi="Arial"/>
        </w:rPr>
        <w:tab/>
      </w:r>
      <w:r>
        <w:rPr>
          <w:rFonts w:ascii="Arial" w:hAnsi="Arial"/>
          <w:b/>
        </w:rPr>
        <w:t xml:space="preserve">The Company </w:t>
      </w:r>
      <w:r>
        <w:rPr>
          <w:rFonts w:ascii="Arial" w:hAnsi="Arial"/>
        </w:rPr>
        <w:t xml:space="preserve">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comply with the provisions regarding the </w:t>
      </w:r>
      <w:r>
        <w:rPr>
          <w:rFonts w:ascii="Arial" w:hAnsi="Arial"/>
          <w:b/>
        </w:rPr>
        <w:t xml:space="preserve">Obligatory Reactive Power Service </w:t>
      </w:r>
      <w:r>
        <w:rPr>
          <w:rFonts w:ascii="Arial" w:hAnsi="Arial"/>
        </w:rPr>
        <w:t>and any</w:t>
      </w:r>
      <w:r>
        <w:rPr>
          <w:rFonts w:ascii="Arial" w:hAnsi="Arial"/>
          <w:b/>
        </w:rPr>
        <w:t xml:space="preserve"> Enhanced Reactive Power Service</w:t>
      </w:r>
      <w:r>
        <w:rPr>
          <w:rFonts w:ascii="Arial" w:hAnsi="Arial"/>
        </w:rPr>
        <w:t xml:space="preserve"> contained in Schedule 3, Part I. </w:t>
      </w:r>
    </w:p>
    <w:p w14:paraId="127AA509" w14:textId="77777777" w:rsidR="00B82A2F" w:rsidRDefault="00B82A2F">
      <w:pPr>
        <w:tabs>
          <w:tab w:val="left" w:pos="0"/>
          <w:tab w:val="left" w:pos="1701"/>
          <w:tab w:val="left" w:pos="2880"/>
          <w:tab w:val="left" w:pos="3402"/>
        </w:tabs>
        <w:ind w:left="2880" w:hanging="1920"/>
        <w:rPr>
          <w:rFonts w:ascii="Arial" w:hAnsi="Arial"/>
        </w:rPr>
      </w:pPr>
    </w:p>
    <w:p w14:paraId="0619F595" w14:textId="77777777" w:rsidR="00B82A2F" w:rsidRDefault="00B82A2F">
      <w:pPr>
        <w:tabs>
          <w:tab w:val="left" w:pos="0"/>
          <w:tab w:val="left" w:pos="1701"/>
          <w:tab w:val="left" w:pos="2880"/>
          <w:tab w:val="left" w:pos="3402"/>
        </w:tabs>
        <w:ind w:left="2880" w:hanging="1920"/>
        <w:rPr>
          <w:rFonts w:ascii="Arial" w:hAnsi="Arial"/>
        </w:rPr>
      </w:pPr>
      <w:r>
        <w:rPr>
          <w:rFonts w:ascii="Arial" w:hAnsi="Arial"/>
          <w:i/>
        </w:rPr>
        <w:tab/>
      </w:r>
      <w:r>
        <w:rPr>
          <w:rFonts w:ascii="Arial" w:hAnsi="Arial"/>
          <w:i/>
        </w:rPr>
        <w:tab/>
        <w:t xml:space="preserve">Provision of </w:t>
      </w:r>
      <w:r>
        <w:rPr>
          <w:rFonts w:ascii="Arial" w:hAnsi="Arial"/>
          <w:b/>
          <w:i/>
        </w:rPr>
        <w:t>Obligatory Reactive Power Service</w:t>
      </w:r>
      <w:r>
        <w:rPr>
          <w:rFonts w:ascii="Arial" w:hAnsi="Arial"/>
          <w:b/>
        </w:rPr>
        <w:t xml:space="preserve"> </w:t>
      </w:r>
      <w:r>
        <w:rPr>
          <w:rFonts w:ascii="Arial" w:hAnsi="Arial"/>
        </w:rPr>
        <w:t xml:space="preserve"> </w:t>
      </w:r>
    </w:p>
    <w:p w14:paraId="2CEF0828" w14:textId="77777777" w:rsidR="00B82A2F" w:rsidRDefault="00B82A2F">
      <w:pPr>
        <w:tabs>
          <w:tab w:val="left" w:pos="0"/>
          <w:tab w:val="left" w:pos="1620"/>
        </w:tabs>
        <w:ind w:left="2880" w:hanging="1080"/>
        <w:jc w:val="both"/>
        <w:rPr>
          <w:rFonts w:ascii="Arial" w:hAnsi="Arial"/>
        </w:rPr>
      </w:pPr>
      <w:r>
        <w:rPr>
          <w:rFonts w:ascii="Arial" w:hAnsi="Arial"/>
        </w:rPr>
        <w:t>4.1.2.2</w:t>
      </w:r>
      <w:r>
        <w:rPr>
          <w:rFonts w:ascii="Arial" w:hAnsi="Arial"/>
          <w:i/>
        </w:rPr>
        <w:tab/>
        <w:t>S</w:t>
      </w:r>
      <w:r>
        <w:rPr>
          <w:rFonts w:ascii="Arial" w:hAnsi="Arial"/>
        </w:rPr>
        <w:t xml:space="preserve">ubject as herein provided, each </w:t>
      </w:r>
      <w:r>
        <w:rPr>
          <w:rFonts w:ascii="Arial" w:hAnsi="Arial"/>
          <w:b/>
        </w:rPr>
        <w:t>User</w:t>
      </w:r>
      <w:r>
        <w:rPr>
          <w:rFonts w:ascii="Arial" w:hAnsi="Arial"/>
        </w:rPr>
        <w:t xml:space="preserve"> hereby agrees,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from each of the </w:t>
      </w:r>
      <w:r>
        <w:rPr>
          <w:rFonts w:ascii="Arial" w:hAnsi="Arial"/>
          <w:b/>
        </w:rPr>
        <w:t>BM Units</w:t>
      </w:r>
      <w:r>
        <w:rPr>
          <w:rFonts w:ascii="Arial" w:hAnsi="Arial"/>
        </w:rPr>
        <w:t xml:space="preserve"> specified in a </w:t>
      </w:r>
      <w:r>
        <w:rPr>
          <w:rFonts w:ascii="Arial" w:hAnsi="Arial"/>
          <w:b/>
        </w:rPr>
        <w:t>Mandatory Services Agreement</w:t>
      </w:r>
      <w:r>
        <w:rPr>
          <w:rFonts w:ascii="Arial" w:hAnsi="Arial"/>
        </w:rPr>
        <w:t>.</w:t>
      </w:r>
    </w:p>
    <w:p w14:paraId="6918B4C1" w14:textId="77777777" w:rsidR="007E39CB" w:rsidRDefault="007E39CB">
      <w:pPr>
        <w:tabs>
          <w:tab w:val="left" w:pos="0"/>
          <w:tab w:val="left" w:pos="1620"/>
        </w:tabs>
        <w:ind w:left="2880" w:hanging="1080"/>
        <w:jc w:val="both"/>
        <w:rPr>
          <w:rFonts w:ascii="Arial" w:hAnsi="Arial"/>
        </w:rPr>
      </w:pPr>
    </w:p>
    <w:p w14:paraId="73DB423A" w14:textId="77777777" w:rsidR="007E39CB" w:rsidRPr="007E39CB" w:rsidRDefault="007E39CB">
      <w:pPr>
        <w:tabs>
          <w:tab w:val="left" w:pos="0"/>
          <w:tab w:val="left" w:pos="1620"/>
        </w:tabs>
        <w:ind w:left="2880" w:hanging="1080"/>
        <w:jc w:val="both"/>
        <w:rPr>
          <w:rFonts w:ascii="Arial" w:hAnsi="Arial"/>
        </w:rPr>
      </w:pPr>
      <w:r>
        <w:rPr>
          <w:rFonts w:ascii="Arial" w:hAnsi="Arial"/>
        </w:rPr>
        <w:t>4.1.2.3</w:t>
      </w:r>
      <w:r>
        <w:rPr>
          <w:rFonts w:ascii="Arial" w:hAnsi="Arial"/>
        </w:rPr>
        <w:tab/>
        <w:t xml:space="preserve">In respect of </w:t>
      </w:r>
      <w:r>
        <w:rPr>
          <w:rFonts w:ascii="Arial" w:hAnsi="Arial"/>
          <w:b/>
        </w:rPr>
        <w:t>Generating Unit(s)</w:t>
      </w:r>
      <w:r>
        <w:rPr>
          <w:rFonts w:ascii="Arial" w:hAnsi="Arial"/>
        </w:rPr>
        <w:t xml:space="preserve"> located </w:t>
      </w:r>
      <w:r>
        <w:rPr>
          <w:rFonts w:ascii="Arial" w:hAnsi="Arial"/>
          <w:b/>
        </w:rPr>
        <w:t>Offshore</w:t>
      </w:r>
      <w:r>
        <w:rPr>
          <w:rFonts w:ascii="Arial" w:hAnsi="Arial"/>
        </w:rPr>
        <w:t xml:space="preserve"> where the </w:t>
      </w:r>
      <w:r>
        <w:rPr>
          <w:rFonts w:ascii="Arial" w:hAnsi="Arial"/>
          <w:b/>
        </w:rPr>
        <w:t>Obligatory Reactive Power Service</w:t>
      </w:r>
      <w:r>
        <w:rPr>
          <w:rFonts w:ascii="Arial" w:hAnsi="Arial"/>
        </w:rPr>
        <w:t xml:space="preserve"> is provided to </w:t>
      </w:r>
      <w:r>
        <w:rPr>
          <w:rFonts w:ascii="Arial" w:hAnsi="Arial"/>
          <w:b/>
        </w:rPr>
        <w:t xml:space="preserve">The </w:t>
      </w:r>
      <w:r>
        <w:rPr>
          <w:rFonts w:ascii="Arial" w:hAnsi="Arial"/>
          <w:b/>
        </w:rPr>
        <w:lastRenderedPageBreak/>
        <w:t>Company</w:t>
      </w:r>
      <w:r>
        <w:rPr>
          <w:rFonts w:ascii="Arial" w:hAnsi="Arial"/>
        </w:rPr>
        <w:t xml:space="preserve"> by an </w:t>
      </w:r>
      <w:r>
        <w:rPr>
          <w:rFonts w:ascii="Arial" w:hAnsi="Arial"/>
          <w:b/>
        </w:rPr>
        <w:t>Offshore Transmission Licensee</w:t>
      </w:r>
      <w:r>
        <w:rPr>
          <w:rFonts w:ascii="Arial" w:hAnsi="Arial"/>
        </w:rPr>
        <w:t xml:space="preserve"> in accordance with the </w:t>
      </w:r>
      <w:r>
        <w:rPr>
          <w:rFonts w:ascii="Arial" w:hAnsi="Arial"/>
          <w:b/>
        </w:rPr>
        <w:t>STC</w:t>
      </w:r>
      <w:r>
        <w:rPr>
          <w:rFonts w:ascii="Arial" w:hAnsi="Arial"/>
        </w:rPr>
        <w:t xml:space="preserve">, the </w:t>
      </w:r>
      <w:r>
        <w:rPr>
          <w:rFonts w:ascii="Arial" w:hAnsi="Arial"/>
          <w:b/>
        </w:rPr>
        <w:t xml:space="preserve">Mandatory </w:t>
      </w:r>
      <w:r w:rsidR="0055577A">
        <w:rPr>
          <w:rFonts w:ascii="Arial" w:hAnsi="Arial"/>
          <w:b/>
        </w:rPr>
        <w:t xml:space="preserve">Ancillary </w:t>
      </w:r>
      <w:r>
        <w:rPr>
          <w:rFonts w:ascii="Arial" w:hAnsi="Arial"/>
          <w:b/>
        </w:rPr>
        <w:t>Services Agreement</w:t>
      </w:r>
      <w:r>
        <w:rPr>
          <w:rFonts w:ascii="Arial" w:hAnsi="Arial"/>
        </w:rPr>
        <w:t xml:space="preserve"> shall detail the payments that </w:t>
      </w:r>
      <w:r>
        <w:rPr>
          <w:rFonts w:ascii="Arial" w:hAnsi="Arial"/>
          <w:b/>
        </w:rPr>
        <w:t>The Company</w:t>
      </w:r>
      <w:r>
        <w:rPr>
          <w:rFonts w:ascii="Arial" w:hAnsi="Arial"/>
        </w:rPr>
        <w:t xml:space="preserve"> shall make to the </w:t>
      </w:r>
      <w:r>
        <w:rPr>
          <w:rFonts w:ascii="Arial" w:hAnsi="Arial"/>
          <w:b/>
        </w:rPr>
        <w:t>User</w:t>
      </w:r>
      <w:r>
        <w:rPr>
          <w:rFonts w:ascii="Arial" w:hAnsi="Arial"/>
        </w:rPr>
        <w:t xml:space="preserve"> (not withstanding that the </w:t>
      </w:r>
      <w:r>
        <w:rPr>
          <w:rFonts w:ascii="Arial" w:hAnsi="Arial"/>
          <w:b/>
        </w:rPr>
        <w:t>Obligatory Reactive Power Service</w:t>
      </w:r>
      <w:r>
        <w:rPr>
          <w:rFonts w:ascii="Arial" w:hAnsi="Arial"/>
        </w:rPr>
        <w:t xml:space="preserve"> is provided to </w:t>
      </w:r>
      <w:r>
        <w:rPr>
          <w:rFonts w:ascii="Arial" w:hAnsi="Arial"/>
          <w:b/>
        </w:rPr>
        <w:t>The Company</w:t>
      </w:r>
      <w:r>
        <w:rPr>
          <w:rFonts w:ascii="Arial" w:hAnsi="Arial"/>
        </w:rPr>
        <w:t xml:space="preserve"> by an </w:t>
      </w:r>
      <w:r>
        <w:rPr>
          <w:rFonts w:ascii="Arial" w:hAnsi="Arial"/>
          <w:b/>
        </w:rPr>
        <w:t>Offshore Transmission Licensee</w:t>
      </w:r>
      <w:r>
        <w:rPr>
          <w:rFonts w:ascii="Arial" w:hAnsi="Arial"/>
        </w:rPr>
        <w:t>).</w:t>
      </w:r>
    </w:p>
    <w:p w14:paraId="3D889D69" w14:textId="77777777" w:rsidR="00B82A2F" w:rsidRDefault="00B82A2F">
      <w:pPr>
        <w:tabs>
          <w:tab w:val="left" w:pos="0"/>
          <w:tab w:val="left" w:pos="1701"/>
          <w:tab w:val="left" w:pos="2880"/>
          <w:tab w:val="left" w:pos="3402"/>
        </w:tabs>
        <w:ind w:left="2880" w:hanging="1920"/>
        <w:rPr>
          <w:rFonts w:ascii="Arial" w:hAnsi="Arial"/>
        </w:rPr>
      </w:pPr>
    </w:p>
    <w:p w14:paraId="3D0BA62D"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Redeclarations</w:t>
      </w:r>
    </w:p>
    <w:p w14:paraId="02F2EECF" w14:textId="77777777" w:rsidR="002B1B49" w:rsidRDefault="00B82A2F">
      <w:pPr>
        <w:tabs>
          <w:tab w:val="left" w:pos="0"/>
          <w:tab w:val="left" w:pos="1701"/>
          <w:tab w:val="left" w:pos="2880"/>
          <w:tab w:val="left" w:pos="3402"/>
        </w:tabs>
        <w:ind w:left="3420" w:hanging="2460"/>
        <w:jc w:val="both"/>
        <w:rPr>
          <w:rFonts w:ascii="Arial" w:hAnsi="Arial"/>
        </w:rPr>
      </w:pPr>
      <w:r>
        <w:rPr>
          <w:rFonts w:ascii="Arial" w:hAnsi="Arial"/>
        </w:rPr>
        <w:tab/>
        <w:t>4.1.2.</w:t>
      </w:r>
      <w:r w:rsidR="001637DC">
        <w:rPr>
          <w:rFonts w:ascii="Arial" w:hAnsi="Arial"/>
        </w:rPr>
        <w:t>4</w:t>
      </w:r>
      <w:r>
        <w:rPr>
          <w:rFonts w:ascii="Arial" w:hAnsi="Arial"/>
        </w:rPr>
        <w:tab/>
        <w:t>(a)</w:t>
      </w:r>
      <w:r>
        <w:rPr>
          <w:rFonts w:ascii="Arial" w:hAnsi="Arial"/>
        </w:rPr>
        <w:tab/>
        <w:t>For the avoidance of doubt, nothing in this Paragraph 4.1.2.</w:t>
      </w:r>
      <w:r w:rsidR="00B2021F">
        <w:rPr>
          <w:rFonts w:ascii="Arial" w:hAnsi="Arial"/>
        </w:rPr>
        <w:t xml:space="preserve">4 </w:t>
      </w:r>
      <w:r>
        <w:rPr>
          <w:rFonts w:ascii="Arial" w:hAnsi="Arial"/>
        </w:rPr>
        <w:t xml:space="preserve">or any </w:t>
      </w:r>
      <w:r>
        <w:rPr>
          <w:rFonts w:ascii="Arial" w:hAnsi="Arial"/>
          <w:b/>
        </w:rPr>
        <w:t>Mandatory Services Agreement</w:t>
      </w:r>
      <w:r>
        <w:rPr>
          <w:rFonts w:ascii="Arial" w:hAnsi="Arial"/>
        </w:rPr>
        <w:t xml:space="preserve"> shall affect the provisions of </w:t>
      </w:r>
      <w:r>
        <w:rPr>
          <w:rFonts w:ascii="Arial" w:hAnsi="Arial"/>
          <w:b/>
        </w:rPr>
        <w:t xml:space="preserve">Grid Code OC </w:t>
      </w:r>
      <w:r>
        <w:rPr>
          <w:rFonts w:ascii="Arial" w:hAnsi="Arial"/>
        </w:rPr>
        <w:t xml:space="preserve">2 and/or </w:t>
      </w:r>
      <w:r>
        <w:rPr>
          <w:rFonts w:ascii="Arial" w:hAnsi="Arial"/>
          <w:b/>
        </w:rPr>
        <w:t xml:space="preserve">BC </w:t>
      </w:r>
      <w:r>
        <w:rPr>
          <w:rFonts w:ascii="Arial" w:hAnsi="Arial"/>
        </w:rPr>
        <w:t xml:space="preserve">1 concerning the redeclaration in relation to any </w:t>
      </w:r>
      <w:r>
        <w:rPr>
          <w:rFonts w:ascii="Arial" w:hAnsi="Arial"/>
          <w:b/>
        </w:rPr>
        <w:t>BM Unit</w:t>
      </w:r>
      <w:r>
        <w:rPr>
          <w:rFonts w:ascii="Arial" w:hAnsi="Arial"/>
        </w:rPr>
        <w:t xml:space="preserve"> (or where applicable, any </w:t>
      </w:r>
      <w:r>
        <w:rPr>
          <w:rFonts w:ascii="Arial" w:hAnsi="Arial"/>
          <w:b/>
        </w:rPr>
        <w:t>CCGT Unit</w:t>
      </w:r>
      <w:r>
        <w:rPr>
          <w:rFonts w:ascii="Arial" w:hAnsi="Arial"/>
        </w:rPr>
        <w:t xml:space="preserve"> </w:t>
      </w:r>
      <w:r w:rsidR="002B1B49">
        <w:rPr>
          <w:rFonts w:ascii="Arial" w:hAnsi="Arial"/>
        </w:rPr>
        <w:t xml:space="preserve">or </w:t>
      </w:r>
      <w:r w:rsidR="002B1B49" w:rsidRPr="00C900D2">
        <w:rPr>
          <w:rFonts w:ascii="Arial" w:hAnsi="Arial"/>
          <w:b/>
        </w:rPr>
        <w:t>Power Park Unit</w:t>
      </w:r>
      <w:r w:rsidR="002B1B49">
        <w:rPr>
          <w:rFonts w:ascii="Arial" w:hAnsi="Arial"/>
        </w:rPr>
        <w:t xml:space="preserve">) </w:t>
      </w:r>
      <w:r>
        <w:rPr>
          <w:rFonts w:ascii="Arial" w:hAnsi="Arial"/>
        </w:rPr>
        <w:t xml:space="preserve">of a revised capability to provide </w:t>
      </w:r>
      <w:r>
        <w:rPr>
          <w:rFonts w:ascii="Arial" w:hAnsi="Arial"/>
          <w:b/>
        </w:rPr>
        <w:t>Leading</w:t>
      </w:r>
      <w:r>
        <w:rPr>
          <w:rFonts w:ascii="Arial" w:hAnsi="Arial"/>
        </w:rPr>
        <w:t xml:space="preserve"> and/or </w:t>
      </w:r>
      <w:r>
        <w:rPr>
          <w:rFonts w:ascii="Arial" w:hAnsi="Arial"/>
          <w:b/>
        </w:rPr>
        <w:t xml:space="preserve">Lagging </w:t>
      </w:r>
      <w:r>
        <w:rPr>
          <w:rFonts w:ascii="Arial" w:hAnsi="Arial"/>
        </w:rPr>
        <w:t>Mvar</w:t>
      </w:r>
      <w:r w:rsidR="002B1B49">
        <w:rPr>
          <w:rFonts w:ascii="Arial" w:hAnsi="Arial"/>
        </w:rPr>
        <w:t>, where applicable</w:t>
      </w:r>
      <w:r>
        <w:rPr>
          <w:rFonts w:ascii="Arial" w:hAnsi="Arial"/>
        </w:rPr>
        <w:t xml:space="preserve"> at the generator stator terminals.</w:t>
      </w:r>
    </w:p>
    <w:p w14:paraId="3CC0223D" w14:textId="77777777" w:rsidR="002B1B49" w:rsidRDefault="002B1B49">
      <w:pPr>
        <w:tabs>
          <w:tab w:val="left" w:pos="0"/>
          <w:tab w:val="left" w:pos="1701"/>
          <w:tab w:val="left" w:pos="2880"/>
          <w:tab w:val="left" w:pos="3402"/>
        </w:tabs>
        <w:ind w:left="3420" w:hanging="2460"/>
        <w:jc w:val="both"/>
        <w:rPr>
          <w:rFonts w:ascii="Arial" w:hAnsi="Arial"/>
        </w:rPr>
      </w:pPr>
    </w:p>
    <w:p w14:paraId="31EE49FE" w14:textId="77777777" w:rsidR="00B82A2F" w:rsidRDefault="00B82A2F">
      <w:pPr>
        <w:tabs>
          <w:tab w:val="left" w:pos="0"/>
          <w:tab w:val="left" w:pos="1701"/>
          <w:tab w:val="left" w:pos="2880"/>
          <w:tab w:val="left" w:pos="3402"/>
        </w:tabs>
        <w:ind w:left="3420" w:hanging="2460"/>
        <w:jc w:val="both"/>
        <w:rPr>
          <w:rFonts w:ascii="Arial" w:hAnsi="Arial"/>
        </w:rPr>
      </w:pPr>
      <w:r>
        <w:rPr>
          <w:rFonts w:ascii="Arial" w:hAnsi="Arial"/>
        </w:rPr>
        <w:t xml:space="preserve">  </w:t>
      </w:r>
      <w:r w:rsidR="002B1B49">
        <w:rPr>
          <w:rFonts w:ascii="Arial" w:hAnsi="Arial"/>
        </w:rPr>
        <w:tab/>
      </w:r>
      <w:r w:rsidR="002B1B49">
        <w:rPr>
          <w:rFonts w:ascii="Arial" w:hAnsi="Arial"/>
        </w:rPr>
        <w:tab/>
        <w:t xml:space="preserve">(b)   </w:t>
      </w:r>
      <w:r>
        <w:rPr>
          <w:rFonts w:ascii="Arial" w:hAnsi="Arial"/>
        </w:rPr>
        <w:t xml:space="preserve">All such redeclarations </w:t>
      </w:r>
      <w:r w:rsidR="002B1B49">
        <w:rPr>
          <w:rFonts w:ascii="Arial" w:hAnsi="Arial"/>
        </w:rPr>
        <w:t xml:space="preserve">at the generator stator terminals </w:t>
      </w:r>
      <w:r>
        <w:rPr>
          <w:rFonts w:ascii="Arial" w:hAnsi="Arial"/>
        </w:rPr>
        <w:t xml:space="preserve">submitted pursuant </w:t>
      </w:r>
      <w:r w:rsidR="002B1B49">
        <w:rPr>
          <w:rFonts w:ascii="Arial" w:hAnsi="Arial"/>
        </w:rPr>
        <w:t>t</w:t>
      </w:r>
      <w:r>
        <w:rPr>
          <w:rFonts w:ascii="Arial" w:hAnsi="Arial"/>
        </w:rPr>
        <w:t xml:space="preserve">o </w:t>
      </w:r>
      <w:r w:rsidR="002B1B49" w:rsidRPr="00C900D2">
        <w:rPr>
          <w:rFonts w:ascii="Arial" w:hAnsi="Arial"/>
          <w:b/>
        </w:rPr>
        <w:t>Grid Code OC2</w:t>
      </w:r>
      <w:r w:rsidR="002B1B49">
        <w:rPr>
          <w:rFonts w:ascii="Arial" w:hAnsi="Arial"/>
        </w:rPr>
        <w:t xml:space="preserve"> and/or </w:t>
      </w:r>
      <w:r w:rsidR="002B1B49" w:rsidRPr="00C900D2">
        <w:rPr>
          <w:rFonts w:ascii="Arial" w:hAnsi="Arial"/>
          <w:b/>
        </w:rPr>
        <w:t>BC</w:t>
      </w:r>
      <w:r w:rsidR="002B1B49">
        <w:rPr>
          <w:rFonts w:ascii="Arial" w:hAnsi="Arial"/>
        </w:rPr>
        <w:t xml:space="preserve"> 1 </w:t>
      </w:r>
      <w:r>
        <w:rPr>
          <w:rFonts w:ascii="Arial" w:hAnsi="Arial"/>
        </w:rPr>
        <w:t xml:space="preserve">may include the revised capability (in the case of </w:t>
      </w:r>
      <w:r>
        <w:rPr>
          <w:rFonts w:ascii="Arial" w:hAnsi="Arial"/>
          <w:b/>
        </w:rPr>
        <w:t>CCGT Units</w:t>
      </w:r>
      <w:r>
        <w:rPr>
          <w:rFonts w:ascii="Arial" w:hAnsi="Arial"/>
        </w:rPr>
        <w:t xml:space="preserve"> </w:t>
      </w:r>
      <w:r w:rsidR="00D10697">
        <w:rPr>
          <w:rFonts w:ascii="Arial" w:hAnsi="Arial"/>
        </w:rPr>
        <w:t xml:space="preserve">and </w:t>
      </w:r>
      <w:r w:rsidR="00D10697" w:rsidRPr="00C900D2">
        <w:rPr>
          <w:rFonts w:ascii="Arial" w:hAnsi="Arial"/>
          <w:b/>
        </w:rPr>
        <w:t>Power Park Units</w:t>
      </w:r>
      <w:r w:rsidR="00D10697">
        <w:rPr>
          <w:rFonts w:ascii="Arial" w:hAnsi="Arial"/>
        </w:rPr>
        <w:t xml:space="preserve"> </w:t>
      </w:r>
      <w:r>
        <w:rPr>
          <w:rFonts w:ascii="Arial" w:hAnsi="Arial"/>
        </w:rPr>
        <w:t xml:space="preserve">of the relevant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Such capability shall be derived from the capability at the generator stator terminals by application of the </w:t>
      </w:r>
      <w:r w:rsidR="00D10697">
        <w:rPr>
          <w:rFonts w:ascii="Arial" w:hAnsi="Arial"/>
        </w:rPr>
        <w:t>applicable formulae</w:t>
      </w:r>
      <w:r>
        <w:rPr>
          <w:rFonts w:ascii="Arial" w:hAnsi="Arial"/>
        </w:rPr>
        <w:t xml:space="preserve"> set out in Part</w:t>
      </w:r>
      <w:r w:rsidR="00D10697">
        <w:rPr>
          <w:rFonts w:ascii="Arial" w:hAnsi="Arial"/>
        </w:rPr>
        <w:t>s</w:t>
      </w:r>
      <w:r>
        <w:rPr>
          <w:rFonts w:ascii="Arial" w:hAnsi="Arial"/>
        </w:rPr>
        <w:t xml:space="preserve"> 1</w:t>
      </w:r>
      <w:r w:rsidR="00D10697">
        <w:rPr>
          <w:rFonts w:ascii="Arial" w:hAnsi="Arial"/>
        </w:rPr>
        <w:t>, 2 or 3</w:t>
      </w:r>
      <w:r>
        <w:rPr>
          <w:rFonts w:ascii="Arial" w:hAnsi="Arial"/>
        </w:rPr>
        <w:t xml:space="preserve"> of Appendix 8 to Schedule 3, Part I</w:t>
      </w:r>
      <w:r w:rsidR="00D10697">
        <w:rPr>
          <w:rFonts w:ascii="Arial" w:hAnsi="Arial"/>
        </w:rPr>
        <w:t>.</w:t>
      </w:r>
      <w:r>
        <w:rPr>
          <w:rFonts w:ascii="Arial" w:hAnsi="Arial"/>
        </w:rPr>
        <w:t xml:space="preserve"> </w:t>
      </w:r>
    </w:p>
    <w:p w14:paraId="1D9958DC" w14:textId="77777777" w:rsidR="00B82A2F" w:rsidRDefault="00B82A2F">
      <w:pPr>
        <w:tabs>
          <w:tab w:val="left" w:pos="0"/>
          <w:tab w:val="left" w:pos="1701"/>
          <w:tab w:val="left" w:pos="2880"/>
          <w:tab w:val="left" w:pos="3402"/>
        </w:tabs>
        <w:ind w:left="2880" w:hanging="1920"/>
        <w:jc w:val="both"/>
        <w:rPr>
          <w:rFonts w:ascii="Arial" w:hAnsi="Arial"/>
        </w:rPr>
      </w:pPr>
    </w:p>
    <w:p w14:paraId="1EF2C39E" w14:textId="77777777" w:rsidR="00B82A2F" w:rsidRDefault="00D10697" w:rsidP="00C900D2">
      <w:pPr>
        <w:tabs>
          <w:tab w:val="left" w:pos="0"/>
          <w:tab w:val="left" w:pos="1701"/>
          <w:tab w:val="left" w:pos="2880"/>
          <w:tab w:val="left" w:pos="3402"/>
        </w:tabs>
        <w:ind w:left="2880"/>
        <w:jc w:val="both"/>
        <w:rPr>
          <w:rFonts w:ascii="Arial" w:hAnsi="Arial"/>
        </w:rPr>
      </w:pPr>
      <w:r>
        <w:rPr>
          <w:rFonts w:ascii="Arial" w:hAnsi="Arial"/>
        </w:rPr>
        <w:t>(c)</w:t>
      </w:r>
      <w:r>
        <w:rPr>
          <w:rFonts w:ascii="Arial" w:hAnsi="Arial"/>
        </w:rPr>
        <w:tab/>
      </w:r>
      <w:r w:rsidR="00B82A2F">
        <w:rPr>
          <w:rFonts w:ascii="Arial" w:hAnsi="Arial"/>
        </w:rPr>
        <w:t xml:space="preserve">Where a redeclaration of capability to provide </w:t>
      </w:r>
      <w:r w:rsidR="00B82A2F">
        <w:rPr>
          <w:rFonts w:ascii="Arial" w:hAnsi="Arial"/>
          <w:b/>
        </w:rPr>
        <w:t xml:space="preserve">Leading </w:t>
      </w:r>
      <w:r>
        <w:rPr>
          <w:rFonts w:ascii="Arial" w:hAnsi="Arial"/>
          <w:b/>
        </w:rPr>
        <w:tab/>
      </w:r>
      <w:r w:rsidR="00B82A2F">
        <w:rPr>
          <w:rFonts w:ascii="Arial" w:hAnsi="Arial"/>
        </w:rPr>
        <w:t xml:space="preserve">and/or </w:t>
      </w:r>
      <w:r w:rsidR="00B82A2F">
        <w:rPr>
          <w:rFonts w:ascii="Arial" w:hAnsi="Arial"/>
          <w:b/>
        </w:rPr>
        <w:t xml:space="preserve">Lagging </w:t>
      </w:r>
      <w:r w:rsidR="00B82A2F">
        <w:rPr>
          <w:rFonts w:ascii="Arial" w:hAnsi="Arial"/>
        </w:rPr>
        <w:t xml:space="preserve">Mvars at </w:t>
      </w:r>
      <w:r w:rsidR="00B82A2F">
        <w:rPr>
          <w:rFonts w:ascii="Arial" w:hAnsi="Arial"/>
          <w:b/>
        </w:rPr>
        <w:t>Rated MW</w:t>
      </w:r>
      <w:r w:rsidR="00B82A2F">
        <w:rPr>
          <w:rFonts w:ascii="Arial" w:hAnsi="Arial"/>
        </w:rPr>
        <w:t xml:space="preserve"> does not specify </w:t>
      </w:r>
      <w:r>
        <w:rPr>
          <w:rFonts w:ascii="Arial" w:hAnsi="Arial"/>
        </w:rPr>
        <w:tab/>
      </w:r>
      <w:r w:rsidR="00B82A2F">
        <w:rPr>
          <w:rFonts w:ascii="Arial" w:hAnsi="Arial"/>
        </w:rPr>
        <w:t xml:space="preserve">such revised capability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then </w:t>
      </w:r>
      <w:r w:rsidR="00B82A2F">
        <w:rPr>
          <w:rFonts w:ascii="Arial" w:hAnsi="Arial"/>
          <w:b/>
        </w:rPr>
        <w:t>The Company</w:t>
      </w:r>
      <w:r w:rsidR="00B82A2F">
        <w:rPr>
          <w:rFonts w:ascii="Arial" w:hAnsi="Arial"/>
        </w:rPr>
        <w:t xml:space="preserve"> shall calculate the revised </w:t>
      </w:r>
      <w:r>
        <w:rPr>
          <w:rFonts w:ascii="Arial" w:hAnsi="Arial"/>
        </w:rPr>
        <w:tab/>
      </w:r>
      <w:r w:rsidR="00B82A2F">
        <w:rPr>
          <w:rFonts w:ascii="Arial" w:hAnsi="Arial"/>
        </w:rPr>
        <w:t xml:space="preserve">capability at </w:t>
      </w:r>
      <w:r w:rsidR="00B82A2F">
        <w:rPr>
          <w:rFonts w:ascii="Arial" w:hAnsi="Arial"/>
          <w:b/>
        </w:rPr>
        <w:t>Rated MW</w:t>
      </w:r>
      <w:r w:rsidR="00B82A2F">
        <w:rPr>
          <w:rFonts w:ascii="Arial" w:hAnsi="Arial"/>
        </w:rPr>
        <w:t xml:space="preserve">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by application of the </w:t>
      </w:r>
      <w:r>
        <w:rPr>
          <w:rFonts w:ascii="Arial" w:hAnsi="Arial"/>
        </w:rPr>
        <w:t xml:space="preserve">applicable </w:t>
      </w:r>
      <w:r w:rsidR="00B82A2F">
        <w:rPr>
          <w:rFonts w:ascii="Arial" w:hAnsi="Arial"/>
        </w:rPr>
        <w:t>formula</w:t>
      </w:r>
      <w:r>
        <w:rPr>
          <w:rFonts w:ascii="Arial" w:hAnsi="Arial"/>
        </w:rPr>
        <w:t>e</w:t>
      </w:r>
      <w:r w:rsidR="00B82A2F">
        <w:rPr>
          <w:rFonts w:ascii="Arial" w:hAnsi="Arial"/>
        </w:rPr>
        <w:t xml:space="preserve"> set out in Part</w:t>
      </w:r>
      <w:r>
        <w:rPr>
          <w:rFonts w:ascii="Arial" w:hAnsi="Arial"/>
        </w:rPr>
        <w:t>s</w:t>
      </w:r>
      <w:r w:rsidR="00B82A2F">
        <w:rPr>
          <w:rFonts w:ascii="Arial" w:hAnsi="Arial"/>
        </w:rPr>
        <w:t xml:space="preserve"> </w:t>
      </w:r>
      <w:r>
        <w:rPr>
          <w:rFonts w:ascii="Arial" w:hAnsi="Arial"/>
        </w:rPr>
        <w:tab/>
      </w:r>
      <w:r w:rsidR="00B82A2F">
        <w:rPr>
          <w:rFonts w:ascii="Arial" w:hAnsi="Arial"/>
        </w:rPr>
        <w:t>1</w:t>
      </w:r>
      <w:r>
        <w:rPr>
          <w:rFonts w:ascii="Arial" w:hAnsi="Arial"/>
        </w:rPr>
        <w:t>, 2</w:t>
      </w:r>
      <w:r w:rsidR="00B82A2F">
        <w:rPr>
          <w:rFonts w:ascii="Arial" w:hAnsi="Arial"/>
        </w:rPr>
        <w:t xml:space="preserve"> or </w:t>
      </w:r>
      <w:r>
        <w:rPr>
          <w:rFonts w:ascii="Arial" w:hAnsi="Arial"/>
        </w:rPr>
        <w:t>3</w:t>
      </w:r>
      <w:r>
        <w:rPr>
          <w:rFonts w:ascii="Arial" w:hAnsi="Arial"/>
        </w:rPr>
        <w:tab/>
      </w:r>
      <w:r w:rsidR="00B82A2F">
        <w:rPr>
          <w:rFonts w:ascii="Arial" w:hAnsi="Arial"/>
        </w:rPr>
        <w:t xml:space="preserve">of Appendix 8 </w:t>
      </w:r>
      <w:r>
        <w:rPr>
          <w:rFonts w:ascii="Arial" w:hAnsi="Arial"/>
        </w:rPr>
        <w:t xml:space="preserve">to </w:t>
      </w:r>
      <w:r w:rsidR="00B82A2F">
        <w:rPr>
          <w:rFonts w:ascii="Arial" w:hAnsi="Arial"/>
        </w:rPr>
        <w:t>Schedule 3,</w:t>
      </w:r>
      <w:r>
        <w:rPr>
          <w:rFonts w:ascii="Arial" w:hAnsi="Arial"/>
        </w:rPr>
        <w:t xml:space="preserve"> </w:t>
      </w:r>
      <w:r w:rsidR="00B82A2F">
        <w:rPr>
          <w:rFonts w:ascii="Arial" w:hAnsi="Arial"/>
        </w:rPr>
        <w:t>Part I.</w:t>
      </w:r>
    </w:p>
    <w:p w14:paraId="62475A1D" w14:textId="77777777" w:rsidR="00B82A2F" w:rsidRDefault="00B82A2F">
      <w:pPr>
        <w:tabs>
          <w:tab w:val="left" w:pos="0"/>
          <w:tab w:val="left" w:pos="1701"/>
          <w:tab w:val="left" w:pos="2880"/>
          <w:tab w:val="left" w:pos="3402"/>
        </w:tabs>
        <w:ind w:left="2880"/>
        <w:jc w:val="both"/>
        <w:rPr>
          <w:rFonts w:ascii="Arial" w:hAnsi="Arial"/>
        </w:rPr>
      </w:pPr>
    </w:p>
    <w:p w14:paraId="665902F1" w14:textId="77777777" w:rsidR="00B82A2F" w:rsidRDefault="00B82A2F">
      <w:pPr>
        <w:tabs>
          <w:tab w:val="left" w:pos="0"/>
          <w:tab w:val="left" w:pos="1701"/>
          <w:tab w:val="left" w:pos="3420"/>
        </w:tabs>
        <w:ind w:left="3420" w:hanging="540"/>
        <w:jc w:val="both"/>
        <w:rPr>
          <w:rFonts w:ascii="Arial" w:hAnsi="Arial"/>
        </w:rPr>
      </w:pPr>
      <w:r>
        <w:rPr>
          <w:rFonts w:ascii="Arial" w:hAnsi="Arial"/>
        </w:rPr>
        <w:t>(</w:t>
      </w:r>
      <w:r w:rsidR="00D10697">
        <w:rPr>
          <w:rFonts w:ascii="Arial" w:hAnsi="Arial"/>
        </w:rPr>
        <w:t>d</w:t>
      </w:r>
      <w:r>
        <w:rPr>
          <w:rFonts w:ascii="Arial" w:hAnsi="Arial"/>
        </w:rPr>
        <w:t>)</w:t>
      </w:r>
      <w:r>
        <w:rPr>
          <w:rFonts w:ascii="Arial" w:hAnsi="Arial"/>
        </w:rPr>
        <w:tab/>
        <w:t xml:space="preserve">Any revised capability of a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shall constitute the respective values of QR</w:t>
      </w:r>
      <w:r>
        <w:rPr>
          <w:rFonts w:ascii="Arial" w:hAnsi="Arial"/>
          <w:vertAlign w:val="subscript"/>
        </w:rPr>
        <w:t>lead</w:t>
      </w:r>
      <w:r>
        <w:rPr>
          <w:rFonts w:ascii="Arial" w:hAnsi="Arial"/>
        </w:rPr>
        <w:t xml:space="preserve"> and QR</w:t>
      </w:r>
      <w:r>
        <w:rPr>
          <w:rFonts w:ascii="Arial" w:hAnsi="Arial"/>
          <w:vertAlign w:val="subscript"/>
        </w:rPr>
        <w:t>lag</w:t>
      </w:r>
      <w:r>
        <w:rPr>
          <w:rFonts w:ascii="Arial" w:hAnsi="Arial"/>
        </w:rPr>
        <w:t xml:space="preserve"> as referred to in Section 2 of Appendix 3 of Schedule 3, Part I.</w:t>
      </w:r>
    </w:p>
    <w:p w14:paraId="7FD2D3C7" w14:textId="77777777" w:rsidR="00B82A2F" w:rsidRDefault="00B82A2F">
      <w:pPr>
        <w:tabs>
          <w:tab w:val="left" w:pos="0"/>
          <w:tab w:val="left" w:pos="1701"/>
          <w:tab w:val="left" w:pos="2880"/>
          <w:tab w:val="left" w:pos="3402"/>
        </w:tabs>
        <w:ind w:left="2880"/>
        <w:jc w:val="both"/>
        <w:rPr>
          <w:rFonts w:ascii="Arial" w:hAnsi="Arial"/>
        </w:rPr>
      </w:pPr>
    </w:p>
    <w:p w14:paraId="56137FA3" w14:textId="77777777" w:rsidR="00B82A2F" w:rsidRDefault="00B82A2F">
      <w:pPr>
        <w:tabs>
          <w:tab w:val="left" w:pos="0"/>
          <w:tab w:val="left" w:pos="1701"/>
          <w:tab w:val="left" w:pos="3402"/>
        </w:tabs>
        <w:ind w:left="3420" w:hanging="540"/>
        <w:jc w:val="both"/>
        <w:rPr>
          <w:rFonts w:ascii="Arial" w:hAnsi="Arial"/>
        </w:rPr>
      </w:pPr>
      <w:r>
        <w:rPr>
          <w:rFonts w:ascii="Arial" w:hAnsi="Arial"/>
        </w:rPr>
        <w:t>(</w:t>
      </w:r>
      <w:r w:rsidR="00D10697">
        <w:rPr>
          <w:rFonts w:ascii="Arial" w:hAnsi="Arial"/>
        </w:rPr>
        <w:t>e</w:t>
      </w:r>
      <w:r>
        <w:rPr>
          <w:rFonts w:ascii="Arial" w:hAnsi="Arial"/>
        </w:rPr>
        <w:t>)</w:t>
      </w:r>
      <w:r>
        <w:rPr>
          <w:rFonts w:ascii="Arial" w:hAnsi="Arial"/>
        </w:rPr>
        <w:tab/>
        <w:t xml:space="preserve">In order to calculate any payments which fall due in accordance with this Paragraph 4.1.2 and a </w:t>
      </w:r>
      <w:r>
        <w:rPr>
          <w:rFonts w:ascii="Arial" w:hAnsi="Arial"/>
          <w:b/>
        </w:rPr>
        <w:t>Mandatory Services Agreement</w:t>
      </w:r>
      <w:r>
        <w:rPr>
          <w:rFonts w:ascii="Arial" w:hAnsi="Arial"/>
        </w:rPr>
        <w:t xml:space="preserve">, following commencement of the relevant clause of the </w:t>
      </w:r>
      <w:r>
        <w:rPr>
          <w:rFonts w:ascii="Arial" w:hAnsi="Arial"/>
          <w:b/>
        </w:rPr>
        <w:t>Mandatory Services Agreement</w:t>
      </w:r>
      <w:r>
        <w:rPr>
          <w:rFonts w:ascii="Arial" w:hAnsi="Arial"/>
        </w:rPr>
        <w:t xml:space="preserve">, </w:t>
      </w:r>
      <w:r>
        <w:rPr>
          <w:rFonts w:ascii="Arial" w:hAnsi="Arial"/>
          <w:b/>
        </w:rPr>
        <w:t>The Company</w:t>
      </w:r>
      <w:r>
        <w:rPr>
          <w:rFonts w:ascii="Arial" w:hAnsi="Arial"/>
        </w:rPr>
        <w:t xml:space="preserve"> shall calculate the values of QR</w:t>
      </w:r>
      <w:r>
        <w:rPr>
          <w:rFonts w:ascii="Arial" w:hAnsi="Arial"/>
          <w:vertAlign w:val="subscript"/>
        </w:rPr>
        <w:t>lead</w:t>
      </w:r>
      <w:r>
        <w:rPr>
          <w:rFonts w:ascii="Arial" w:hAnsi="Arial"/>
        </w:rPr>
        <w:t xml:space="preserve"> and QR</w:t>
      </w:r>
      <w:r>
        <w:rPr>
          <w:rFonts w:ascii="Arial" w:hAnsi="Arial"/>
          <w:vertAlign w:val="subscript"/>
        </w:rPr>
        <w:t>lag</w:t>
      </w:r>
      <w:r>
        <w:rPr>
          <w:rFonts w:ascii="Arial" w:hAnsi="Arial"/>
        </w:rPr>
        <w:t xml:space="preserve"> in accordance with the </w:t>
      </w:r>
      <w:r w:rsidR="00D10697">
        <w:rPr>
          <w:rFonts w:ascii="Arial" w:hAnsi="Arial"/>
        </w:rPr>
        <w:t xml:space="preserve">applicable </w:t>
      </w:r>
      <w:r>
        <w:rPr>
          <w:rFonts w:ascii="Arial" w:hAnsi="Arial"/>
        </w:rPr>
        <w:t xml:space="preserve">formulae </w:t>
      </w:r>
      <w:r>
        <w:rPr>
          <w:rFonts w:ascii="Arial" w:hAnsi="Arial"/>
        </w:rPr>
        <w:lastRenderedPageBreak/>
        <w:t xml:space="preserve">contained in </w:t>
      </w:r>
      <w:r w:rsidR="00D10697">
        <w:rPr>
          <w:rFonts w:ascii="Arial" w:hAnsi="Arial"/>
        </w:rPr>
        <w:t xml:space="preserve">Parts 1, 2 or 3 of </w:t>
      </w:r>
      <w:r>
        <w:rPr>
          <w:rFonts w:ascii="Arial" w:hAnsi="Arial"/>
        </w:rPr>
        <w:t xml:space="preserve">Appendix 8 </w:t>
      </w:r>
      <w:r w:rsidR="00D10697">
        <w:rPr>
          <w:rFonts w:ascii="Arial" w:hAnsi="Arial"/>
        </w:rPr>
        <w:t>t</w:t>
      </w:r>
      <w:r>
        <w:rPr>
          <w:rFonts w:ascii="Arial" w:hAnsi="Arial"/>
        </w:rPr>
        <w:t>o Schedule 3, Part I.</w:t>
      </w:r>
    </w:p>
    <w:p w14:paraId="45148447" w14:textId="77777777" w:rsidR="00B82A2F" w:rsidRDefault="00B82A2F">
      <w:pPr>
        <w:tabs>
          <w:tab w:val="left" w:pos="0"/>
          <w:tab w:val="left" w:pos="1701"/>
          <w:tab w:val="left" w:pos="2880"/>
          <w:tab w:val="left" w:pos="3402"/>
        </w:tabs>
        <w:ind w:left="2880"/>
        <w:jc w:val="both"/>
        <w:rPr>
          <w:rFonts w:ascii="Arial" w:hAnsi="Arial"/>
        </w:rPr>
      </w:pPr>
    </w:p>
    <w:p w14:paraId="3F237F7E" w14:textId="77777777" w:rsidR="00B82A2F" w:rsidRDefault="00B82A2F">
      <w:pPr>
        <w:pStyle w:val="Heading6"/>
      </w:pPr>
      <w:r>
        <w:t>Utilisation</w:t>
      </w:r>
    </w:p>
    <w:p w14:paraId="4FDEED99" w14:textId="77777777" w:rsidR="00B82A2F" w:rsidRDefault="00B82A2F">
      <w:pPr>
        <w:tabs>
          <w:tab w:val="left" w:pos="1800"/>
        </w:tabs>
        <w:ind w:left="2880" w:hanging="1260"/>
        <w:jc w:val="both"/>
        <w:rPr>
          <w:rFonts w:ascii="Arial" w:hAnsi="Arial"/>
          <w:b/>
        </w:rPr>
      </w:pPr>
      <w:r>
        <w:rPr>
          <w:rFonts w:ascii="Arial" w:hAnsi="Arial"/>
        </w:rPr>
        <w:t>4.1.2.</w:t>
      </w:r>
      <w:r w:rsidR="001637DC">
        <w:rPr>
          <w:rFonts w:ascii="Arial" w:hAnsi="Arial"/>
        </w:rPr>
        <w:t>5</w:t>
      </w:r>
      <w:r>
        <w:rPr>
          <w:rFonts w:ascii="Arial" w:hAnsi="Arial"/>
        </w:rPr>
        <w:tab/>
      </w:r>
      <w:r>
        <w:rPr>
          <w:rFonts w:ascii="Arial" w:hAnsi="Arial"/>
          <w:b/>
        </w:rPr>
        <w:t xml:space="preserve">The Company </w:t>
      </w:r>
      <w:r>
        <w:rPr>
          <w:rFonts w:ascii="Arial" w:hAnsi="Arial"/>
        </w:rPr>
        <w:t xml:space="preserve">shall have the right (but shall not be obliged) at any time to instruct a </w:t>
      </w:r>
      <w:r>
        <w:rPr>
          <w:rFonts w:ascii="Arial" w:hAnsi="Arial"/>
          <w:b/>
        </w:rPr>
        <w:t xml:space="preserve">User </w:t>
      </w:r>
      <w:r>
        <w:rPr>
          <w:rFonts w:ascii="Arial" w:hAnsi="Arial"/>
        </w:rPr>
        <w:t xml:space="preserve">by the issue of a </w:t>
      </w:r>
      <w:r>
        <w:rPr>
          <w:rFonts w:ascii="Arial" w:hAnsi="Arial"/>
          <w:b/>
        </w:rPr>
        <w:t>Reactive Despatch Instruction</w:t>
      </w:r>
      <w:r>
        <w:rPr>
          <w:rFonts w:ascii="Arial" w:hAnsi="Arial"/>
        </w:rPr>
        <w:t xml:space="preserve"> to provide </w:t>
      </w:r>
      <w:r>
        <w:rPr>
          <w:rFonts w:ascii="Arial" w:hAnsi="Arial"/>
          <w:b/>
        </w:rPr>
        <w:t xml:space="preserve">Leading </w:t>
      </w:r>
      <w:r>
        <w:rPr>
          <w:rFonts w:ascii="Arial" w:hAnsi="Arial"/>
        </w:rPr>
        <w:t xml:space="preserve">and/or </w:t>
      </w:r>
      <w:r>
        <w:rPr>
          <w:rFonts w:ascii="Arial" w:hAnsi="Arial"/>
          <w:b/>
        </w:rPr>
        <w:t xml:space="preserve">Lagging </w:t>
      </w:r>
      <w:r>
        <w:rPr>
          <w:rFonts w:ascii="Arial" w:hAnsi="Arial"/>
        </w:rPr>
        <w:t xml:space="preserve">Mvars from some or all of the </w:t>
      </w:r>
      <w:r>
        <w:rPr>
          <w:rFonts w:ascii="Arial" w:hAnsi="Arial"/>
          <w:b/>
        </w:rPr>
        <w:t>BM Units</w:t>
      </w:r>
      <w:r>
        <w:rPr>
          <w:rFonts w:ascii="Arial" w:hAnsi="Arial"/>
        </w:rPr>
        <w:t xml:space="preserve"> specified in a </w:t>
      </w:r>
      <w:r>
        <w:rPr>
          <w:rFonts w:ascii="Arial" w:hAnsi="Arial"/>
          <w:b/>
        </w:rPr>
        <w:t>Mandatory Services Agreement.</w:t>
      </w:r>
    </w:p>
    <w:p w14:paraId="364DE4D8" w14:textId="77777777" w:rsidR="00B82A2F" w:rsidRDefault="00B82A2F">
      <w:pPr>
        <w:tabs>
          <w:tab w:val="left" w:pos="1800"/>
        </w:tabs>
        <w:jc w:val="both"/>
        <w:rPr>
          <w:rFonts w:ascii="Arial" w:hAnsi="Arial"/>
          <w:b/>
        </w:rPr>
      </w:pPr>
    </w:p>
    <w:p w14:paraId="6550F946"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rPr>
        <w:tab/>
      </w:r>
      <w:r>
        <w:rPr>
          <w:rFonts w:ascii="Arial" w:hAnsi="Arial"/>
        </w:rPr>
        <w:tab/>
      </w:r>
      <w:r>
        <w:rPr>
          <w:rFonts w:ascii="Arial" w:hAnsi="Arial"/>
          <w:i/>
        </w:rPr>
        <w:t>Monitoring</w:t>
      </w:r>
    </w:p>
    <w:p w14:paraId="6E77E538" w14:textId="77777777" w:rsidR="00B82A2F" w:rsidRDefault="00B82A2F" w:rsidP="6B6784D7">
      <w:pPr>
        <w:tabs>
          <w:tab w:val="left" w:pos="1701"/>
          <w:tab w:val="left" w:pos="2880"/>
          <w:tab w:val="left" w:pos="3402"/>
        </w:tabs>
        <w:ind w:left="2880" w:hanging="1920"/>
        <w:jc w:val="both"/>
        <w:rPr>
          <w:rFonts w:ascii="Arial" w:hAnsi="Arial"/>
        </w:rPr>
      </w:pPr>
      <w:r>
        <w:rPr>
          <w:rFonts w:ascii="Arial" w:hAnsi="Arial"/>
        </w:rPr>
        <w:tab/>
        <w:t>4.1.2.</w:t>
      </w:r>
      <w:r w:rsidR="001637DC">
        <w:rPr>
          <w:rFonts w:ascii="Arial" w:hAnsi="Arial"/>
        </w:rPr>
        <w:t>6</w:t>
      </w:r>
      <w:r>
        <w:rPr>
          <w:rFonts w:ascii="Arial" w:hAnsi="Arial"/>
        </w:rPr>
        <w:tab/>
        <w:t xml:space="preserve">In order to comply with its obligations contained in </w:t>
      </w:r>
      <w:r w:rsidRPr="6B6784D7">
        <w:rPr>
          <w:rFonts w:ascii="Arial" w:hAnsi="Arial"/>
          <w:b/>
          <w:bCs/>
        </w:rPr>
        <w:t>Grid Code OC</w:t>
      </w:r>
      <w:r>
        <w:rPr>
          <w:rFonts w:ascii="Arial" w:hAnsi="Arial"/>
        </w:rPr>
        <w:t xml:space="preserve"> 5, </w:t>
      </w:r>
      <w:r w:rsidRPr="6B6784D7">
        <w:rPr>
          <w:rFonts w:ascii="Arial" w:hAnsi="Arial"/>
          <w:b/>
          <w:bCs/>
        </w:rPr>
        <w:t>The Company</w:t>
      </w:r>
      <w:r>
        <w:rPr>
          <w:rFonts w:ascii="Arial" w:hAnsi="Arial"/>
        </w:rPr>
        <w:t xml:space="preserve"> may use </w:t>
      </w:r>
      <w:r w:rsidRPr="6B6784D7">
        <w:rPr>
          <w:rFonts w:ascii="Arial" w:hAnsi="Arial"/>
          <w:b/>
          <w:bCs/>
        </w:rPr>
        <w:t>Operational Metering Equipment</w:t>
      </w:r>
      <w:r>
        <w:rPr>
          <w:rFonts w:ascii="Arial" w:hAnsi="Arial"/>
        </w:rPr>
        <w:t xml:space="preserve"> owned by a </w:t>
      </w:r>
      <w:r w:rsidRPr="6B6784D7">
        <w:rPr>
          <w:rFonts w:ascii="Arial" w:hAnsi="Arial"/>
          <w:b/>
          <w:bCs/>
        </w:rPr>
        <w:t xml:space="preserve">Relevant  </w:t>
      </w:r>
      <w:r w:rsidRPr="00742A80">
        <w:rPr>
          <w:rFonts w:ascii="Arial" w:hAnsi="Arial"/>
          <w:b/>
          <w:bCs/>
        </w:rPr>
        <w:t>Transmission Licensee</w:t>
      </w:r>
      <w:r w:rsidRPr="6B6784D7">
        <w:rPr>
          <w:rFonts w:ascii="Arial" w:hAnsi="Arial"/>
          <w:b/>
          <w:bCs/>
        </w:rPr>
        <w:t xml:space="preserve"> </w:t>
      </w:r>
      <w:r>
        <w:rPr>
          <w:rFonts w:ascii="Arial" w:hAnsi="Arial"/>
        </w:rPr>
        <w:t xml:space="preserve">in accordance with Paragraph 6.7.3 to ensure that, in respect of each </w:t>
      </w:r>
      <w:r w:rsidRPr="6B6784D7">
        <w:rPr>
          <w:rFonts w:ascii="Arial" w:hAnsi="Arial"/>
          <w:b/>
          <w:bCs/>
        </w:rPr>
        <w:t>BM Unit</w:t>
      </w:r>
      <w:r>
        <w:rPr>
          <w:rFonts w:ascii="Arial" w:hAnsi="Arial"/>
        </w:rPr>
        <w:t xml:space="preserve">, a </w:t>
      </w:r>
      <w:r w:rsidRPr="6B6784D7">
        <w:rPr>
          <w:rFonts w:ascii="Arial" w:hAnsi="Arial"/>
          <w:b/>
          <w:bCs/>
        </w:rPr>
        <w:t>User</w:t>
      </w:r>
      <w:r>
        <w:rPr>
          <w:rFonts w:ascii="Arial" w:hAnsi="Arial"/>
        </w:rPr>
        <w:t xml:space="preserve"> is complying with its obligations to provide the </w:t>
      </w:r>
      <w:r w:rsidRPr="6B6784D7">
        <w:rPr>
          <w:rFonts w:ascii="Arial" w:hAnsi="Arial"/>
          <w:b/>
          <w:bCs/>
        </w:rPr>
        <w:t>Obligatory Reactive Power Service</w:t>
      </w:r>
      <w:r>
        <w:rPr>
          <w:rFonts w:ascii="Arial" w:hAnsi="Arial"/>
        </w:rPr>
        <w:t xml:space="preserve"> both in accordance with the </w:t>
      </w:r>
      <w:r w:rsidRPr="6B6784D7">
        <w:rPr>
          <w:rFonts w:ascii="Arial" w:hAnsi="Arial"/>
          <w:b/>
          <w:bCs/>
        </w:rPr>
        <w:t>Grid Code</w:t>
      </w:r>
      <w:r>
        <w:rPr>
          <w:rFonts w:ascii="Arial" w:hAnsi="Arial"/>
        </w:rPr>
        <w:t xml:space="preserve"> and in accordance with the terms of the </w:t>
      </w:r>
      <w:r w:rsidRPr="6B6784D7">
        <w:rPr>
          <w:rFonts w:ascii="Arial" w:hAnsi="Arial"/>
          <w:b/>
          <w:bCs/>
        </w:rPr>
        <w:t>Mandatory Services Agreement</w:t>
      </w:r>
      <w:r>
        <w:rPr>
          <w:rFonts w:ascii="Arial" w:hAnsi="Arial"/>
        </w:rPr>
        <w:t>.</w:t>
      </w:r>
    </w:p>
    <w:p w14:paraId="08A179AD" w14:textId="77777777" w:rsidR="00B82A2F" w:rsidRDefault="00B82A2F">
      <w:pPr>
        <w:tabs>
          <w:tab w:val="left" w:pos="0"/>
          <w:tab w:val="left" w:pos="1701"/>
          <w:tab w:val="left" w:pos="2880"/>
          <w:tab w:val="left" w:pos="3402"/>
        </w:tabs>
        <w:ind w:left="2880" w:hanging="1920"/>
        <w:jc w:val="both"/>
        <w:rPr>
          <w:rFonts w:ascii="Arial" w:hAnsi="Arial"/>
        </w:rPr>
      </w:pPr>
    </w:p>
    <w:p w14:paraId="35C59DB7" w14:textId="77777777" w:rsidR="00B82A2F" w:rsidRDefault="00B82A2F">
      <w:pPr>
        <w:tabs>
          <w:tab w:val="left" w:pos="0"/>
          <w:tab w:val="left" w:pos="851"/>
          <w:tab w:val="left" w:pos="2880"/>
          <w:tab w:val="left" w:pos="3402"/>
        </w:tabs>
        <w:ind w:left="2880" w:hanging="1185"/>
        <w:jc w:val="both"/>
        <w:rPr>
          <w:rFonts w:ascii="Arial" w:hAnsi="Arial"/>
        </w:rPr>
      </w:pPr>
      <w:r>
        <w:rPr>
          <w:rFonts w:ascii="Arial" w:hAnsi="Arial"/>
        </w:rPr>
        <w:t>4.1.2.</w:t>
      </w:r>
      <w:r w:rsidR="001637DC">
        <w:rPr>
          <w:rFonts w:ascii="Arial" w:hAnsi="Arial"/>
        </w:rPr>
        <w:t>7</w:t>
      </w:r>
      <w:r>
        <w:rPr>
          <w:rFonts w:ascii="Arial" w:hAnsi="Arial"/>
        </w:rPr>
        <w:tab/>
        <w:t xml:space="preserve">Each </w:t>
      </w:r>
      <w:r>
        <w:rPr>
          <w:rFonts w:ascii="Arial" w:hAnsi="Arial"/>
          <w:b/>
        </w:rPr>
        <w:t>User</w:t>
      </w:r>
      <w:r>
        <w:rPr>
          <w:rFonts w:ascii="Arial" w:hAnsi="Arial"/>
        </w:rPr>
        <w:t xml:space="preserve"> acknowledges that </w:t>
      </w:r>
      <w:r>
        <w:rPr>
          <w:rFonts w:ascii="Arial" w:hAnsi="Arial"/>
          <w:b/>
        </w:rPr>
        <w:t>The Company</w:t>
      </w:r>
      <w:r>
        <w:rPr>
          <w:rFonts w:ascii="Arial" w:hAnsi="Arial"/>
        </w:rPr>
        <w:t xml:space="preserve"> may wish to install additional monitoring equipment at a </w:t>
      </w:r>
      <w:r>
        <w:rPr>
          <w:rFonts w:ascii="Arial" w:hAnsi="Arial"/>
          <w:b/>
        </w:rPr>
        <w:t>Power Station</w:t>
      </w:r>
      <w:r>
        <w:rPr>
          <w:rFonts w:ascii="Arial" w:hAnsi="Arial"/>
        </w:rPr>
        <w:t xml:space="preserve"> to monitor the ability of any or all of the </w:t>
      </w:r>
      <w:r>
        <w:rPr>
          <w:rFonts w:ascii="Arial" w:hAnsi="Arial"/>
          <w:b/>
        </w:rPr>
        <w:t>BM Units</w:t>
      </w:r>
      <w:r>
        <w:rPr>
          <w:rFonts w:ascii="Arial" w:hAnsi="Arial"/>
        </w:rPr>
        <w:t xml:space="preserve"> of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such monitoring equipment to be installed on terms to be agreed with that </w:t>
      </w:r>
      <w:r>
        <w:rPr>
          <w:rFonts w:ascii="Arial" w:hAnsi="Arial"/>
          <w:b/>
        </w:rPr>
        <w:t>User</w:t>
      </w:r>
      <w:r>
        <w:rPr>
          <w:rFonts w:ascii="Arial" w:hAnsi="Arial"/>
        </w:rPr>
        <w:t xml:space="preserve"> (such agreement not to be unreasonably withheld or delayed).  The cost of such additional monitoring equipment and its installation shall be borne by </w:t>
      </w:r>
      <w:r>
        <w:rPr>
          <w:rFonts w:ascii="Arial" w:hAnsi="Arial"/>
          <w:b/>
        </w:rPr>
        <w:t>The Company</w:t>
      </w:r>
      <w:r>
        <w:rPr>
          <w:rFonts w:ascii="Arial" w:hAnsi="Arial"/>
        </w:rPr>
        <w:t>.</w:t>
      </w:r>
    </w:p>
    <w:p w14:paraId="79405456" w14:textId="77777777" w:rsidR="00B82A2F" w:rsidRDefault="00B82A2F">
      <w:pPr>
        <w:tabs>
          <w:tab w:val="left" w:pos="0"/>
          <w:tab w:val="left" w:pos="851"/>
          <w:tab w:val="left" w:pos="1701"/>
          <w:tab w:val="left" w:pos="2552"/>
          <w:tab w:val="left" w:pos="3402"/>
        </w:tabs>
        <w:ind w:left="1695"/>
        <w:rPr>
          <w:rFonts w:ascii="Arial" w:hAnsi="Arial"/>
        </w:rPr>
      </w:pPr>
    </w:p>
    <w:p w14:paraId="33F065CC"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Reactive Testing</w:t>
      </w:r>
    </w:p>
    <w:p w14:paraId="287E1502"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w:t>
      </w:r>
      <w:r w:rsidR="001637DC">
        <w:rPr>
          <w:rFonts w:ascii="Arial" w:hAnsi="Arial"/>
        </w:rPr>
        <w:t>8</w:t>
      </w:r>
      <w:r>
        <w:rPr>
          <w:rFonts w:ascii="Arial" w:hAnsi="Arial"/>
        </w:rPr>
        <w:tab/>
        <w:t xml:space="preserve">Where, in accordance with </w:t>
      </w:r>
      <w:r>
        <w:rPr>
          <w:rFonts w:ascii="Arial" w:hAnsi="Arial"/>
          <w:b/>
        </w:rPr>
        <w:t xml:space="preserve">Grid Code OC </w:t>
      </w:r>
      <w:r>
        <w:rPr>
          <w:rFonts w:ascii="Arial" w:hAnsi="Arial"/>
        </w:rPr>
        <w:t xml:space="preserve">5.4.2.4, </w:t>
      </w:r>
      <w:r>
        <w:rPr>
          <w:rFonts w:ascii="Arial" w:hAnsi="Arial"/>
          <w:b/>
        </w:rPr>
        <w:t>The Company</w:t>
      </w:r>
      <w:r>
        <w:rPr>
          <w:rFonts w:ascii="Arial" w:hAnsi="Arial"/>
        </w:rPr>
        <w:t xml:space="preserve"> shall be entitled to require a </w:t>
      </w:r>
      <w:r>
        <w:rPr>
          <w:rFonts w:ascii="Arial" w:hAnsi="Arial"/>
          <w:b/>
        </w:rPr>
        <w:t>Reactive Test</w:t>
      </w:r>
      <w:r>
        <w:rPr>
          <w:rFonts w:ascii="Arial" w:hAnsi="Arial"/>
        </w:rPr>
        <w:t xml:space="preserve">, such test shall be in addition to, and shall not prejudice </w:t>
      </w:r>
      <w:r>
        <w:rPr>
          <w:rFonts w:ascii="Arial" w:hAnsi="Arial"/>
          <w:b/>
        </w:rPr>
        <w:t>The Company 's</w:t>
      </w:r>
      <w:r>
        <w:rPr>
          <w:rFonts w:ascii="Arial" w:hAnsi="Arial"/>
        </w:rPr>
        <w:t xml:space="preserve"> right to require, the two annual </w:t>
      </w:r>
      <w:r>
        <w:rPr>
          <w:rFonts w:ascii="Arial" w:hAnsi="Arial"/>
          <w:b/>
        </w:rPr>
        <w:t>Reactive Tests</w:t>
      </w:r>
      <w:r>
        <w:rPr>
          <w:rFonts w:ascii="Arial" w:hAnsi="Arial"/>
        </w:rPr>
        <w:t xml:space="preserve"> referred to in </w:t>
      </w:r>
      <w:r>
        <w:rPr>
          <w:rFonts w:ascii="Arial" w:hAnsi="Arial"/>
          <w:b/>
        </w:rPr>
        <w:t xml:space="preserve">Grid Code OC </w:t>
      </w:r>
      <w:r>
        <w:rPr>
          <w:rFonts w:ascii="Arial" w:hAnsi="Arial"/>
        </w:rPr>
        <w:t xml:space="preserve">5.5.1.1. If a </w:t>
      </w:r>
      <w:r>
        <w:rPr>
          <w:rFonts w:ascii="Arial" w:hAnsi="Arial"/>
          <w:b/>
        </w:rPr>
        <w:t xml:space="preserve">BM Unit </w:t>
      </w:r>
      <w:r>
        <w:rPr>
          <w:rFonts w:ascii="Arial" w:hAnsi="Arial"/>
        </w:rPr>
        <w:t xml:space="preserve">or a </w:t>
      </w:r>
      <w:r>
        <w:rPr>
          <w:rFonts w:ascii="Arial" w:hAnsi="Arial"/>
          <w:b/>
        </w:rPr>
        <w:t xml:space="preserve">CCGT Unit </w:t>
      </w:r>
      <w:r>
        <w:rPr>
          <w:rFonts w:ascii="Arial" w:hAnsi="Arial"/>
        </w:rPr>
        <w:t xml:space="preserve">(as the case may be) fails a </w:t>
      </w:r>
      <w:r>
        <w:rPr>
          <w:rFonts w:ascii="Arial" w:hAnsi="Arial"/>
          <w:b/>
        </w:rPr>
        <w:t>Reactive Test</w:t>
      </w:r>
      <w:r>
        <w:rPr>
          <w:rFonts w:ascii="Arial" w:hAnsi="Arial"/>
        </w:rPr>
        <w:t xml:space="preserve">, then </w:t>
      </w:r>
      <w:r>
        <w:rPr>
          <w:rFonts w:ascii="Arial" w:hAnsi="Arial"/>
          <w:b/>
        </w:rPr>
        <w:t>The Company</w:t>
      </w:r>
      <w:r>
        <w:rPr>
          <w:rFonts w:ascii="Arial" w:hAnsi="Arial"/>
        </w:rPr>
        <w:t xml:space="preserve"> shall advise the </w:t>
      </w:r>
      <w:r>
        <w:rPr>
          <w:rFonts w:ascii="Arial" w:hAnsi="Arial"/>
          <w:b/>
        </w:rPr>
        <w:t>User</w:t>
      </w:r>
      <w:r>
        <w:rPr>
          <w:rFonts w:ascii="Arial" w:hAnsi="Arial"/>
        </w:rPr>
        <w:t xml:space="preserve"> that the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has so failed whereupon, subject always to resolution of any dispute in accordance with </w:t>
      </w:r>
      <w:r>
        <w:rPr>
          <w:rFonts w:ascii="Arial" w:hAnsi="Arial"/>
          <w:b/>
        </w:rPr>
        <w:t xml:space="preserve">Grid Code OC </w:t>
      </w:r>
      <w:r>
        <w:rPr>
          <w:rFonts w:ascii="Arial" w:hAnsi="Arial"/>
        </w:rPr>
        <w:t>5.5.4</w:t>
      </w:r>
      <w:r>
        <w:rPr>
          <w:rFonts w:ascii="Arial" w:hAnsi="Arial"/>
          <w:b/>
        </w:rPr>
        <w:t xml:space="preserve"> </w:t>
      </w:r>
      <w:r>
        <w:rPr>
          <w:rFonts w:ascii="Arial" w:hAnsi="Arial"/>
        </w:rPr>
        <w:t xml:space="preserve">and (where applicable) </w:t>
      </w:r>
      <w:r>
        <w:rPr>
          <w:rFonts w:ascii="Arial" w:hAnsi="Arial"/>
          <w:b/>
        </w:rPr>
        <w:t xml:space="preserve">OC </w:t>
      </w:r>
      <w:r>
        <w:rPr>
          <w:rFonts w:ascii="Arial" w:hAnsi="Arial"/>
        </w:rPr>
        <w:t xml:space="preserve">5.5.5, the </w:t>
      </w:r>
      <w:r>
        <w:rPr>
          <w:rFonts w:ascii="Arial" w:hAnsi="Arial"/>
          <w:b/>
        </w:rPr>
        <w:t>User</w:t>
      </w:r>
      <w:r>
        <w:rPr>
          <w:rFonts w:ascii="Arial" w:hAnsi="Arial"/>
        </w:rPr>
        <w:t xml:space="preserve"> shall immediately advise </w:t>
      </w:r>
      <w:r>
        <w:rPr>
          <w:rFonts w:ascii="Arial" w:hAnsi="Arial"/>
          <w:b/>
        </w:rPr>
        <w:t xml:space="preserve">The Company </w:t>
      </w:r>
      <w:r>
        <w:rPr>
          <w:rFonts w:ascii="Arial" w:hAnsi="Arial"/>
        </w:rPr>
        <w:t xml:space="preserve">of the revised capability of that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to provide </w:t>
      </w:r>
      <w:r>
        <w:rPr>
          <w:rFonts w:ascii="Arial" w:hAnsi="Arial"/>
          <w:b/>
        </w:rPr>
        <w:t>Leading</w:t>
      </w:r>
      <w:r>
        <w:rPr>
          <w:rFonts w:ascii="Arial" w:hAnsi="Arial"/>
        </w:rPr>
        <w:t xml:space="preserve"> and/or </w:t>
      </w:r>
      <w:r>
        <w:rPr>
          <w:rFonts w:ascii="Arial" w:hAnsi="Arial"/>
          <w:b/>
        </w:rPr>
        <w:t>Lagging</w:t>
      </w:r>
      <w:r>
        <w:rPr>
          <w:rFonts w:ascii="Arial" w:hAnsi="Arial"/>
        </w:rPr>
        <w:t xml:space="preserve"> Mvars (as the case may be) in accordance with the terms of the </w:t>
      </w:r>
      <w:r>
        <w:rPr>
          <w:rFonts w:ascii="Arial" w:hAnsi="Arial"/>
          <w:b/>
        </w:rPr>
        <w:t>Mandatory Services Agreement</w:t>
      </w:r>
      <w:r>
        <w:rPr>
          <w:rFonts w:ascii="Arial" w:hAnsi="Arial"/>
        </w:rPr>
        <w:t>.</w:t>
      </w:r>
    </w:p>
    <w:p w14:paraId="07F8B5A9" w14:textId="77777777" w:rsidR="00B82A2F" w:rsidRDefault="00B82A2F">
      <w:pPr>
        <w:tabs>
          <w:tab w:val="left" w:pos="0"/>
          <w:tab w:val="left" w:pos="851"/>
          <w:tab w:val="left" w:pos="1701"/>
          <w:tab w:val="left" w:pos="2552"/>
          <w:tab w:val="left" w:pos="3402"/>
        </w:tabs>
        <w:ind w:left="2552" w:hanging="1112"/>
        <w:rPr>
          <w:rFonts w:ascii="Arial" w:hAnsi="Arial"/>
        </w:rPr>
      </w:pPr>
    </w:p>
    <w:p w14:paraId="6B5DD641"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Grid Code</w:t>
      </w:r>
    </w:p>
    <w:p w14:paraId="09F16EDB"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9</w:t>
      </w:r>
      <w:r>
        <w:rPr>
          <w:rFonts w:ascii="Arial" w:hAnsi="Arial"/>
        </w:rPr>
        <w:tab/>
        <w:t xml:space="preserve">It is acknowledged by </w:t>
      </w:r>
      <w:r>
        <w:rPr>
          <w:rFonts w:ascii="Arial" w:hAnsi="Arial"/>
          <w:b/>
        </w:rPr>
        <w:t>The Company</w:t>
      </w:r>
      <w:r>
        <w:rPr>
          <w:rFonts w:ascii="Arial" w:hAnsi="Arial"/>
        </w:rPr>
        <w:t xml:space="preserve"> and each </w:t>
      </w:r>
      <w:r>
        <w:rPr>
          <w:rFonts w:ascii="Arial" w:hAnsi="Arial"/>
          <w:b/>
        </w:rPr>
        <w:t>User</w:t>
      </w:r>
      <w:r>
        <w:rPr>
          <w:rFonts w:ascii="Arial" w:hAnsi="Arial"/>
        </w:rPr>
        <w:t xml:space="preserve"> that the provision by that </w:t>
      </w:r>
      <w:r>
        <w:rPr>
          <w:rFonts w:ascii="Arial" w:hAnsi="Arial"/>
          <w:b/>
        </w:rPr>
        <w:t>User</w:t>
      </w:r>
      <w:r>
        <w:rPr>
          <w:rFonts w:ascii="Arial" w:hAnsi="Arial"/>
        </w:rPr>
        <w:t xml:space="preserve"> of the </w:t>
      </w:r>
      <w:r>
        <w:rPr>
          <w:rFonts w:ascii="Arial" w:hAnsi="Arial"/>
          <w:b/>
        </w:rPr>
        <w:t>Obligatory Reactive Power Service</w:t>
      </w:r>
      <w:r>
        <w:rPr>
          <w:rFonts w:ascii="Arial" w:hAnsi="Arial"/>
        </w:rPr>
        <w:t xml:space="preserve"> in accordance with the terms of the </w:t>
      </w:r>
      <w:r>
        <w:rPr>
          <w:rFonts w:ascii="Arial" w:hAnsi="Arial"/>
          <w:b/>
        </w:rPr>
        <w:t>CUSC</w:t>
      </w:r>
      <w:r>
        <w:rPr>
          <w:rFonts w:ascii="Arial" w:hAnsi="Arial"/>
        </w:rPr>
        <w:t xml:space="preserve"> and the </w:t>
      </w:r>
      <w:r>
        <w:rPr>
          <w:rFonts w:ascii="Arial" w:hAnsi="Arial"/>
          <w:b/>
        </w:rPr>
        <w:t>Mandatory Services Agreement</w:t>
      </w:r>
      <w:r>
        <w:rPr>
          <w:rFonts w:ascii="Arial" w:hAnsi="Arial"/>
        </w:rPr>
        <w:t xml:space="preserve"> shall not relieve it of any of its obligations set out in the </w:t>
      </w:r>
      <w:r>
        <w:rPr>
          <w:rFonts w:ascii="Arial" w:hAnsi="Arial"/>
          <w:b/>
        </w:rPr>
        <w:t>Grid Code</w:t>
      </w:r>
      <w:r>
        <w:rPr>
          <w:rFonts w:ascii="Arial" w:hAnsi="Arial"/>
        </w:rPr>
        <w:t xml:space="preserve"> including without limitation its obligation set out in </w:t>
      </w:r>
      <w:r>
        <w:rPr>
          <w:rFonts w:ascii="Arial" w:hAnsi="Arial"/>
          <w:b/>
        </w:rPr>
        <w:t>Grid Code CC</w:t>
      </w:r>
      <w:r>
        <w:rPr>
          <w:rFonts w:ascii="Arial" w:hAnsi="Arial"/>
        </w:rPr>
        <w:t xml:space="preserve"> 8.1 to provide </w:t>
      </w:r>
      <w:r>
        <w:rPr>
          <w:rFonts w:ascii="Arial" w:hAnsi="Arial"/>
          <w:b/>
        </w:rPr>
        <w:t>Reactive Power</w:t>
      </w:r>
      <w:r>
        <w:rPr>
          <w:rFonts w:ascii="Arial" w:hAnsi="Arial"/>
        </w:rPr>
        <w:t xml:space="preserve"> (supplied otherwise than by means of synchronous or static</w:t>
      </w:r>
      <w:r>
        <w:rPr>
          <w:rFonts w:ascii="Arial" w:hAnsi="Arial"/>
          <w:b/>
        </w:rPr>
        <w:t xml:space="preserve"> </w:t>
      </w:r>
      <w:r>
        <w:rPr>
          <w:rFonts w:ascii="Arial" w:hAnsi="Arial"/>
        </w:rPr>
        <w:t xml:space="preserve">compensators) </w:t>
      </w:r>
      <w:r w:rsidR="00D10697">
        <w:rPr>
          <w:rFonts w:ascii="Arial" w:hAnsi="Arial"/>
        </w:rPr>
        <w:t xml:space="preserve">except in the case </w:t>
      </w:r>
      <w:r w:rsidR="00E0494B">
        <w:rPr>
          <w:rFonts w:ascii="Arial" w:hAnsi="Arial"/>
        </w:rPr>
        <w:t xml:space="preserve">of a </w:t>
      </w:r>
      <w:r w:rsidR="00E0494B" w:rsidRPr="00C900D2">
        <w:rPr>
          <w:rFonts w:ascii="Arial" w:hAnsi="Arial"/>
          <w:b/>
        </w:rPr>
        <w:t>Power Park Module</w:t>
      </w:r>
      <w:r w:rsidR="00E0494B">
        <w:rPr>
          <w:rFonts w:ascii="Arial" w:hAnsi="Arial"/>
        </w:rPr>
        <w:t xml:space="preserve"> where synchronous or static compensation within the </w:t>
      </w:r>
      <w:r w:rsidR="00E0494B" w:rsidRPr="00C900D2">
        <w:rPr>
          <w:rFonts w:ascii="Arial" w:hAnsi="Arial"/>
          <w:b/>
        </w:rPr>
        <w:t>Power Park Module</w:t>
      </w:r>
      <w:r w:rsidR="00E0494B">
        <w:rPr>
          <w:rFonts w:ascii="Arial" w:hAnsi="Arial"/>
        </w:rPr>
        <w:t xml:space="preserve"> may be used to provide </w:t>
      </w:r>
      <w:r w:rsidR="00E0494B" w:rsidRPr="00C900D2">
        <w:rPr>
          <w:rFonts w:ascii="Arial" w:hAnsi="Arial"/>
          <w:b/>
        </w:rPr>
        <w:t>Reactive  Power</w:t>
      </w:r>
      <w:r w:rsidR="00E0494B" w:rsidRPr="00C900D2">
        <w:rPr>
          <w:rFonts w:ascii="Arial" w:hAnsi="Arial"/>
        </w:rPr>
        <w:t>)</w:t>
      </w:r>
      <w:r w:rsidR="00E0494B">
        <w:rPr>
          <w:rFonts w:ascii="Arial" w:hAnsi="Arial"/>
        </w:rPr>
        <w:t xml:space="preserve"> </w:t>
      </w:r>
      <w:r>
        <w:rPr>
          <w:rFonts w:ascii="Arial" w:hAnsi="Arial"/>
        </w:rPr>
        <w:t xml:space="preserve">in accordance with </w:t>
      </w:r>
      <w:r>
        <w:rPr>
          <w:rFonts w:ascii="Arial" w:hAnsi="Arial"/>
          <w:b/>
        </w:rPr>
        <w:t>Grid Code CC</w:t>
      </w:r>
      <w:r>
        <w:rPr>
          <w:rFonts w:ascii="Arial" w:hAnsi="Arial"/>
        </w:rPr>
        <w:t xml:space="preserve"> 6.3.2.</w:t>
      </w:r>
    </w:p>
    <w:p w14:paraId="0E368920" w14:textId="77777777" w:rsidR="00B82A2F" w:rsidRDefault="00B82A2F">
      <w:pPr>
        <w:tabs>
          <w:tab w:val="left" w:pos="0"/>
          <w:tab w:val="left" w:pos="851"/>
          <w:tab w:val="left" w:pos="1701"/>
          <w:tab w:val="left" w:pos="2552"/>
          <w:tab w:val="left" w:pos="3402"/>
        </w:tabs>
        <w:ind w:left="2552" w:hanging="1112"/>
        <w:rPr>
          <w:rFonts w:ascii="Arial" w:hAnsi="Arial"/>
        </w:rPr>
      </w:pPr>
    </w:p>
    <w:p w14:paraId="5D3741A0" w14:textId="77777777" w:rsidR="00B82A2F" w:rsidRDefault="00B82A2F">
      <w:pPr>
        <w:tabs>
          <w:tab w:val="left" w:pos="0"/>
          <w:tab w:val="left" w:pos="851"/>
          <w:tab w:val="left" w:pos="1701"/>
          <w:tab w:val="left" w:pos="2880"/>
          <w:tab w:val="left" w:pos="3402"/>
        </w:tabs>
        <w:ind w:left="2880" w:hanging="1112"/>
        <w:rPr>
          <w:rFonts w:ascii="Arial" w:hAnsi="Arial"/>
        </w:rPr>
      </w:pPr>
      <w:r>
        <w:rPr>
          <w:rFonts w:ascii="Arial" w:hAnsi="Arial"/>
          <w:b/>
          <w:i/>
        </w:rPr>
        <w:tab/>
      </w:r>
      <w:r>
        <w:rPr>
          <w:rFonts w:ascii="Arial" w:hAnsi="Arial"/>
          <w:i/>
        </w:rPr>
        <w:t>Disclosure and Use of Information</w:t>
      </w:r>
      <w:r>
        <w:rPr>
          <w:rFonts w:ascii="Arial" w:hAnsi="Arial"/>
        </w:rPr>
        <w:tab/>
      </w:r>
    </w:p>
    <w:p w14:paraId="2BDD8F63"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10</w:t>
      </w:r>
      <w:r>
        <w:rPr>
          <w:rFonts w:ascii="Arial" w:hAnsi="Arial"/>
        </w:rPr>
        <w:tab/>
        <w:t xml:space="preserve">Each </w:t>
      </w:r>
      <w:r>
        <w:rPr>
          <w:rFonts w:ascii="Arial" w:hAnsi="Arial"/>
          <w:b/>
        </w:rPr>
        <w:t>User</w:t>
      </w:r>
      <w:r>
        <w:rPr>
          <w:rFonts w:ascii="Arial" w:hAnsi="Arial"/>
        </w:rPr>
        <w:t xml:space="preserve"> hereby consents to the disclosure </w:t>
      </w:r>
      <w:smartTag w:uri="urn:schemas-microsoft-com:office:smarttags" w:element="PersonName">
        <w:r>
          <w:rPr>
            <w:rFonts w:ascii="Arial" w:hAnsi="Arial"/>
          </w:rPr>
          <w:t>and</w:t>
        </w:r>
      </w:smartTag>
      <w:r>
        <w:rPr>
          <w:rFonts w:ascii="Arial" w:hAnsi="Arial"/>
        </w:rPr>
        <w:t xml:space="preserve"> use by </w:t>
      </w:r>
      <w:r>
        <w:rPr>
          <w:rFonts w:ascii="Arial" w:hAnsi="Arial"/>
          <w:b/>
        </w:rPr>
        <w:t>The Company</w:t>
      </w:r>
      <w:r>
        <w:rPr>
          <w:rFonts w:ascii="Arial" w:hAnsi="Arial"/>
        </w:rPr>
        <w:t xml:space="preserve"> of data </w:t>
      </w:r>
      <w:smartTag w:uri="urn:schemas-microsoft-com:office:smarttags" w:element="PersonName">
        <w:r>
          <w:rPr>
            <w:rFonts w:ascii="Arial" w:hAnsi="Arial"/>
          </w:rPr>
          <w:t>and</w:t>
        </w:r>
      </w:smartTag>
      <w:r>
        <w:rPr>
          <w:rFonts w:ascii="Arial" w:hAnsi="Arial"/>
        </w:rPr>
        <w:t xml:space="preserve"> other information relating to the provision by that </w:t>
      </w:r>
      <w:r>
        <w:rPr>
          <w:rFonts w:ascii="Arial" w:hAnsi="Arial"/>
          <w:b/>
        </w:rPr>
        <w:t>User</w:t>
      </w:r>
      <w:r>
        <w:rPr>
          <w:rFonts w:ascii="Arial" w:hAnsi="Arial"/>
        </w:rPr>
        <w:t xml:space="preserve"> of the </w:t>
      </w:r>
      <w:r>
        <w:rPr>
          <w:rFonts w:ascii="Arial" w:hAnsi="Arial"/>
          <w:b/>
        </w:rPr>
        <w:t xml:space="preserve">Obligatory Reactive Power Service </w:t>
      </w:r>
      <w:smartTag w:uri="urn:schemas-microsoft-com:office:smarttags" w:element="PersonName">
        <w:r>
          <w:rPr>
            <w:rFonts w:ascii="Arial" w:hAnsi="Arial"/>
          </w:rPr>
          <w:t>and</w:t>
        </w:r>
      </w:smartTag>
      <w:r>
        <w:rPr>
          <w:rFonts w:ascii="Arial" w:hAnsi="Arial"/>
        </w:rPr>
        <w:t xml:space="preserve"> the relevant provisions of the </w:t>
      </w:r>
      <w:r>
        <w:rPr>
          <w:rFonts w:ascii="Arial" w:hAnsi="Arial"/>
          <w:b/>
        </w:rPr>
        <w:t>M</w:t>
      </w:r>
      <w:smartTag w:uri="urn:schemas-microsoft-com:office:smarttags" w:element="PersonName">
        <w:r>
          <w:rPr>
            <w:rFonts w:ascii="Arial" w:hAnsi="Arial"/>
            <w:b/>
          </w:rPr>
          <w:t>and</w:t>
        </w:r>
      </w:smartTag>
      <w:r>
        <w:rPr>
          <w:rFonts w:ascii="Arial" w:hAnsi="Arial"/>
          <w:b/>
        </w:rPr>
        <w:t>atory Services Agreement</w:t>
      </w:r>
      <w:r>
        <w:rPr>
          <w:rFonts w:ascii="Arial" w:hAnsi="Arial"/>
        </w:rPr>
        <w:t xml:space="preserve"> relating thereto to the extent necessary to enable </w:t>
      </w:r>
      <w:r>
        <w:rPr>
          <w:rFonts w:ascii="Arial" w:hAnsi="Arial"/>
          <w:b/>
        </w:rPr>
        <w:t>The Company</w:t>
      </w:r>
      <w:r>
        <w:rPr>
          <w:rFonts w:ascii="Arial" w:hAnsi="Arial"/>
        </w:rPr>
        <w:t xml:space="preserve"> to comply with its obligations set out in the </w:t>
      </w:r>
      <w:r>
        <w:rPr>
          <w:rFonts w:ascii="Arial" w:hAnsi="Arial"/>
          <w:b/>
        </w:rPr>
        <w:t>CUSC</w:t>
      </w:r>
      <w:r>
        <w:rPr>
          <w:rFonts w:ascii="Arial" w:hAnsi="Arial"/>
        </w:rPr>
        <w:t>.</w:t>
      </w:r>
      <w:r w:rsidR="008509AC">
        <w:rPr>
          <w:rFonts w:ascii="Arial" w:hAnsi="Arial"/>
        </w:rPr>
        <w:t xml:space="preserve">  </w:t>
      </w:r>
      <w:r w:rsidR="008509AC" w:rsidRPr="008509AC">
        <w:rPr>
          <w:rFonts w:ascii="Arial" w:hAnsi="Arial"/>
          <w:lang w:val="en-US"/>
        </w:rPr>
        <w:t xml:space="preserve">Each </w:t>
      </w:r>
      <w:r w:rsidR="008509AC" w:rsidRPr="008509AC">
        <w:rPr>
          <w:rFonts w:ascii="Arial" w:hAnsi="Arial"/>
          <w:b/>
          <w:bCs/>
          <w:lang w:val="en-US"/>
        </w:rPr>
        <w:t>User</w:t>
      </w:r>
      <w:r w:rsidR="008509AC" w:rsidRPr="008509AC">
        <w:rPr>
          <w:rFonts w:ascii="Arial" w:hAnsi="Arial"/>
          <w:lang w:val="en-US"/>
        </w:rPr>
        <w:t xml:space="preserve"> hereby consents to the disclosure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use by </w:t>
      </w:r>
      <w:r w:rsidR="008509AC" w:rsidRPr="008509AC">
        <w:rPr>
          <w:rFonts w:ascii="Arial" w:hAnsi="Arial"/>
          <w:b/>
          <w:bCs/>
          <w:lang w:val="en-US"/>
        </w:rPr>
        <w:t>The Company</w:t>
      </w:r>
      <w:r w:rsidR="008509AC" w:rsidRPr="008509AC">
        <w:rPr>
          <w:rFonts w:ascii="Arial" w:hAnsi="Arial"/>
          <w:lang w:val="en-US"/>
        </w:rPr>
        <w:t xml:space="preserve"> of data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other information from any year relating to the provision by that </w:t>
      </w:r>
      <w:r w:rsidR="008509AC" w:rsidRPr="008509AC">
        <w:rPr>
          <w:rFonts w:ascii="Arial" w:hAnsi="Arial"/>
          <w:b/>
          <w:bCs/>
          <w:lang w:val="en-US"/>
        </w:rPr>
        <w:t xml:space="preserve">User </w:t>
      </w:r>
      <w:r w:rsidR="008509AC" w:rsidRPr="008509AC">
        <w:rPr>
          <w:rFonts w:ascii="Arial" w:hAnsi="Arial"/>
          <w:lang w:val="en-US"/>
        </w:rPr>
        <w:t xml:space="preserve">of the </w:t>
      </w:r>
      <w:r w:rsidR="008509AC" w:rsidRPr="008509AC">
        <w:rPr>
          <w:rFonts w:ascii="Arial" w:hAnsi="Arial"/>
          <w:b/>
          <w:bCs/>
          <w:lang w:val="en-US"/>
        </w:rPr>
        <w:t>Balancing Service</w:t>
      </w:r>
      <w:r w:rsidR="008509AC" w:rsidRPr="008509AC">
        <w:rPr>
          <w:rFonts w:ascii="Arial" w:hAnsi="Arial"/>
          <w:lang w:val="en-US"/>
        </w:rPr>
        <w:t xml:space="preserve"> to the extent necessary to enable </w:t>
      </w:r>
      <w:r w:rsidR="008509AC" w:rsidRPr="008509AC">
        <w:rPr>
          <w:rFonts w:ascii="Arial" w:hAnsi="Arial"/>
          <w:b/>
          <w:bCs/>
          <w:lang w:val="en-US"/>
        </w:rPr>
        <w:t>The Company</w:t>
      </w:r>
      <w:r w:rsidR="008509AC" w:rsidRPr="008509AC">
        <w:rPr>
          <w:rFonts w:ascii="Arial" w:hAnsi="Arial"/>
          <w:lang w:val="en-US"/>
        </w:rPr>
        <w:t xml:space="preserve"> to carry out its </w:t>
      </w:r>
      <w:r w:rsidR="008509AC" w:rsidRPr="008509AC">
        <w:rPr>
          <w:rFonts w:ascii="Arial" w:hAnsi="Arial"/>
          <w:b/>
          <w:bCs/>
          <w:lang w:val="en-US"/>
        </w:rPr>
        <w:t>EMR Functions</w:t>
      </w:r>
      <w:r w:rsidR="008509AC">
        <w:rPr>
          <w:rFonts w:ascii="Arial" w:hAnsi="Arial"/>
          <w:b/>
          <w:bCs/>
          <w:lang w:val="en-US"/>
        </w:rPr>
        <w:t>.</w:t>
      </w:r>
    </w:p>
    <w:p w14:paraId="6DD290E5" w14:textId="77777777" w:rsidR="00B82A2F" w:rsidRDefault="00B82A2F">
      <w:pPr>
        <w:tabs>
          <w:tab w:val="left" w:pos="0"/>
          <w:tab w:val="left" w:pos="851"/>
          <w:tab w:val="left" w:pos="1701"/>
          <w:tab w:val="left" w:pos="2552"/>
          <w:tab w:val="left" w:pos="3402"/>
        </w:tabs>
        <w:rPr>
          <w:rFonts w:ascii="Arial" w:hAnsi="Arial"/>
        </w:rPr>
      </w:pPr>
    </w:p>
    <w:p w14:paraId="420D896B"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Hierarchy</w:t>
      </w:r>
    </w:p>
    <w:p w14:paraId="1C5D9AD3"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4.1.2.1</w:t>
      </w:r>
      <w:r w:rsidR="001637DC">
        <w:rPr>
          <w:rFonts w:ascii="Arial" w:hAnsi="Arial"/>
        </w:rPr>
        <w:t>1</w:t>
      </w:r>
      <w:r>
        <w:rPr>
          <w:rFonts w:ascii="Arial" w:hAnsi="Arial"/>
        </w:rPr>
        <w:tab/>
        <w:t xml:space="preserve">If any provision of the </w:t>
      </w:r>
      <w:r>
        <w:rPr>
          <w:rFonts w:ascii="Arial" w:hAnsi="Arial"/>
          <w:b/>
        </w:rPr>
        <w:t>Mandatory Services Agreement</w:t>
      </w:r>
      <w:r>
        <w:rPr>
          <w:rFonts w:ascii="Arial" w:hAnsi="Arial"/>
        </w:rPr>
        <w:t xml:space="preserve"> to the extent relating to the </w:t>
      </w:r>
      <w:r>
        <w:rPr>
          <w:rFonts w:ascii="Arial" w:hAnsi="Arial"/>
          <w:b/>
        </w:rPr>
        <w:t>Obligatory Reactive Power Service</w:t>
      </w:r>
      <w:r>
        <w:rPr>
          <w:rFonts w:ascii="Arial" w:hAnsi="Arial"/>
        </w:rPr>
        <w:t xml:space="preserve"> shall be inconsistent with the provisions of Schedule 3, Part I, the provisions of Schedule 3, Part I shall prevail to the extent of such inconsistency.</w:t>
      </w:r>
    </w:p>
    <w:p w14:paraId="4E095908" w14:textId="77777777" w:rsidR="00B82A2F" w:rsidRDefault="00B82A2F">
      <w:pPr>
        <w:tabs>
          <w:tab w:val="left" w:pos="0"/>
          <w:tab w:val="left" w:pos="851"/>
          <w:tab w:val="left" w:pos="1701"/>
          <w:tab w:val="left" w:pos="2552"/>
          <w:tab w:val="left" w:pos="3402"/>
        </w:tabs>
        <w:rPr>
          <w:rFonts w:ascii="Arial" w:hAnsi="Arial"/>
          <w:b/>
          <w:i/>
        </w:rPr>
      </w:pPr>
    </w:p>
    <w:p w14:paraId="57A97394"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4.1.3</w:t>
      </w:r>
      <w:r>
        <w:rPr>
          <w:rFonts w:ascii="Arial" w:hAnsi="Arial"/>
          <w:b/>
        </w:rPr>
        <w:tab/>
        <w:t>Frequency Response</w:t>
      </w:r>
    </w:p>
    <w:p w14:paraId="1AC3CF48" w14:textId="77777777" w:rsidR="00B82A2F" w:rsidRDefault="00B82A2F">
      <w:pPr>
        <w:tabs>
          <w:tab w:val="left" w:pos="0"/>
          <w:tab w:val="left" w:pos="851"/>
          <w:tab w:val="left" w:pos="1701"/>
          <w:tab w:val="left" w:pos="2552"/>
          <w:tab w:val="left" w:pos="3402"/>
        </w:tabs>
        <w:rPr>
          <w:rFonts w:ascii="Arial" w:hAnsi="Arial"/>
          <w:b/>
        </w:rPr>
      </w:pPr>
    </w:p>
    <w:p w14:paraId="64F3C0D1" w14:textId="77777777" w:rsidR="00B82A2F" w:rsidRDefault="00B82A2F">
      <w:pPr>
        <w:tabs>
          <w:tab w:val="left" w:pos="0"/>
          <w:tab w:val="left" w:pos="851"/>
          <w:tab w:val="left" w:pos="1701"/>
          <w:tab w:val="left" w:pos="2880"/>
          <w:tab w:val="left" w:pos="3402"/>
        </w:tabs>
        <w:rPr>
          <w:rFonts w:ascii="Arial" w:hAnsi="Arial"/>
          <w:i/>
        </w:rPr>
      </w:pPr>
      <w:r>
        <w:rPr>
          <w:rFonts w:ascii="Arial" w:hAnsi="Arial"/>
          <w:b/>
        </w:rPr>
        <w:tab/>
      </w:r>
      <w:r>
        <w:rPr>
          <w:rFonts w:ascii="Arial" w:hAnsi="Arial"/>
          <w:b/>
        </w:rPr>
        <w:tab/>
      </w:r>
      <w:r>
        <w:rPr>
          <w:rFonts w:ascii="Arial" w:hAnsi="Arial"/>
          <w:b/>
        </w:rPr>
        <w:tab/>
      </w:r>
      <w:r>
        <w:rPr>
          <w:rFonts w:ascii="Arial" w:hAnsi="Arial"/>
          <w:i/>
        </w:rPr>
        <w:t>Introduction</w:t>
      </w:r>
    </w:p>
    <w:p w14:paraId="7638EC96" w14:textId="2D8DAB0E"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Each applicable </w:t>
      </w:r>
      <w:r>
        <w:rPr>
          <w:rFonts w:ascii="Arial" w:hAnsi="Arial"/>
          <w:b/>
        </w:rPr>
        <w:t>User</w:t>
      </w:r>
      <w:r>
        <w:rPr>
          <w:rFonts w:ascii="Arial" w:hAnsi="Arial"/>
        </w:rPr>
        <w:t xml:space="preserve"> is obliged to provide (for the avoidance of doubt, as determined by any direction in force from time to time and issued by the </w:t>
      </w:r>
      <w:r>
        <w:rPr>
          <w:rFonts w:ascii="Arial" w:hAnsi="Arial"/>
          <w:b/>
        </w:rPr>
        <w:t>Authority</w:t>
      </w:r>
      <w:r>
        <w:rPr>
          <w:rFonts w:ascii="Arial" w:hAnsi="Arial"/>
        </w:rPr>
        <w:t xml:space="preserve"> relieving that </w:t>
      </w:r>
      <w:r>
        <w:rPr>
          <w:rFonts w:ascii="Arial" w:hAnsi="Arial"/>
          <w:b/>
        </w:rPr>
        <w:t>User</w:t>
      </w:r>
      <w:r>
        <w:rPr>
          <w:rFonts w:ascii="Arial" w:hAnsi="Arial"/>
        </w:rPr>
        <w:t xml:space="preserve"> from the obligation under its </w:t>
      </w:r>
      <w:r>
        <w:rPr>
          <w:rFonts w:ascii="Arial" w:hAnsi="Arial"/>
          <w:b/>
        </w:rPr>
        <w:t xml:space="preserve">Licence </w:t>
      </w:r>
      <w:r>
        <w:rPr>
          <w:rFonts w:ascii="Arial" w:hAnsi="Arial"/>
        </w:rPr>
        <w:t xml:space="preserve">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sidR="007C37E4">
        <w:rPr>
          <w:rFonts w:ascii="Arial" w:hAnsi="Arial"/>
          <w:b/>
        </w:rPr>
        <w:t xml:space="preserve">ESO </w:t>
      </w:r>
      <w:r>
        <w:rPr>
          <w:rFonts w:ascii="Arial" w:hAnsi="Arial"/>
          <w:b/>
        </w:rPr>
        <w:t>Licence</w:t>
      </w:r>
      <w:r>
        <w:rPr>
          <w:rFonts w:ascii="Arial" w:hAnsi="Arial"/>
        </w:rPr>
        <w:t xml:space="preserve">, as may be specified in such direction)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referred to in </w:t>
      </w:r>
      <w:r>
        <w:rPr>
          <w:rFonts w:ascii="Arial" w:hAnsi="Arial"/>
          <w:b/>
        </w:rPr>
        <w:t>Grid Code</w:t>
      </w:r>
      <w:r>
        <w:rPr>
          <w:rFonts w:ascii="Arial" w:hAnsi="Arial"/>
        </w:rPr>
        <w:t xml:space="preserve"> </w:t>
      </w:r>
      <w:r>
        <w:rPr>
          <w:rFonts w:ascii="Arial" w:hAnsi="Arial"/>
          <w:b/>
        </w:rPr>
        <w:t xml:space="preserve">CC </w:t>
      </w:r>
      <w:r>
        <w:rPr>
          <w:rFonts w:ascii="Arial" w:hAnsi="Arial"/>
        </w:rPr>
        <w:t xml:space="preserve">8.1 by </w:t>
      </w:r>
      <w:r>
        <w:rPr>
          <w:rFonts w:ascii="Arial" w:hAnsi="Arial"/>
        </w:rPr>
        <w:lastRenderedPageBreak/>
        <w:t xml:space="preserve">means of </w:t>
      </w:r>
      <w:r>
        <w:rPr>
          <w:rFonts w:ascii="Arial" w:hAnsi="Arial"/>
          <w:b/>
        </w:rPr>
        <w:t>Frequency</w:t>
      </w:r>
      <w:r>
        <w:rPr>
          <w:rFonts w:ascii="Arial" w:hAnsi="Arial"/>
        </w:rPr>
        <w:t xml:space="preserve"> sensitive generation in accordance with the terms of this Paragraph 4.1.3 and a </w:t>
      </w:r>
      <w:r>
        <w:rPr>
          <w:rFonts w:ascii="Arial" w:hAnsi="Arial"/>
          <w:b/>
        </w:rPr>
        <w:t>Mandatory Services Agreement</w:t>
      </w:r>
      <w:r>
        <w:rPr>
          <w:rFonts w:ascii="Arial" w:hAnsi="Arial"/>
        </w:rPr>
        <w:t xml:space="preserve"> but subject always to and in accordance with the relevant part or parts of the </w:t>
      </w:r>
      <w:r>
        <w:rPr>
          <w:rFonts w:ascii="Arial" w:hAnsi="Arial"/>
          <w:b/>
        </w:rPr>
        <w:t>Grid Code</w:t>
      </w:r>
      <w:r>
        <w:rPr>
          <w:rFonts w:ascii="Arial" w:hAnsi="Arial"/>
        </w:rPr>
        <w:t xml:space="preserve"> applicable thereto.</w:t>
      </w:r>
    </w:p>
    <w:p w14:paraId="00D92E75"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6D7EAA3" w14:textId="77777777" w:rsidR="00B82A2F" w:rsidRDefault="00B82A2F">
      <w:pPr>
        <w:tabs>
          <w:tab w:val="left" w:pos="-1440"/>
          <w:tab w:val="left" w:pos="-720"/>
          <w:tab w:val="left" w:pos="0"/>
          <w:tab w:val="left" w:pos="851"/>
          <w:tab w:val="left" w:pos="1701"/>
          <w:tab w:val="left" w:pos="2552"/>
          <w:tab w:val="left" w:pos="2880"/>
          <w:tab w:val="left" w:pos="3402"/>
        </w:tabs>
        <w:ind w:left="1440"/>
        <w:jc w:val="both"/>
        <w:rPr>
          <w:rFonts w:ascii="Arial" w:hAnsi="Arial"/>
        </w:rPr>
      </w:pPr>
      <w:r>
        <w:rPr>
          <w:rFonts w:ascii="Arial" w:hAnsi="Arial"/>
        </w:rPr>
        <w:tab/>
      </w:r>
      <w:r>
        <w:rPr>
          <w:rFonts w:ascii="Arial" w:hAnsi="Arial"/>
        </w:rPr>
        <w:tab/>
      </w:r>
      <w:r>
        <w:rPr>
          <w:rFonts w:ascii="Arial" w:hAnsi="Arial"/>
        </w:rPr>
        <w:tab/>
      </w:r>
      <w:r>
        <w:rPr>
          <w:rFonts w:ascii="Arial" w:hAnsi="Arial"/>
          <w:i/>
        </w:rPr>
        <w:t>Definitions</w:t>
      </w:r>
    </w:p>
    <w:p w14:paraId="44514888" w14:textId="77777777" w:rsidR="00B82A2F" w:rsidRDefault="00B82A2F">
      <w:pPr>
        <w:numPr>
          <w:ilvl w:val="3"/>
          <w:numId w:val="22"/>
        </w:numPr>
        <w:tabs>
          <w:tab w:val="left" w:pos="-1440"/>
          <w:tab w:val="left" w:pos="-720"/>
          <w:tab w:val="left" w:pos="0"/>
          <w:tab w:val="left" w:pos="851"/>
          <w:tab w:val="left" w:pos="1620"/>
          <w:tab w:val="left" w:pos="3402"/>
        </w:tabs>
        <w:jc w:val="both"/>
        <w:rPr>
          <w:rFonts w:ascii="Arial" w:hAnsi="Arial"/>
        </w:rPr>
      </w:pPr>
      <w:r>
        <w:rPr>
          <w:rFonts w:ascii="Arial" w:hAnsi="Arial"/>
        </w:rPr>
        <w:t>For the purposes of this Paragraph 4.1.3:</w:t>
      </w:r>
    </w:p>
    <w:p w14:paraId="7D585C29" w14:textId="77777777" w:rsidR="00B82A2F" w:rsidRDefault="00B82A2F">
      <w:pPr>
        <w:tabs>
          <w:tab w:val="left" w:pos="-1440"/>
          <w:tab w:val="left" w:pos="-720"/>
          <w:tab w:val="left" w:pos="0"/>
          <w:tab w:val="left" w:pos="851"/>
          <w:tab w:val="left" w:pos="1701"/>
          <w:tab w:val="left" w:pos="2552"/>
          <w:tab w:val="left" w:pos="3402"/>
        </w:tabs>
        <w:ind w:left="1939"/>
        <w:jc w:val="both"/>
        <w:rPr>
          <w:rFonts w:ascii="Arial" w:hAnsi="Arial"/>
        </w:rPr>
      </w:pPr>
    </w:p>
    <w:p w14:paraId="41D495D1"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b/>
        </w:rPr>
        <w:t>“Frequency Response Service”</w:t>
      </w:r>
      <w:r>
        <w:rPr>
          <w:rFonts w:ascii="Arial" w:hAnsi="Arial"/>
        </w:rPr>
        <w:t xml:space="preserve"> means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as may be agreed to be provided by a </w:t>
      </w:r>
      <w:r>
        <w:rPr>
          <w:rFonts w:ascii="Arial" w:hAnsi="Arial"/>
          <w:b/>
        </w:rPr>
        <w:t>User</w:t>
      </w:r>
      <w:r>
        <w:rPr>
          <w:rFonts w:ascii="Arial" w:hAnsi="Arial"/>
        </w:rPr>
        <w:t xml:space="preserve"> from time to time;</w:t>
      </w:r>
    </w:p>
    <w:p w14:paraId="138455C2"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56DABD5B"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shall constitute operation of a </w:t>
      </w:r>
      <w:r>
        <w:rPr>
          <w:rFonts w:ascii="Arial" w:hAnsi="Arial"/>
          <w:b/>
        </w:rPr>
        <w:t>BM Unit</w:t>
      </w:r>
      <w:r>
        <w:rPr>
          <w:rFonts w:ascii="Arial" w:hAnsi="Arial"/>
        </w:rPr>
        <w:t xml:space="preserve"> in accordance with </w:t>
      </w:r>
      <w:r>
        <w:rPr>
          <w:rFonts w:ascii="Arial" w:hAnsi="Arial"/>
          <w:b/>
        </w:rPr>
        <w:t xml:space="preserve">Grid Code CC </w:t>
      </w:r>
      <w:r>
        <w:rPr>
          <w:rFonts w:ascii="Arial" w:hAnsi="Arial"/>
        </w:rPr>
        <w:t xml:space="preserve">6.3.7 and </w:t>
      </w:r>
      <w:r>
        <w:rPr>
          <w:rFonts w:ascii="Arial" w:hAnsi="Arial"/>
          <w:b/>
        </w:rPr>
        <w:t xml:space="preserve">BC </w:t>
      </w:r>
      <w:r>
        <w:rPr>
          <w:rFonts w:ascii="Arial" w:hAnsi="Arial"/>
        </w:rPr>
        <w:t xml:space="preserve">3.5 (with the exception of </w:t>
      </w:r>
      <w:r>
        <w:rPr>
          <w:rFonts w:ascii="Arial" w:hAnsi="Arial"/>
          <w:b/>
        </w:rPr>
        <w:t xml:space="preserve">BC </w:t>
      </w:r>
      <w:r>
        <w:rPr>
          <w:rFonts w:ascii="Arial" w:hAnsi="Arial"/>
        </w:rPr>
        <w:t xml:space="preserve">3.5.2), including, without limitation, under normal operating conditions with the speed governor set so that it operates with an overall speed droop of between 3% and 5%  so as to provide the applicable levels of </w:t>
      </w:r>
      <w:r>
        <w:rPr>
          <w:rFonts w:ascii="Arial" w:hAnsi="Arial"/>
          <w:b/>
        </w:rPr>
        <w:t>Response</w:t>
      </w:r>
      <w:r>
        <w:rPr>
          <w:rFonts w:ascii="Arial" w:hAnsi="Arial"/>
        </w:rPr>
        <w:t xml:space="preserve"> referred to in Paragraph 4.1.3.7;</w:t>
      </w:r>
    </w:p>
    <w:p w14:paraId="209F29A5"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150D73C3" w14:textId="7D53D2E0"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term "instruction" means a communication whether by telephone or automatic logging device or </w:t>
      </w:r>
      <w:r w:rsidR="006E5407">
        <w:rPr>
          <w:rFonts w:ascii="Arial" w:hAnsi="Arial"/>
        </w:rPr>
        <w:t xml:space="preserve">via the </w:t>
      </w:r>
      <w:r w:rsidR="006E5407" w:rsidRPr="00731641">
        <w:rPr>
          <w:rFonts w:ascii="Arial" w:hAnsi="Arial"/>
          <w:b/>
          <w:bCs/>
        </w:rPr>
        <w:t>De</w:t>
      </w:r>
      <w:r w:rsidR="00F63268" w:rsidRPr="00731641">
        <w:rPr>
          <w:rFonts w:ascii="Arial" w:hAnsi="Arial"/>
          <w:b/>
          <w:bCs/>
        </w:rPr>
        <w:t>signated Information Exchange System</w:t>
      </w:r>
      <w:r w:rsidR="00F63268">
        <w:rPr>
          <w:rFonts w:ascii="Arial" w:hAnsi="Arial"/>
        </w:rPr>
        <w:t xml:space="preserve"> </w:t>
      </w:r>
      <w:r>
        <w:rPr>
          <w:rFonts w:ascii="Arial" w:hAnsi="Arial"/>
        </w:rPr>
        <w:t xml:space="preserve">from </w:t>
      </w:r>
      <w:r>
        <w:rPr>
          <w:rFonts w:ascii="Arial" w:hAnsi="Arial"/>
          <w:b/>
        </w:rPr>
        <w:t>The Company</w:t>
      </w:r>
      <w:r>
        <w:rPr>
          <w:rFonts w:ascii="Arial" w:hAnsi="Arial"/>
        </w:rPr>
        <w:t xml:space="preserve"> to the </w:t>
      </w:r>
      <w:r>
        <w:rPr>
          <w:rFonts w:ascii="Arial" w:hAnsi="Arial"/>
          <w:b/>
        </w:rPr>
        <w:t>User</w:t>
      </w:r>
      <w:r>
        <w:rPr>
          <w:rFonts w:ascii="Arial" w:hAnsi="Arial"/>
        </w:rPr>
        <w:t xml:space="preserve"> instructing a </w:t>
      </w:r>
      <w:r>
        <w:rPr>
          <w:rFonts w:ascii="Arial" w:hAnsi="Arial"/>
          <w:b/>
        </w:rPr>
        <w:t>User</w:t>
      </w:r>
      <w:r>
        <w:rPr>
          <w:rFonts w:ascii="Arial" w:hAnsi="Arial"/>
        </w:rPr>
        <w:t xml:space="preserve"> in accordance with </w:t>
      </w:r>
      <w:r>
        <w:rPr>
          <w:rFonts w:ascii="Arial" w:hAnsi="Arial"/>
          <w:b/>
        </w:rPr>
        <w:t xml:space="preserve">Grid Code BC </w:t>
      </w:r>
      <w:r>
        <w:rPr>
          <w:rFonts w:ascii="Arial" w:hAnsi="Arial"/>
        </w:rPr>
        <w:t xml:space="preserve">2.8 and this Paragraph 4.1.3 to provide any </w:t>
      </w:r>
      <w:r>
        <w:rPr>
          <w:rFonts w:ascii="Arial" w:hAnsi="Arial"/>
          <w:b/>
        </w:rPr>
        <w:t>Frequency Response</w:t>
      </w:r>
      <w:r>
        <w:rPr>
          <w:rFonts w:ascii="Arial" w:hAnsi="Arial"/>
        </w:rPr>
        <w:t xml:space="preserve"> </w:t>
      </w:r>
      <w:r>
        <w:rPr>
          <w:rFonts w:ascii="Arial" w:hAnsi="Arial"/>
          <w:b/>
        </w:rPr>
        <w:t>Service</w:t>
      </w:r>
      <w:r>
        <w:rPr>
          <w:rFonts w:ascii="Arial" w:hAnsi="Arial"/>
        </w:rPr>
        <w:t>, and derivations of the term shall be construed accordingly;</w:t>
      </w:r>
    </w:p>
    <w:p w14:paraId="401ECAFE" w14:textId="77777777" w:rsidR="00B82A2F" w:rsidRDefault="00B82A2F">
      <w:pPr>
        <w:tabs>
          <w:tab w:val="left" w:pos="-1440"/>
          <w:tab w:val="left" w:pos="-720"/>
          <w:tab w:val="left" w:pos="0"/>
          <w:tab w:val="left" w:pos="851"/>
          <w:tab w:val="left" w:pos="1701"/>
          <w:tab w:val="left" w:pos="2552"/>
          <w:tab w:val="left" w:pos="3402"/>
        </w:tabs>
        <w:ind w:left="3402" w:hanging="3402"/>
        <w:jc w:val="both"/>
        <w:rPr>
          <w:rFonts w:ascii="Arial" w:hAnsi="Arial"/>
        </w:rPr>
      </w:pPr>
    </w:p>
    <w:p w14:paraId="785E533A"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(iv)</w:t>
      </w:r>
      <w:r>
        <w:rPr>
          <w:rFonts w:ascii="Arial" w:hAnsi="Arial"/>
        </w:rPr>
        <w:tab/>
        <w:t>the amendment of an existing instruction shall be deemed to be a new instruction;</w:t>
      </w:r>
    </w:p>
    <w:p w14:paraId="55ABD9EC"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p>
    <w:p w14:paraId="3CD40455"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(v)</w:t>
      </w:r>
      <w:r>
        <w:rPr>
          <w:rFonts w:ascii="Arial" w:hAnsi="Arial"/>
        </w:rPr>
        <w:tab/>
        <w:t xml:space="preserve">an instruction will prevail until either it is countermanded by </w:t>
      </w:r>
      <w:r>
        <w:rPr>
          <w:rFonts w:ascii="Arial" w:hAnsi="Arial"/>
          <w:b/>
        </w:rPr>
        <w:t>The Company</w:t>
      </w:r>
      <w:r>
        <w:rPr>
          <w:rFonts w:ascii="Arial" w:hAnsi="Arial"/>
        </w:rPr>
        <w:t xml:space="preserve"> or until the </w:t>
      </w:r>
      <w:r>
        <w:rPr>
          <w:rFonts w:ascii="Arial" w:hAnsi="Arial"/>
          <w:b/>
        </w:rPr>
        <w:t>BM Unit</w:t>
      </w:r>
      <w:r>
        <w:rPr>
          <w:rFonts w:ascii="Arial" w:hAnsi="Arial"/>
        </w:rPr>
        <w:t xml:space="preserve"> to which the instruction relates is </w:t>
      </w:r>
      <w:r>
        <w:rPr>
          <w:rFonts w:ascii="Arial" w:hAnsi="Arial"/>
          <w:b/>
        </w:rPr>
        <w:t xml:space="preserve">De-synchronised </w:t>
      </w:r>
      <w:r>
        <w:rPr>
          <w:rFonts w:ascii="Arial" w:hAnsi="Arial"/>
        </w:rPr>
        <w:t>(whichever is first to occur).</w:t>
      </w:r>
    </w:p>
    <w:p w14:paraId="2CB7034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04067353" w14:textId="77777777" w:rsidR="00B82A2F" w:rsidRDefault="00B82A2F">
      <w:pPr>
        <w:tabs>
          <w:tab w:val="left" w:pos="-1440"/>
          <w:tab w:val="left" w:pos="-720"/>
          <w:tab w:val="left" w:pos="0"/>
          <w:tab w:val="left" w:pos="851"/>
          <w:tab w:val="left" w:pos="1701"/>
          <w:tab w:val="left" w:pos="2552"/>
          <w:tab w:val="left" w:pos="2880"/>
          <w:tab w:val="left" w:pos="3402"/>
        </w:tabs>
        <w:ind w:left="2880"/>
        <w:jc w:val="both"/>
        <w:rPr>
          <w:rFonts w:ascii="Arial" w:hAnsi="Arial"/>
          <w:b/>
          <w:i/>
        </w:rPr>
      </w:pPr>
      <w:r>
        <w:rPr>
          <w:rFonts w:ascii="Arial" w:hAnsi="Arial"/>
          <w:b/>
          <w:i/>
          <w:iCs/>
        </w:rPr>
        <w:t>The Company’s</w:t>
      </w:r>
      <w:r>
        <w:rPr>
          <w:rFonts w:ascii="Arial" w:hAnsi="Arial"/>
          <w:i/>
        </w:rPr>
        <w:t xml:space="preserve"> Instructions to provide </w:t>
      </w:r>
      <w:r>
        <w:rPr>
          <w:rFonts w:ascii="Arial" w:hAnsi="Arial"/>
          <w:b/>
          <w:i/>
        </w:rPr>
        <w:t>Mode A Frequency Response</w:t>
      </w:r>
    </w:p>
    <w:p w14:paraId="0682DC2C"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For the purposes of instructions and calculation of payments,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as described in this Paragraph 4.1.3 shall be referred to as “</w:t>
      </w:r>
      <w:r>
        <w:rPr>
          <w:rFonts w:ascii="Arial" w:hAnsi="Arial"/>
          <w:b/>
        </w:rPr>
        <w:t>Mode A Frequency Response</w:t>
      </w:r>
      <w:r>
        <w:rPr>
          <w:rFonts w:ascii="Arial" w:hAnsi="Arial"/>
        </w:rPr>
        <w:t>”.</w:t>
      </w:r>
    </w:p>
    <w:p w14:paraId="65452D1E"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9E0CD63"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may at any time instruct a </w:t>
      </w:r>
      <w:r>
        <w:rPr>
          <w:rFonts w:ascii="Arial" w:hAnsi="Arial"/>
          <w:b/>
        </w:rPr>
        <w:t>User</w:t>
      </w:r>
      <w:r>
        <w:rPr>
          <w:rFonts w:ascii="Arial" w:hAnsi="Arial"/>
        </w:rPr>
        <w:t xml:space="preserve"> to operate any one or more </w:t>
      </w:r>
      <w:r>
        <w:rPr>
          <w:rFonts w:ascii="Arial" w:hAnsi="Arial"/>
          <w:b/>
        </w:rPr>
        <w:t>BM Unit(s)</w:t>
      </w:r>
      <w:r>
        <w:rPr>
          <w:rFonts w:ascii="Arial" w:hAnsi="Arial"/>
        </w:rPr>
        <w:t xml:space="preserve"> so as to provide the following components of </w:t>
      </w:r>
      <w:r>
        <w:rPr>
          <w:rFonts w:ascii="Arial" w:hAnsi="Arial"/>
          <w:b/>
        </w:rPr>
        <w:t>Mode A Frequency Response</w:t>
      </w:r>
      <w:r>
        <w:rPr>
          <w:rFonts w:ascii="Arial" w:hAnsi="Arial"/>
        </w:rPr>
        <w:t>:-</w:t>
      </w:r>
    </w:p>
    <w:p w14:paraId="3034219D" w14:textId="77777777" w:rsidR="00B82A2F" w:rsidRDefault="00B82A2F">
      <w:pPr>
        <w:tabs>
          <w:tab w:val="left" w:pos="-1440"/>
          <w:tab w:val="left" w:pos="-720"/>
          <w:tab w:val="left" w:pos="0"/>
          <w:tab w:val="left" w:pos="851"/>
          <w:tab w:val="left" w:pos="1701"/>
          <w:tab w:val="left" w:pos="3402"/>
        </w:tabs>
        <w:ind w:left="2880" w:hanging="1440"/>
        <w:jc w:val="both"/>
        <w:rPr>
          <w:rFonts w:ascii="Arial" w:hAnsi="Arial"/>
        </w:rPr>
      </w:pPr>
    </w:p>
    <w:p w14:paraId="5AFA44EC"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(a)</w:t>
      </w:r>
      <w:r>
        <w:rPr>
          <w:rFonts w:ascii="Arial" w:hAnsi="Arial"/>
        </w:rPr>
        <w:tab/>
      </w:r>
      <w:r>
        <w:rPr>
          <w:rFonts w:ascii="Arial" w:hAnsi="Arial"/>
          <w:b/>
        </w:rPr>
        <w:t>Primary Response</w:t>
      </w:r>
      <w:r>
        <w:rPr>
          <w:rFonts w:ascii="Arial" w:hAnsi="Arial"/>
        </w:rPr>
        <w:t>;</w:t>
      </w:r>
    </w:p>
    <w:p w14:paraId="4E32F71D"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143EE429"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(b)</w:t>
      </w:r>
      <w:r>
        <w:rPr>
          <w:rFonts w:ascii="Arial" w:hAnsi="Arial"/>
        </w:rPr>
        <w:tab/>
      </w:r>
      <w:r>
        <w:rPr>
          <w:rFonts w:ascii="Arial" w:hAnsi="Arial"/>
          <w:b/>
        </w:rPr>
        <w:t>Secondary Response</w:t>
      </w:r>
      <w:r>
        <w:rPr>
          <w:rFonts w:ascii="Arial" w:hAnsi="Arial"/>
        </w:rPr>
        <w:t>;</w:t>
      </w:r>
    </w:p>
    <w:p w14:paraId="4BC3BD74"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2F47ECB3"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(c)</w:t>
      </w:r>
      <w:r>
        <w:rPr>
          <w:rFonts w:ascii="Arial" w:hAnsi="Arial"/>
        </w:rPr>
        <w:tab/>
      </w:r>
      <w:r>
        <w:rPr>
          <w:rFonts w:ascii="Arial" w:hAnsi="Arial"/>
          <w:b/>
        </w:rPr>
        <w:t>High Frequency Response</w:t>
      </w:r>
      <w:r>
        <w:rPr>
          <w:rFonts w:ascii="Arial" w:hAnsi="Arial"/>
        </w:rPr>
        <w:t>,</w:t>
      </w:r>
    </w:p>
    <w:p w14:paraId="75505588"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p>
    <w:p w14:paraId="25EE3FB0"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r>
        <w:rPr>
          <w:rFonts w:ascii="Arial" w:hAnsi="Arial"/>
        </w:rPr>
        <w:tab/>
        <w:t xml:space="preserve">in any of the permissible combinations set out in the relevant table in the </w:t>
      </w:r>
      <w:r>
        <w:rPr>
          <w:rFonts w:ascii="Arial" w:hAnsi="Arial"/>
          <w:b/>
        </w:rPr>
        <w:t>Mandatory Services Agreement</w:t>
      </w:r>
      <w:r>
        <w:rPr>
          <w:rFonts w:ascii="Arial" w:hAnsi="Arial"/>
        </w:rPr>
        <w:t>.</w:t>
      </w:r>
    </w:p>
    <w:p w14:paraId="400E1163"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76BDE39F"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shall not instruct a </w:t>
      </w:r>
      <w:r>
        <w:rPr>
          <w:rFonts w:ascii="Arial" w:hAnsi="Arial"/>
          <w:b/>
        </w:rPr>
        <w:t>User</w:t>
      </w:r>
      <w:r>
        <w:rPr>
          <w:rFonts w:ascii="Arial" w:hAnsi="Arial"/>
        </w:rPr>
        <w:t xml:space="preserve"> to provide </w:t>
      </w:r>
      <w:r>
        <w:rPr>
          <w:rFonts w:ascii="Arial" w:hAnsi="Arial"/>
          <w:b/>
        </w:rPr>
        <w:t>Mode A 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simultaneously.</w:t>
      </w:r>
    </w:p>
    <w:p w14:paraId="6DD230B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33A4A4BE"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In the event that any instruction to provide </w:t>
      </w:r>
      <w:r>
        <w:rPr>
          <w:rFonts w:ascii="Arial" w:hAnsi="Arial"/>
          <w:b/>
        </w:rPr>
        <w:t>Frequency Response</w:t>
      </w:r>
      <w:r>
        <w:rPr>
          <w:rFonts w:ascii="Arial" w:hAnsi="Arial"/>
        </w:rPr>
        <w:t xml:space="preserve"> does not state whether the instruction is to provide </w:t>
      </w:r>
      <w:r>
        <w:rPr>
          <w:rFonts w:ascii="Arial" w:hAnsi="Arial"/>
          <w:b/>
        </w:rPr>
        <w:t>Mode A Frequency Response</w:t>
      </w:r>
      <w:r>
        <w:rPr>
          <w:rFonts w:ascii="Arial" w:hAnsi="Arial"/>
        </w:rPr>
        <w:t xml:space="preserve"> or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such instruction shall be deemed to be an instruction to provide </w:t>
      </w:r>
      <w:r>
        <w:rPr>
          <w:rFonts w:ascii="Arial" w:hAnsi="Arial"/>
          <w:b/>
        </w:rPr>
        <w:t>Mode A Frequency Response</w:t>
      </w:r>
      <w:r>
        <w:rPr>
          <w:rFonts w:ascii="Arial" w:hAnsi="Arial"/>
        </w:rPr>
        <w:t>.</w:t>
      </w:r>
    </w:p>
    <w:p w14:paraId="4E50DE05" w14:textId="77777777" w:rsidR="00B82A2F" w:rsidRDefault="00B82A2F">
      <w:pPr>
        <w:tabs>
          <w:tab w:val="left" w:pos="-1440"/>
          <w:tab w:val="left" w:pos="-720"/>
          <w:tab w:val="left" w:pos="0"/>
          <w:tab w:val="left" w:pos="851"/>
          <w:tab w:val="left" w:pos="1701"/>
          <w:tab w:val="left" w:pos="3402"/>
        </w:tabs>
        <w:jc w:val="both"/>
        <w:rPr>
          <w:rFonts w:ascii="Arial" w:hAnsi="Arial"/>
        </w:rPr>
      </w:pPr>
    </w:p>
    <w:p w14:paraId="0F624D39" w14:textId="77777777" w:rsidR="00B82A2F" w:rsidRDefault="00B82A2F">
      <w:pPr>
        <w:tabs>
          <w:tab w:val="left" w:pos="-1440"/>
          <w:tab w:val="left" w:pos="-720"/>
          <w:tab w:val="left" w:pos="0"/>
          <w:tab w:val="left" w:pos="851"/>
          <w:tab w:val="left" w:pos="1701"/>
          <w:tab w:val="left" w:pos="2880"/>
          <w:tab w:val="left" w:pos="3402"/>
        </w:tabs>
        <w:jc w:val="both"/>
        <w:rPr>
          <w:rFonts w:ascii="Arial" w:hAnsi="Arial"/>
          <w:i/>
        </w:rPr>
      </w:pPr>
      <w:r>
        <w:rPr>
          <w:rFonts w:ascii="Arial" w:hAnsi="Arial"/>
        </w:rPr>
        <w:tab/>
      </w:r>
      <w:r>
        <w:rPr>
          <w:rFonts w:ascii="Arial" w:hAnsi="Arial"/>
        </w:rPr>
        <w:tab/>
      </w:r>
      <w:r>
        <w:rPr>
          <w:rFonts w:ascii="Arial" w:hAnsi="Arial"/>
        </w:rPr>
        <w:tab/>
      </w:r>
      <w:r>
        <w:rPr>
          <w:rFonts w:ascii="Arial" w:hAnsi="Arial"/>
          <w:b/>
          <w:i/>
        </w:rPr>
        <w:t>User’s</w:t>
      </w:r>
      <w:r>
        <w:rPr>
          <w:rFonts w:ascii="Arial" w:hAnsi="Arial"/>
          <w:i/>
        </w:rPr>
        <w:t xml:space="preserve"> Obligation to Provide </w:t>
      </w:r>
      <w:r>
        <w:rPr>
          <w:rFonts w:ascii="Arial" w:hAnsi="Arial"/>
          <w:b/>
          <w:i/>
        </w:rPr>
        <w:t>Response</w:t>
      </w:r>
    </w:p>
    <w:p w14:paraId="49392A4B"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When a </w:t>
      </w:r>
      <w:r>
        <w:rPr>
          <w:rFonts w:ascii="Arial" w:hAnsi="Arial"/>
          <w:b/>
        </w:rPr>
        <w:t>User</w:t>
      </w:r>
      <w:r>
        <w:rPr>
          <w:rFonts w:ascii="Arial" w:hAnsi="Arial"/>
        </w:rPr>
        <w:t xml:space="preserve"> is instructed in accordance with Paragraphs 4.1.3.4 and/or 4.1.3.6 to operate a </w:t>
      </w:r>
      <w:r>
        <w:rPr>
          <w:rFonts w:ascii="Arial" w:hAnsi="Arial"/>
          <w:b/>
        </w:rPr>
        <w:t>BM Unit</w:t>
      </w:r>
      <w:r>
        <w:rPr>
          <w:rFonts w:ascii="Arial" w:hAnsi="Arial"/>
        </w:rPr>
        <w:t xml:space="preserve"> so as to provide any component(s) of </w:t>
      </w:r>
      <w:r>
        <w:rPr>
          <w:rFonts w:ascii="Arial" w:hAnsi="Arial"/>
          <w:b/>
        </w:rPr>
        <w:t>Mode A Frequency Response</w:t>
      </w:r>
      <w:r>
        <w:rPr>
          <w:rFonts w:ascii="Arial" w:hAnsi="Arial"/>
        </w:rPr>
        <w:t xml:space="preserve">, that </w:t>
      </w:r>
      <w:r>
        <w:rPr>
          <w:rFonts w:ascii="Arial" w:hAnsi="Arial"/>
          <w:b/>
        </w:rPr>
        <w:t>User</w:t>
      </w:r>
      <w:r>
        <w:rPr>
          <w:rFonts w:ascii="Arial" w:hAnsi="Arial"/>
        </w:rPr>
        <w:t xml:space="preserve"> shall operate that </w:t>
      </w:r>
      <w:r>
        <w:rPr>
          <w:rFonts w:ascii="Arial" w:hAnsi="Arial"/>
          <w:b/>
        </w:rPr>
        <w:t>BM Unit</w:t>
      </w:r>
      <w:r>
        <w:rPr>
          <w:rFonts w:ascii="Arial" w:hAnsi="Arial"/>
        </w:rPr>
        <w:t xml:space="preserve"> so as to provide, for any </w:t>
      </w:r>
      <w:r>
        <w:rPr>
          <w:rFonts w:ascii="Arial" w:hAnsi="Arial"/>
          <w:b/>
        </w:rPr>
        <w:t>Frequency Deviation</w:t>
      </w:r>
      <w:r>
        <w:rPr>
          <w:rFonts w:ascii="Arial" w:hAnsi="Arial"/>
        </w:rPr>
        <w:t xml:space="preserve"> and at any level of </w:t>
      </w:r>
      <w:r>
        <w:rPr>
          <w:rFonts w:ascii="Arial" w:hAnsi="Arial"/>
          <w:b/>
        </w:rPr>
        <w:t>De-Load</w:t>
      </w:r>
      <w:r>
        <w:rPr>
          <w:rFonts w:ascii="Arial" w:hAnsi="Arial"/>
        </w:rPr>
        <w:t xml:space="preserve">, at least the amount of </w:t>
      </w:r>
      <w:r>
        <w:rPr>
          <w:rFonts w:ascii="Arial" w:hAnsi="Arial"/>
          <w:b/>
        </w:rPr>
        <w:t>Primary Response</w:t>
      </w:r>
      <w:r>
        <w:rPr>
          <w:rFonts w:ascii="Arial" w:hAnsi="Arial"/>
        </w:rPr>
        <w:t xml:space="preserve"> and/or </w:t>
      </w:r>
      <w:r>
        <w:rPr>
          <w:rFonts w:ascii="Arial" w:hAnsi="Arial"/>
          <w:b/>
        </w:rPr>
        <w:t>Secondary Response</w:t>
      </w:r>
      <w:r>
        <w:rPr>
          <w:rFonts w:ascii="Arial" w:hAnsi="Arial"/>
        </w:rPr>
        <w:t xml:space="preserve"> and/or </w:t>
      </w:r>
      <w:r>
        <w:rPr>
          <w:rFonts w:ascii="Arial" w:hAnsi="Arial"/>
          <w:b/>
        </w:rPr>
        <w:t>High Frequency Response</w:t>
      </w:r>
      <w:r>
        <w:rPr>
          <w:rFonts w:ascii="Arial" w:hAnsi="Arial"/>
        </w:rPr>
        <w:t xml:space="preserve"> set out respectively in the relevant </w:t>
      </w:r>
      <w:r>
        <w:rPr>
          <w:rFonts w:ascii="Arial" w:hAnsi="Arial"/>
          <w:b/>
        </w:rPr>
        <w:t>Frequency Response Capability Data</w:t>
      </w:r>
      <w:r>
        <w:rPr>
          <w:rFonts w:ascii="Arial" w:hAnsi="Arial"/>
        </w:rPr>
        <w:t xml:space="preserve"> tables in the </w:t>
      </w:r>
      <w:r>
        <w:rPr>
          <w:rFonts w:ascii="Arial" w:hAnsi="Arial"/>
          <w:b/>
        </w:rPr>
        <w:t xml:space="preserve">Mandatory Services Agreement </w:t>
      </w:r>
      <w:r>
        <w:rPr>
          <w:rFonts w:ascii="Arial" w:hAnsi="Arial"/>
        </w:rPr>
        <w:t>(as such tables are to be interpreted in accordance with Paragraph 4.1.3.11).</w:t>
      </w:r>
    </w:p>
    <w:p w14:paraId="31186DFE" w14:textId="77777777" w:rsidR="00B82A2F" w:rsidRDefault="00B82A2F">
      <w:pPr>
        <w:tabs>
          <w:tab w:val="left" w:pos="-1440"/>
          <w:tab w:val="left" w:pos="-720"/>
          <w:tab w:val="left" w:pos="0"/>
          <w:tab w:val="left" w:pos="851"/>
          <w:tab w:val="left" w:pos="1701"/>
          <w:tab w:val="left" w:pos="3402"/>
        </w:tabs>
        <w:ind w:left="1695"/>
        <w:jc w:val="both"/>
        <w:rPr>
          <w:rFonts w:ascii="Arial" w:hAnsi="Arial"/>
        </w:rPr>
      </w:pPr>
    </w:p>
    <w:p w14:paraId="11406E96" w14:textId="77777777" w:rsidR="00B82A2F" w:rsidRDefault="00B82A2F">
      <w:pPr>
        <w:tabs>
          <w:tab w:val="left" w:pos="-1440"/>
          <w:tab w:val="left" w:pos="-720"/>
          <w:tab w:val="left" w:pos="0"/>
          <w:tab w:val="left" w:pos="851"/>
          <w:tab w:val="left" w:pos="2880"/>
          <w:tab w:val="left" w:pos="3402"/>
        </w:tabs>
        <w:ind w:left="2880" w:hanging="1185"/>
        <w:jc w:val="both"/>
        <w:rPr>
          <w:rFonts w:ascii="Arial" w:hAnsi="Arial"/>
          <w:b/>
        </w:rPr>
      </w:pPr>
      <w:r>
        <w:rPr>
          <w:rFonts w:ascii="Arial" w:hAnsi="Arial"/>
        </w:rPr>
        <w:t>4.1.3.7A</w:t>
      </w:r>
      <w:r>
        <w:rPr>
          <w:rFonts w:ascii="Arial" w:hAnsi="Arial"/>
        </w:rPr>
        <w:tab/>
        <w:t xml:space="preserve">For the avoidance of doubt a </w:t>
      </w:r>
      <w:r>
        <w:rPr>
          <w:rFonts w:ascii="Arial" w:hAnsi="Arial"/>
          <w:b/>
        </w:rPr>
        <w:t xml:space="preserve">User </w:t>
      </w:r>
      <w:r>
        <w:rPr>
          <w:rFonts w:ascii="Arial" w:hAnsi="Arial"/>
        </w:rPr>
        <w:t xml:space="preserve">shall ensure that the </w:t>
      </w:r>
      <w:r>
        <w:rPr>
          <w:rFonts w:ascii="Arial" w:hAnsi="Arial"/>
          <w:b/>
        </w:rPr>
        <w:t>Transmission Entry Capacity</w:t>
      </w:r>
      <w:r>
        <w:rPr>
          <w:rFonts w:ascii="Arial" w:hAnsi="Arial"/>
        </w:rPr>
        <w:t xml:space="preserve">, and if relevant the </w:t>
      </w:r>
      <w:r>
        <w:rPr>
          <w:rFonts w:ascii="Arial" w:hAnsi="Arial"/>
          <w:b/>
        </w:rPr>
        <w:t>STTEC</w:t>
      </w:r>
      <w:r w:rsidR="00BB359B">
        <w:rPr>
          <w:rFonts w:ascii="Arial" w:hAnsi="Arial"/>
          <w:b/>
        </w:rPr>
        <w:t xml:space="preserve"> </w:t>
      </w:r>
      <w:r w:rsidR="00BB359B" w:rsidRPr="00BB359B">
        <w:rPr>
          <w:rFonts w:ascii="Arial" w:hAnsi="Arial"/>
        </w:rPr>
        <w:t>and\or</w:t>
      </w:r>
      <w:r w:rsidR="00BB359B">
        <w:rPr>
          <w:rFonts w:ascii="Arial" w:hAnsi="Arial"/>
          <w:b/>
        </w:rPr>
        <w:t xml:space="preserve"> LDTEC</w:t>
      </w:r>
      <w:r w:rsidR="003272C1">
        <w:rPr>
          <w:rFonts w:ascii="Arial" w:hAnsi="Arial"/>
        </w:rPr>
        <w:t xml:space="preserve"> and\</w:t>
      </w:r>
      <w:r w:rsidR="008204FF">
        <w:rPr>
          <w:rFonts w:ascii="Arial" w:hAnsi="Arial"/>
        </w:rPr>
        <w:t xml:space="preserve">or any </w:t>
      </w:r>
      <w:r w:rsidR="008204FF">
        <w:rPr>
          <w:rFonts w:ascii="Arial" w:hAnsi="Arial"/>
          <w:b/>
        </w:rPr>
        <w:t xml:space="preserve">Temporary Received TEC </w:t>
      </w:r>
      <w:r w:rsidR="008204FF">
        <w:rPr>
          <w:rFonts w:ascii="Arial" w:hAnsi="Arial"/>
        </w:rPr>
        <w:t xml:space="preserve">less any </w:t>
      </w:r>
      <w:r w:rsidR="008204FF">
        <w:rPr>
          <w:rFonts w:ascii="Arial" w:hAnsi="Arial"/>
          <w:b/>
        </w:rPr>
        <w:t>Temporary Donated TEC</w:t>
      </w:r>
      <w:r>
        <w:rPr>
          <w:rFonts w:ascii="Arial" w:hAnsi="Arial"/>
        </w:rPr>
        <w:t xml:space="preserve">, for the relevant </w:t>
      </w:r>
      <w:r>
        <w:rPr>
          <w:rFonts w:ascii="Arial" w:hAnsi="Arial"/>
          <w:b/>
        </w:rPr>
        <w:t>Connection Site</w:t>
      </w:r>
      <w:r>
        <w:rPr>
          <w:rFonts w:ascii="Arial" w:hAnsi="Arial"/>
        </w:rPr>
        <w:t xml:space="preserve"> shall be sufficient to enable it to comply with its obligations under Paragraph 4.1.3.7 above at all times and in respect of all </w:t>
      </w:r>
      <w:r>
        <w:rPr>
          <w:rFonts w:ascii="Arial" w:hAnsi="Arial"/>
          <w:b/>
        </w:rPr>
        <w:t>BM Units.</w:t>
      </w:r>
    </w:p>
    <w:p w14:paraId="6FDF24A4"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5E8D919A" w14:textId="77777777" w:rsidR="00B82A2F" w:rsidRDefault="00B82A2F">
      <w:pPr>
        <w:pStyle w:val="Normal2"/>
        <w:tabs>
          <w:tab w:val="left" w:pos="-1440"/>
          <w:tab w:val="left" w:pos="-720"/>
          <w:tab w:val="left" w:pos="0"/>
          <w:tab w:val="left" w:pos="851"/>
          <w:tab w:val="left" w:pos="1701"/>
          <w:tab w:val="left" w:pos="2552"/>
          <w:tab w:val="left" w:pos="2880"/>
        </w:tabs>
        <w:spacing w:after="0"/>
        <w:ind w:left="2880" w:hanging="2880"/>
      </w:pPr>
      <w:r>
        <w:lastRenderedPageBreak/>
        <w:tab/>
      </w:r>
      <w:r>
        <w:tab/>
      </w:r>
      <w:r>
        <w:tab/>
      </w:r>
      <w:r>
        <w:tab/>
        <w:t>Calculation of Payments</w:t>
      </w:r>
    </w:p>
    <w:p w14:paraId="78179BAE" w14:textId="77777777" w:rsidR="00B82A2F" w:rsidRDefault="00B82A2F" w:rsidP="00B82A2F">
      <w:pPr>
        <w:pStyle w:val="BodyTextIndent"/>
        <w:numPr>
          <w:ilvl w:val="3"/>
          <w:numId w:val="20"/>
        </w:numPr>
        <w:tabs>
          <w:tab w:val="clear" w:pos="1935"/>
          <w:tab w:val="left" w:pos="0"/>
          <w:tab w:val="left" w:pos="851"/>
          <w:tab w:val="num" w:pos="1800"/>
          <w:tab w:val="left" w:pos="2880"/>
          <w:tab w:val="left" w:pos="3402"/>
        </w:tabs>
        <w:ind w:left="2880" w:hanging="1260"/>
        <w:jc w:val="both"/>
        <w:rPr>
          <w:rFonts w:ascii="Arial" w:hAnsi="Arial"/>
          <w:i w:val="0"/>
        </w:rPr>
      </w:pPr>
      <w:r>
        <w:rPr>
          <w:rFonts w:ascii="Arial" w:hAnsi="Arial"/>
          <w:b w:val="0"/>
          <w:i w:val="0"/>
        </w:rPr>
        <w:t>The payments to be made by</w:t>
      </w:r>
      <w:r>
        <w:rPr>
          <w:rFonts w:ascii="Arial" w:hAnsi="Arial"/>
          <w:i w:val="0"/>
        </w:rPr>
        <w:t xml:space="preserve"> </w:t>
      </w:r>
      <w:r>
        <w:rPr>
          <w:rFonts w:ascii="Arial" w:hAnsi="Arial"/>
          <w:bCs w:val="0"/>
          <w:i w:val="0"/>
          <w:iCs w:val="0"/>
        </w:rPr>
        <w:t>The Company</w:t>
      </w:r>
      <w:r>
        <w:rPr>
          <w:rFonts w:ascii="Arial" w:hAnsi="Arial"/>
          <w:i w:val="0"/>
        </w:rPr>
        <w:t xml:space="preserve"> </w:t>
      </w:r>
      <w:r>
        <w:rPr>
          <w:rFonts w:ascii="Arial" w:hAnsi="Arial"/>
          <w:b w:val="0"/>
          <w:i w:val="0"/>
        </w:rPr>
        <w:t>to a</w:t>
      </w:r>
      <w:r>
        <w:rPr>
          <w:rFonts w:ascii="Arial" w:hAnsi="Arial"/>
          <w:i w:val="0"/>
        </w:rPr>
        <w:t xml:space="preserve"> User </w:t>
      </w:r>
      <w:r>
        <w:rPr>
          <w:rFonts w:ascii="Arial" w:hAnsi="Arial"/>
          <w:b w:val="0"/>
          <w:i w:val="0"/>
        </w:rPr>
        <w:t>hereunder in respect of the provision of any</w:t>
      </w:r>
      <w:r>
        <w:rPr>
          <w:rFonts w:ascii="Arial" w:hAnsi="Arial"/>
          <w:i w:val="0"/>
        </w:rPr>
        <w:t xml:space="preserve"> Mode A Frequency Response </w:t>
      </w:r>
      <w:r>
        <w:rPr>
          <w:rFonts w:ascii="Arial" w:hAnsi="Arial"/>
          <w:b w:val="0"/>
          <w:i w:val="0"/>
        </w:rPr>
        <w:t>from a</w:t>
      </w:r>
      <w:r>
        <w:rPr>
          <w:rFonts w:ascii="Arial" w:hAnsi="Arial"/>
          <w:i w:val="0"/>
        </w:rPr>
        <w:t xml:space="preserve"> BM Unit </w:t>
      </w:r>
      <w:r>
        <w:rPr>
          <w:rFonts w:ascii="Arial" w:hAnsi="Arial"/>
          <w:b w:val="0"/>
          <w:i w:val="0"/>
        </w:rPr>
        <w:t>shall be comprised of</w:t>
      </w:r>
      <w:r>
        <w:rPr>
          <w:rFonts w:ascii="Arial" w:hAnsi="Arial"/>
          <w:i w:val="0"/>
        </w:rPr>
        <w:t xml:space="preserve"> Holding Payments </w:t>
      </w:r>
      <w:r>
        <w:rPr>
          <w:rFonts w:ascii="Arial" w:hAnsi="Arial"/>
          <w:b w:val="0"/>
          <w:i w:val="0"/>
        </w:rPr>
        <w:t>and</w:t>
      </w:r>
      <w:r>
        <w:rPr>
          <w:rFonts w:ascii="Arial" w:hAnsi="Arial"/>
          <w:i w:val="0"/>
        </w:rPr>
        <w:t xml:space="preserve"> Response Energy Payments</w:t>
      </w:r>
      <w:r>
        <w:rPr>
          <w:rFonts w:ascii="Arial" w:hAnsi="Arial"/>
          <w:b w:val="0"/>
          <w:i w:val="0"/>
        </w:rPr>
        <w:t xml:space="preserve"> and shall be determined in accordance with the formulae in, respectively, Paragraphs 4.1.3.9 and 4.1.3.9A and in accordance with Paragraphs 4.1.3.10 to 4.1.3.12 inclusive.</w:t>
      </w:r>
    </w:p>
    <w:p w14:paraId="3CBC6124" w14:textId="77777777" w:rsidR="00B82A2F" w:rsidRDefault="00B82A2F">
      <w:pPr>
        <w:pStyle w:val="BodyTextIndent"/>
        <w:tabs>
          <w:tab w:val="left" w:pos="0"/>
          <w:tab w:val="left" w:pos="851"/>
          <w:tab w:val="left" w:pos="1701"/>
          <w:tab w:val="left" w:pos="2552"/>
          <w:tab w:val="left" w:pos="3402"/>
        </w:tabs>
        <w:ind w:left="0"/>
        <w:rPr>
          <w:rFonts w:ascii="Arial" w:hAnsi="Arial"/>
          <w:b w:val="0"/>
          <w:i w:val="0"/>
        </w:rPr>
      </w:pPr>
      <w:r>
        <w:rPr>
          <w:rFonts w:ascii="Arial" w:hAnsi="Arial"/>
        </w:rPr>
        <w:tab/>
        <w:t xml:space="preserve">        </w:t>
      </w:r>
    </w:p>
    <w:p w14:paraId="21E77088"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46D4CBB3"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6C977801" w14:textId="77777777" w:rsidR="00B82A2F" w:rsidRDefault="00B82A2F">
      <w:pPr>
        <w:pStyle w:val="BodyTextIndent"/>
        <w:tabs>
          <w:tab w:val="left" w:pos="0"/>
          <w:tab w:val="left" w:pos="851"/>
          <w:tab w:val="left" w:pos="1701"/>
          <w:tab w:val="left" w:pos="2880"/>
          <w:tab w:val="left" w:pos="3402"/>
        </w:tabs>
        <w:ind w:left="2835" w:firstLine="45"/>
        <w:rPr>
          <w:rFonts w:ascii="Arial" w:hAnsi="Arial"/>
          <w:b w:val="0"/>
        </w:rPr>
      </w:pPr>
      <w:r>
        <w:rPr>
          <w:rFonts w:ascii="Arial" w:hAnsi="Arial"/>
          <w:b w:val="0"/>
        </w:rPr>
        <w:t xml:space="preserve">Payment Formulae - </w:t>
      </w:r>
      <w:r>
        <w:rPr>
          <w:rFonts w:ascii="Arial" w:hAnsi="Arial"/>
        </w:rPr>
        <w:t>Holding Payments</w:t>
      </w:r>
    </w:p>
    <w:p w14:paraId="09E3A060" w14:textId="77777777" w:rsidR="00B82A2F" w:rsidRDefault="00B82A2F" w:rsidP="00B82A2F">
      <w:pPr>
        <w:pStyle w:val="BodyTextIndent"/>
        <w:numPr>
          <w:ilvl w:val="3"/>
          <w:numId w:val="20"/>
        </w:numPr>
        <w:tabs>
          <w:tab w:val="left" w:pos="0"/>
          <w:tab w:val="left" w:pos="851"/>
          <w:tab w:val="left" w:pos="2880"/>
          <w:tab w:val="left" w:pos="3402"/>
        </w:tabs>
        <w:ind w:left="2880" w:hanging="1260"/>
        <w:jc w:val="both"/>
        <w:rPr>
          <w:rFonts w:ascii="Arial" w:hAnsi="Arial"/>
          <w:b w:val="0"/>
          <w:i w:val="0"/>
        </w:rPr>
      </w:pPr>
      <w:r>
        <w:rPr>
          <w:rFonts w:ascii="Arial" w:hAnsi="Arial"/>
          <w:b w:val="0"/>
          <w:i w:val="0"/>
        </w:rPr>
        <w:t xml:space="preserve">The </w:t>
      </w:r>
      <w:r>
        <w:rPr>
          <w:rFonts w:ascii="Arial" w:hAnsi="Arial"/>
          <w:i w:val="0"/>
        </w:rPr>
        <w:t>Holding Payments</w:t>
      </w:r>
      <w:r>
        <w:rPr>
          <w:rFonts w:ascii="Arial" w:hAnsi="Arial"/>
          <w:b w:val="0"/>
          <w:i w:val="0"/>
        </w:rPr>
        <w:t xml:space="preserve"> for a </w:t>
      </w:r>
      <w:r>
        <w:rPr>
          <w:rFonts w:ascii="Arial" w:hAnsi="Arial"/>
          <w:i w:val="0"/>
        </w:rPr>
        <w:t xml:space="preserve">BM Unit </w:t>
      </w:r>
      <w:r>
        <w:rPr>
          <w:rFonts w:ascii="Arial" w:hAnsi="Arial"/>
          <w:b w:val="0"/>
          <w:i w:val="0"/>
        </w:rPr>
        <w:t xml:space="preserve">to be made by </w:t>
      </w:r>
      <w:r>
        <w:rPr>
          <w:rFonts w:ascii="Arial" w:hAnsi="Arial"/>
          <w:bCs w:val="0"/>
          <w:i w:val="0"/>
          <w:iCs w:val="0"/>
        </w:rPr>
        <w:t>The Company</w:t>
      </w:r>
      <w:r>
        <w:rPr>
          <w:rFonts w:ascii="Arial" w:hAnsi="Arial"/>
          <w:b w:val="0"/>
          <w:i w:val="0"/>
        </w:rPr>
        <w:t xml:space="preserve"> to a </w:t>
      </w:r>
      <w:r>
        <w:rPr>
          <w:rFonts w:ascii="Arial" w:hAnsi="Arial"/>
          <w:i w:val="0"/>
        </w:rPr>
        <w:t>User</w:t>
      </w:r>
      <w:r>
        <w:rPr>
          <w:rFonts w:ascii="Arial" w:hAnsi="Arial"/>
          <w:b w:val="0"/>
          <w:i w:val="0"/>
        </w:rPr>
        <w:t xml:space="preserve"> referred to in Paragraph 4.1.3.8 shall be calculated in accordance with the following formula:-</w:t>
      </w:r>
    </w:p>
    <w:p w14:paraId="7C8C2676" w14:textId="77777777" w:rsidR="00B82A2F" w:rsidRDefault="00B82A2F">
      <w:pPr>
        <w:pStyle w:val="BodyTextIndent"/>
        <w:tabs>
          <w:tab w:val="left" w:pos="0"/>
          <w:tab w:val="left" w:pos="851"/>
          <w:tab w:val="left" w:pos="1701"/>
          <w:tab w:val="left" w:pos="2552"/>
          <w:tab w:val="left" w:pos="3402"/>
        </w:tabs>
        <w:ind w:left="2160"/>
        <w:rPr>
          <w:rFonts w:ascii="Arial" w:hAnsi="Arial"/>
        </w:rPr>
      </w:pPr>
    </w:p>
    <w:p w14:paraId="27AC87C9" w14:textId="77777777" w:rsidR="00B82A2F" w:rsidRDefault="00B82A2F">
      <w:pPr>
        <w:pStyle w:val="BodyTextIndent"/>
        <w:tabs>
          <w:tab w:val="left" w:pos="0"/>
          <w:tab w:val="left" w:pos="851"/>
          <w:tab w:val="left" w:pos="1701"/>
          <w:tab w:val="left" w:pos="2552"/>
          <w:tab w:val="left" w:pos="3402"/>
        </w:tabs>
        <w:ind w:left="2160"/>
        <w:rPr>
          <w:rFonts w:ascii="Arial" w:hAnsi="Arial"/>
        </w:rPr>
      </w:pPr>
      <w:r>
        <w:rPr>
          <w:rFonts w:ascii="Arial" w:hAnsi="Arial"/>
        </w:rPr>
        <w:tab/>
      </w:r>
      <w:r>
        <w:rPr>
          <w:rFonts w:ascii="Arial" w:hAnsi="Arial"/>
        </w:rPr>
        <w:tab/>
      </w:r>
      <w:r>
        <w:rPr>
          <w:rFonts w:ascii="Arial" w:hAnsi="Arial"/>
          <w:position w:val="-10"/>
        </w:rPr>
        <w:object w:dxaOrig="2160" w:dyaOrig="340" w14:anchorId="63B09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pt;height:17.65pt" o:ole="" fillcolor="window">
            <v:imagedata r:id="rId16" o:title=""/>
          </v:shape>
          <o:OLEObject Type="Embed" ProgID="Equation.3" ShapeID="_x0000_i1025" DrawAspect="Content" ObjectID="_1818483421" r:id="rId17"/>
        </w:object>
      </w:r>
    </w:p>
    <w:p w14:paraId="20E1FADF"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1861F01E" w14:textId="77777777" w:rsidR="00B82A2F" w:rsidRDefault="00B82A2F">
      <w:pPr>
        <w:tabs>
          <w:tab w:val="left" w:pos="-1142"/>
          <w:tab w:val="left" w:pos="-720"/>
          <w:tab w:val="left" w:pos="0"/>
          <w:tab w:val="left" w:pos="851"/>
          <w:tab w:val="left" w:pos="1701"/>
          <w:tab w:val="left" w:pos="2880"/>
          <w:tab w:val="left" w:pos="3402"/>
        </w:tabs>
        <w:ind w:left="2880" w:hanging="960"/>
        <w:jc w:val="both"/>
        <w:rPr>
          <w:rFonts w:ascii="Arial" w:hAnsi="Arial"/>
        </w:rPr>
      </w:pPr>
      <w:r>
        <w:rPr>
          <w:rFonts w:ascii="Arial" w:hAnsi="Arial"/>
        </w:rPr>
        <w:tab/>
        <w:t>Where:</w:t>
      </w:r>
    </w:p>
    <w:p w14:paraId="00455DBC"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00299692"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HP</w:t>
      </w:r>
      <w:r>
        <w:rPr>
          <w:rFonts w:ascii="Arial" w:hAnsi="Arial"/>
          <w:vertAlign w:val="subscript"/>
        </w:rPr>
        <w:t>M</w:t>
      </w:r>
      <w:r>
        <w:rPr>
          <w:rFonts w:ascii="Arial" w:hAnsi="Arial"/>
        </w:rPr>
        <w:t xml:space="preserve"> is the </w:t>
      </w:r>
      <w:r>
        <w:rPr>
          <w:rFonts w:ascii="Arial" w:hAnsi="Arial"/>
          <w:b/>
        </w:rPr>
        <w:t>Holding Payment</w:t>
      </w:r>
      <w:r>
        <w:rPr>
          <w:rFonts w:ascii="Arial" w:hAnsi="Arial"/>
        </w:rPr>
        <w:t xml:space="preserve"> to be made to the </w:t>
      </w:r>
      <w:r>
        <w:rPr>
          <w:rFonts w:ascii="Arial" w:hAnsi="Arial"/>
          <w:b/>
        </w:rPr>
        <w:t>User</w:t>
      </w:r>
      <w:r>
        <w:rPr>
          <w:rFonts w:ascii="Arial" w:hAnsi="Arial"/>
        </w:rPr>
        <w:t xml:space="preserve"> calculated in £ per minute.</w:t>
      </w:r>
    </w:p>
    <w:p w14:paraId="56820507" w14:textId="77777777" w:rsidR="00B82A2F" w:rsidRDefault="00B82A2F">
      <w:pPr>
        <w:tabs>
          <w:tab w:val="left" w:pos="-1142"/>
          <w:tab w:val="left" w:pos="-720"/>
          <w:tab w:val="left" w:pos="0"/>
          <w:tab w:val="left" w:pos="851"/>
          <w:tab w:val="left" w:pos="1701"/>
          <w:tab w:val="left" w:pos="2552"/>
          <w:tab w:val="left" w:pos="3402"/>
        </w:tabs>
        <w:ind w:left="697"/>
        <w:jc w:val="both"/>
        <w:rPr>
          <w:rFonts w:ascii="Arial" w:hAnsi="Arial"/>
        </w:rPr>
      </w:pPr>
    </w:p>
    <w:p w14:paraId="5507C947"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P</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Primary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6C184A8" w14:textId="77777777" w:rsidR="00B82A2F" w:rsidRDefault="00B82A2F">
      <w:pPr>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rPr>
        <w:tab/>
      </w:r>
      <w:r>
        <w:rPr>
          <w:rFonts w:ascii="Arial" w:hAnsi="Arial"/>
        </w:rPr>
        <w:tab/>
      </w:r>
    </w:p>
    <w:p w14:paraId="690AEF08" w14:textId="77777777" w:rsidR="00B82A2F" w:rsidRDefault="00B82A2F">
      <w:pPr>
        <w:tabs>
          <w:tab w:val="left" w:pos="-1142"/>
          <w:tab w:val="left" w:pos="-720"/>
          <w:tab w:val="left" w:pos="0"/>
          <w:tab w:val="left" w:pos="851"/>
          <w:tab w:val="left" w:pos="1701"/>
          <w:tab w:val="left" w:pos="3780"/>
        </w:tabs>
        <w:rPr>
          <w:rFonts w:ascii="Arial" w:hAnsi="Arial"/>
        </w:rPr>
      </w:pPr>
      <w:r>
        <w:rPr>
          <w:rFonts w:ascii="Arial" w:hAnsi="Arial"/>
        </w:rPr>
        <w:tab/>
      </w:r>
      <w:r>
        <w:rPr>
          <w:rFonts w:ascii="Arial" w:hAnsi="Arial"/>
        </w:rPr>
        <w:tab/>
      </w:r>
      <w:r>
        <w:rPr>
          <w:rFonts w:ascii="Arial" w:hAnsi="Arial"/>
        </w:rPr>
        <w:tab/>
      </w:r>
      <w:r>
        <w:rPr>
          <w:rFonts w:ascii="Arial" w:hAnsi="Arial"/>
          <w:position w:val="-28"/>
        </w:rPr>
        <w:object w:dxaOrig="4520" w:dyaOrig="680" w14:anchorId="08AE3B98">
          <v:shape id="_x0000_i1026" type="#_x0000_t75" style="width:226.2pt;height:33.3pt" o:ole="" fillcolor="window">
            <v:imagedata r:id="rId18" o:title=""/>
          </v:shape>
          <o:OLEObject Type="Embed" ProgID="Equation.3" ShapeID="_x0000_i1026" DrawAspect="Content" ObjectID="_1818483422" r:id="rId19"/>
        </w:object>
      </w:r>
    </w:p>
    <w:p w14:paraId="6380E31D" w14:textId="77777777" w:rsidR="00B82A2F" w:rsidRDefault="00B82A2F">
      <w:pPr>
        <w:pStyle w:val="1Document"/>
        <w:keepNext w:val="0"/>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\u 13</w:instrText>
      </w:r>
      <w:r>
        <w:rPr>
          <w:rFonts w:ascii="Arial" w:hAnsi="Arial"/>
        </w:rPr>
        <w:fldChar w:fldCharType="end"/>
      </w:r>
    </w:p>
    <w:p w14:paraId="6295CE3D" w14:textId="77777777" w:rsidR="00B82A2F" w:rsidRDefault="00B82A2F">
      <w:pPr>
        <w:keepLines/>
        <w:tabs>
          <w:tab w:val="left" w:pos="-1142"/>
          <w:tab w:val="left" w:pos="-720"/>
          <w:tab w:val="left" w:pos="0"/>
          <w:tab w:val="left" w:pos="851"/>
          <w:tab w:val="left" w:pos="1701"/>
          <w:tab w:val="left" w:pos="3402"/>
        </w:tabs>
        <w:ind w:left="2880"/>
        <w:jc w:val="both"/>
        <w:rPr>
          <w:rFonts w:ascii="Arial" w:hAnsi="Arial"/>
        </w:rPr>
      </w:pPr>
      <w:r>
        <w:rPr>
          <w:rFonts w:ascii="Arial" w:hAnsi="Arial"/>
        </w:rPr>
        <w:t>H</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 xml:space="preserve">High Frequency Response </w:t>
      </w:r>
      <w:r>
        <w:rPr>
          <w:rFonts w:ascii="Arial" w:hAnsi="Arial"/>
        </w:rPr>
        <w:t xml:space="preserve">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 xml:space="preserve">The Company </w:t>
      </w:r>
      <w:r>
        <w:rPr>
          <w:rFonts w:ascii="Arial" w:hAnsi="Arial"/>
        </w:rPr>
        <w:t xml:space="preserve">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815D9EC" w14:textId="77777777" w:rsidR="00B82A2F" w:rsidRDefault="00B82A2F">
      <w:pPr>
        <w:tabs>
          <w:tab w:val="left" w:pos="-1142"/>
          <w:tab w:val="left" w:pos="-720"/>
          <w:tab w:val="left" w:pos="0"/>
          <w:tab w:val="left" w:pos="851"/>
          <w:tab w:val="left" w:pos="3686"/>
        </w:tabs>
        <w:ind w:left="1701"/>
        <w:rPr>
          <w:rFonts w:ascii="Arial" w:hAnsi="Arial"/>
        </w:rPr>
      </w:pPr>
    </w:p>
    <w:p w14:paraId="6955EB74" w14:textId="77777777" w:rsidR="00B82A2F" w:rsidRDefault="00B82A2F">
      <w:pPr>
        <w:tabs>
          <w:tab w:val="left" w:pos="-1142"/>
          <w:tab w:val="left" w:pos="-720"/>
          <w:tab w:val="left" w:pos="0"/>
          <w:tab w:val="left" w:pos="851"/>
        </w:tabs>
        <w:ind w:left="3544"/>
        <w:rPr>
          <w:rFonts w:ascii="Arial" w:hAnsi="Arial"/>
        </w:rPr>
      </w:pPr>
      <w:r>
        <w:rPr>
          <w:rFonts w:ascii="Arial" w:hAnsi="Arial"/>
          <w:position w:val="-28"/>
        </w:rPr>
        <w:object w:dxaOrig="4800" w:dyaOrig="680" w14:anchorId="1F30E786">
          <v:shape id="_x0000_i1027" type="#_x0000_t75" style="width:239.75pt;height:33.3pt" o:ole="" fillcolor="window">
            <v:imagedata r:id="rId20" o:title=""/>
          </v:shape>
          <o:OLEObject Type="Embed" ProgID="Equation.3" ShapeID="_x0000_i1027" DrawAspect="Content" ObjectID="_1818483423" r:id="rId21"/>
        </w:object>
      </w:r>
      <w:r>
        <w:rPr>
          <w:rFonts w:ascii="Arial" w:hAnsi="Arial"/>
        </w:rPr>
        <w:fldChar w:fldCharType="begin"/>
      </w:r>
      <w:r>
        <w:rPr>
          <w:rFonts w:ascii="Arial" w:hAnsi="Arial"/>
        </w:rPr>
        <w:instrText>ADVANCE \u 13</w:instrText>
      </w:r>
      <w:r>
        <w:rPr>
          <w:rFonts w:ascii="Arial" w:hAnsi="Arial"/>
        </w:rPr>
        <w:fldChar w:fldCharType="end"/>
      </w:r>
    </w:p>
    <w:p w14:paraId="2036AE3D"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6CC71F9E"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2E14D8DA"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lastRenderedPageBreak/>
        <w:tab/>
        <w:t>S</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Secondary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position w:val="-28"/>
        </w:rPr>
        <w:object w:dxaOrig="4560" w:dyaOrig="680" w14:anchorId="322EC716">
          <v:shape id="_x0000_i1028" type="#_x0000_t75" style="width:228.25pt;height:33.3pt" o:ole="" fillcolor="window">
            <v:imagedata r:id="rId22" o:title=""/>
          </v:shape>
          <o:OLEObject Type="Embed" ProgID="Equation.3" ShapeID="_x0000_i1028" DrawAspect="Content" ObjectID="_1818483424" r:id="rId23"/>
        </w:object>
      </w:r>
    </w:p>
    <w:p w14:paraId="70CFDEC3"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71A1C830"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6689C243" w14:textId="77777777" w:rsidR="00B82A2F" w:rsidRDefault="00B82A2F">
      <w:pPr>
        <w:tabs>
          <w:tab w:val="left" w:pos="-1142"/>
          <w:tab w:val="left" w:pos="-720"/>
          <w:tab w:val="left" w:pos="0"/>
          <w:tab w:val="left" w:pos="851"/>
          <w:tab w:val="left" w:pos="2552"/>
          <w:tab w:val="left" w:pos="3402"/>
        </w:tabs>
        <w:ind w:left="2880" w:hanging="1112"/>
        <w:jc w:val="both"/>
        <w:rPr>
          <w:rFonts w:ascii="Arial" w:hAnsi="Arial"/>
        </w:rPr>
      </w:pPr>
      <w:r>
        <w:rPr>
          <w:rFonts w:ascii="Arial" w:hAnsi="Arial"/>
        </w:rPr>
        <w:tab/>
      </w:r>
      <w:r>
        <w:rPr>
          <w:rFonts w:ascii="Arial" w:hAnsi="Arial"/>
        </w:rPr>
        <w:tab/>
        <w:t>In this Paragraph 4.1.3.9, the following terms shall have the following meanings:-</w:t>
      </w:r>
    </w:p>
    <w:p w14:paraId="4DEE62AD" w14:textId="77777777" w:rsidR="00B82A2F" w:rsidRDefault="00B82A2F">
      <w:pPr>
        <w:tabs>
          <w:tab w:val="left" w:pos="-1142"/>
          <w:tab w:val="left" w:pos="-720"/>
          <w:tab w:val="left" w:pos="0"/>
          <w:tab w:val="left" w:pos="851"/>
          <w:tab w:val="left" w:pos="1701"/>
          <w:tab w:val="left" w:pos="2552"/>
          <w:tab w:val="left" w:pos="3402"/>
        </w:tabs>
        <w:jc w:val="both"/>
        <w:rPr>
          <w:rFonts w:ascii="Arial" w:hAnsi="Arial"/>
        </w:rPr>
      </w:pPr>
    </w:p>
    <w:p w14:paraId="4D4C549F"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Primary Response</w:t>
      </w:r>
      <w:r>
        <w:rPr>
          <w:rFonts w:ascii="Arial" w:hAnsi="Arial"/>
        </w:rPr>
        <w:t xml:space="preserve"> determined in accordance with Paragraph 4.1.3.13;</w:t>
      </w:r>
    </w:p>
    <w:p w14:paraId="0457466F" w14:textId="5174CFB3"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MW</w:t>
      </w:r>
      <w:r>
        <w:rPr>
          <w:rFonts w:ascii="Arial" w:hAnsi="Arial"/>
        </w:rPr>
        <w:tab/>
        <w:t>=</w:t>
      </w:r>
      <w:r>
        <w:rPr>
          <w:rFonts w:ascii="Arial" w:hAnsi="Arial"/>
        </w:rPr>
        <w:tab/>
        <w:t xml:space="preserve">the </w:t>
      </w:r>
      <w:r>
        <w:rPr>
          <w:rFonts w:ascii="Arial" w:hAnsi="Arial"/>
          <w:b/>
        </w:rPr>
        <w:t>Primary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5878D6">
        <w:rPr>
          <w:rFonts w:ascii="Arial" w:hAnsi="Arial"/>
        </w:rPr>
        <w:t xml:space="preserve">. In the case of </w:t>
      </w:r>
      <w:r w:rsidR="005878D6" w:rsidRPr="00371183">
        <w:rPr>
          <w:rFonts w:ascii="Arial" w:hAnsi="Arial"/>
          <w:b/>
        </w:rPr>
        <w:t>P</w:t>
      </w:r>
      <w:r w:rsidR="005878D6">
        <w:rPr>
          <w:rFonts w:ascii="Arial" w:hAnsi="Arial"/>
          <w:b/>
        </w:rPr>
        <w:t>ower Park Modules</w:t>
      </w:r>
      <w:r w:rsidR="005878D6">
        <w:rPr>
          <w:rFonts w:ascii="Arial" w:hAnsi="Arial"/>
        </w:rPr>
        <w:t xml:space="preserve"> this component will not exceed the value of the cap on the level of </w:t>
      </w:r>
      <w:r w:rsidR="005878D6" w:rsidRPr="00596292">
        <w:rPr>
          <w:rFonts w:ascii="Arial" w:hAnsi="Arial"/>
          <w:b/>
        </w:rPr>
        <w:t>Primary Response</w:t>
      </w:r>
      <w:r w:rsidR="005878D6">
        <w:rPr>
          <w:rFonts w:ascii="Arial" w:hAnsi="Arial"/>
          <w:b/>
        </w:rPr>
        <w:t xml:space="preserve"> </w:t>
      </w:r>
      <w:r w:rsidR="005878D6" w:rsidRPr="007D2588">
        <w:rPr>
          <w:rFonts w:ascii="Arial" w:hAnsi="Arial"/>
        </w:rPr>
        <w:t>c</w:t>
      </w:r>
      <w:r w:rsidR="005878D6">
        <w:rPr>
          <w:rFonts w:ascii="Arial" w:hAnsi="Arial"/>
        </w:rPr>
        <w:t>apability (P</w:t>
      </w:r>
      <w:r w:rsidR="005878D6">
        <w:rPr>
          <w:rFonts w:ascii="Arial" w:hAnsi="Arial"/>
          <w:vertAlign w:val="subscript"/>
        </w:rPr>
        <w:t>CAP</w:t>
      </w:r>
      <w:r w:rsidR="005878D6" w:rsidRPr="00B9666B">
        <w:rPr>
          <w:rFonts w:ascii="Arial" w:hAnsi="Arial"/>
        </w:rPr>
        <w:t>)</w:t>
      </w:r>
      <w:r w:rsidR="005878D6">
        <w:rPr>
          <w:rFonts w:ascii="Arial" w:hAnsi="Arial"/>
        </w:rPr>
        <w:t xml:space="preserve"> as calculated in 4.1.3.9.1</w:t>
      </w:r>
      <w:r>
        <w:rPr>
          <w:rFonts w:ascii="Arial" w:hAnsi="Arial"/>
        </w:rPr>
        <w:t>;</w:t>
      </w:r>
    </w:p>
    <w:p w14:paraId="2335CEAB"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High Frequency</w:t>
      </w:r>
      <w:r>
        <w:rPr>
          <w:rFonts w:ascii="Arial" w:hAnsi="Arial"/>
        </w:rPr>
        <w:t xml:space="preserve"> </w:t>
      </w:r>
      <w:r>
        <w:rPr>
          <w:rFonts w:ascii="Arial" w:hAnsi="Arial"/>
          <w:b/>
        </w:rPr>
        <w:t xml:space="preserve">Response </w:t>
      </w:r>
      <w:r>
        <w:rPr>
          <w:rFonts w:ascii="Arial" w:hAnsi="Arial"/>
        </w:rPr>
        <w:t>determined in accordance with Paragraph 4.1.3.13;</w:t>
      </w:r>
    </w:p>
    <w:p w14:paraId="62462E64" w14:textId="443C48F2"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MW</w:t>
      </w:r>
      <w:r>
        <w:rPr>
          <w:rFonts w:ascii="Arial" w:hAnsi="Arial"/>
        </w:rPr>
        <w:tab/>
        <w:t>=</w:t>
      </w:r>
      <w:r>
        <w:rPr>
          <w:rFonts w:ascii="Arial" w:hAnsi="Arial"/>
        </w:rPr>
        <w:tab/>
        <w:t xml:space="preserve">the </w:t>
      </w:r>
      <w:r>
        <w:rPr>
          <w:rFonts w:ascii="Arial" w:hAnsi="Arial"/>
          <w:b/>
        </w:rPr>
        <w:t>High Frequency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B313DC">
        <w:rPr>
          <w:rFonts w:ascii="Arial" w:hAnsi="Arial"/>
        </w:rPr>
        <w:t xml:space="preserve">. In the case of </w:t>
      </w:r>
      <w:r w:rsidR="00B313DC" w:rsidRPr="00DE750C">
        <w:rPr>
          <w:rFonts w:ascii="Arial" w:hAnsi="Arial"/>
          <w:b/>
        </w:rPr>
        <w:t>P</w:t>
      </w:r>
      <w:r w:rsidR="00B313DC">
        <w:rPr>
          <w:rFonts w:ascii="Arial" w:hAnsi="Arial"/>
          <w:b/>
        </w:rPr>
        <w:t>ower Park Modules</w:t>
      </w:r>
      <w:r w:rsidR="00B313DC">
        <w:rPr>
          <w:rFonts w:ascii="Arial" w:hAnsi="Arial"/>
        </w:rPr>
        <w:t xml:space="preserve"> this component will not exceed the value of the cap on the level of </w:t>
      </w:r>
      <w:r w:rsidR="00B313DC" w:rsidRPr="00087B23">
        <w:rPr>
          <w:rFonts w:ascii="Arial" w:hAnsi="Arial"/>
          <w:b/>
        </w:rPr>
        <w:t xml:space="preserve">High Frequency Response </w:t>
      </w:r>
      <w:r w:rsidR="00B313DC" w:rsidRPr="00984913">
        <w:rPr>
          <w:rFonts w:ascii="Arial" w:hAnsi="Arial"/>
        </w:rPr>
        <w:t>c</w:t>
      </w:r>
      <w:r w:rsidR="00B313DC">
        <w:rPr>
          <w:rFonts w:ascii="Arial" w:hAnsi="Arial"/>
        </w:rPr>
        <w:t>apability (H</w:t>
      </w:r>
      <w:r w:rsidR="00B313DC">
        <w:rPr>
          <w:rFonts w:ascii="Arial" w:hAnsi="Arial"/>
          <w:vertAlign w:val="subscript"/>
        </w:rPr>
        <w:t>CAP</w:t>
      </w:r>
      <w:r w:rsidR="00B313DC" w:rsidRPr="002B6AED">
        <w:rPr>
          <w:rFonts w:ascii="Arial" w:hAnsi="Arial"/>
        </w:rPr>
        <w:t>)</w:t>
      </w:r>
      <w:r w:rsidR="00B313DC">
        <w:rPr>
          <w:rFonts w:ascii="Arial" w:hAnsi="Arial"/>
        </w:rPr>
        <w:t xml:space="preserve"> as calculated in 4.1.3.9.2</w:t>
      </w:r>
      <w:r>
        <w:rPr>
          <w:rFonts w:ascii="Arial" w:hAnsi="Arial"/>
        </w:rPr>
        <w:t>;</w:t>
      </w:r>
    </w:p>
    <w:p w14:paraId="396E9BF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Secondary Response</w:t>
      </w:r>
      <w:r>
        <w:rPr>
          <w:rFonts w:ascii="Arial" w:hAnsi="Arial"/>
        </w:rPr>
        <w:t xml:space="preserve"> determined in accordance with Paragraph 4.1.3.13;</w:t>
      </w:r>
    </w:p>
    <w:p w14:paraId="6362A401" w14:textId="654EA964"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MW</w:t>
      </w:r>
      <w:r>
        <w:rPr>
          <w:rFonts w:ascii="Arial" w:hAnsi="Arial"/>
        </w:rPr>
        <w:tab/>
        <w:t>=</w:t>
      </w:r>
      <w:r>
        <w:rPr>
          <w:rFonts w:ascii="Arial" w:hAnsi="Arial"/>
        </w:rPr>
        <w:tab/>
        <w:t xml:space="preserve">the </w:t>
      </w:r>
      <w:r>
        <w:rPr>
          <w:rFonts w:ascii="Arial" w:hAnsi="Arial"/>
          <w:b/>
        </w:rPr>
        <w:t>Secondary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8F0963">
        <w:rPr>
          <w:rFonts w:ascii="Arial" w:hAnsi="Arial"/>
        </w:rPr>
        <w:t xml:space="preserve">. In the case of </w:t>
      </w:r>
      <w:r w:rsidR="008F0963" w:rsidRPr="00DE750C">
        <w:rPr>
          <w:rFonts w:ascii="Arial" w:hAnsi="Arial"/>
          <w:b/>
        </w:rPr>
        <w:t>P</w:t>
      </w:r>
      <w:r w:rsidR="008F0963">
        <w:rPr>
          <w:rFonts w:ascii="Arial" w:hAnsi="Arial"/>
          <w:b/>
        </w:rPr>
        <w:t>ower Park Modules</w:t>
      </w:r>
      <w:r w:rsidR="008F0963">
        <w:rPr>
          <w:rFonts w:ascii="Arial" w:hAnsi="Arial"/>
        </w:rPr>
        <w:t xml:space="preserve"> this component will not exceed the value of the cap on the level of </w:t>
      </w:r>
      <w:r w:rsidR="008F0963" w:rsidRPr="00087B23">
        <w:rPr>
          <w:rFonts w:ascii="Arial" w:hAnsi="Arial"/>
          <w:b/>
        </w:rPr>
        <w:t>Secondary Response</w:t>
      </w:r>
      <w:r w:rsidR="008F0963">
        <w:rPr>
          <w:rFonts w:ascii="Arial" w:hAnsi="Arial"/>
        </w:rPr>
        <w:t xml:space="preserve"> </w:t>
      </w:r>
      <w:r w:rsidR="008F0963" w:rsidRPr="00674481">
        <w:rPr>
          <w:rFonts w:ascii="Arial" w:hAnsi="Arial"/>
        </w:rPr>
        <w:t>c</w:t>
      </w:r>
      <w:r w:rsidR="008F0963">
        <w:rPr>
          <w:rFonts w:ascii="Arial" w:hAnsi="Arial"/>
        </w:rPr>
        <w:t>apability (S</w:t>
      </w:r>
      <w:r w:rsidR="008F0963">
        <w:rPr>
          <w:rFonts w:ascii="Arial" w:hAnsi="Arial"/>
          <w:vertAlign w:val="subscript"/>
        </w:rPr>
        <w:t>CAP</w:t>
      </w:r>
      <w:r w:rsidR="008F0963" w:rsidRPr="005D67C0">
        <w:rPr>
          <w:rFonts w:ascii="Arial" w:hAnsi="Arial"/>
        </w:rPr>
        <w:t>)</w:t>
      </w:r>
      <w:r w:rsidR="008F0963">
        <w:rPr>
          <w:rFonts w:ascii="Arial" w:hAnsi="Arial"/>
        </w:rPr>
        <w:t xml:space="preserve"> as calculated in 4.1.3.9.3</w:t>
      </w:r>
      <w:r>
        <w:rPr>
          <w:rFonts w:ascii="Arial" w:hAnsi="Arial"/>
        </w:rPr>
        <w:t>;</w:t>
      </w:r>
    </w:p>
    <w:p w14:paraId="5A3AA090" w14:textId="77777777" w:rsidR="00B82A2F" w:rsidRDefault="00B82A2F">
      <w:pPr>
        <w:tabs>
          <w:tab w:val="left" w:pos="-1142"/>
          <w:tab w:val="left" w:pos="-720"/>
          <w:tab w:val="left" w:pos="0"/>
          <w:tab w:val="left" w:pos="851"/>
          <w:tab w:val="left" w:pos="1701"/>
          <w:tab w:val="left" w:pos="2552"/>
          <w:tab w:val="left" w:pos="3060"/>
          <w:tab w:val="left" w:pos="3420"/>
        </w:tabs>
        <w:ind w:left="3780" w:hanging="3060"/>
        <w:jc w:val="both"/>
        <w:rPr>
          <w:rFonts w:ascii="Arial" w:hAnsi="Arial"/>
        </w:rPr>
      </w:pPr>
      <w:r>
        <w:rPr>
          <w:rFonts w:ascii="Arial" w:hAnsi="Arial"/>
        </w:rPr>
        <w:tab/>
      </w:r>
      <w:r>
        <w:rPr>
          <w:rFonts w:ascii="Arial" w:hAnsi="Arial"/>
        </w:rPr>
        <w:tab/>
      </w:r>
      <w:r>
        <w:rPr>
          <w:rFonts w:ascii="Arial" w:hAnsi="Arial"/>
        </w:rPr>
        <w:tab/>
      </w:r>
      <w:r>
        <w:rPr>
          <w:rFonts w:ascii="Arial" w:hAnsi="Arial"/>
        </w:rPr>
        <w:tab/>
        <w:t>K</w:t>
      </w:r>
      <w:r>
        <w:rPr>
          <w:rFonts w:ascii="Arial" w:hAnsi="Arial"/>
          <w:vertAlign w:val="subscript"/>
        </w:rPr>
        <w:t>T</w:t>
      </w:r>
      <w:r>
        <w:rPr>
          <w:rFonts w:ascii="Arial" w:hAnsi="Arial"/>
        </w:rPr>
        <w:tab/>
        <w:t>=</w:t>
      </w:r>
      <w:r>
        <w:rPr>
          <w:rFonts w:ascii="Arial" w:hAnsi="Arial"/>
        </w:rPr>
        <w:tab/>
        <w:t xml:space="preserve">the ambient temperature adjustment factor.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for the purposes of </w:t>
      </w:r>
      <w:r>
        <w:rPr>
          <w:rFonts w:ascii="Arial" w:hAnsi="Arial"/>
        </w:rPr>
        <w:lastRenderedPageBreak/>
        <w:t xml:space="preserve">calculating payments until such time as they agree upon an appropriate formula and a suitable method of measuring the ambient temperature on a minute by minute basis which shall be set out in the </w:t>
      </w:r>
      <w:r>
        <w:rPr>
          <w:rFonts w:ascii="Arial" w:hAnsi="Arial"/>
          <w:b/>
        </w:rPr>
        <w:t>Mandatory Services Agreement</w:t>
      </w:r>
      <w:r>
        <w:rPr>
          <w:rFonts w:ascii="Arial" w:hAnsi="Arial"/>
        </w:rPr>
        <w:t xml:space="preserve">.  In the event that any agreed method of measuring the ambient temperature on a minute by minute basis should fail following its implementation, then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until the method of measuring the ambient temperature on a minute by minute basis is restored;</w:t>
      </w:r>
    </w:p>
    <w:p w14:paraId="162EAB3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K</w:t>
      </w:r>
      <w:r>
        <w:rPr>
          <w:rFonts w:ascii="Arial" w:hAnsi="Arial"/>
          <w:vertAlign w:val="subscript"/>
        </w:rPr>
        <w:t>GRC</w:t>
      </w:r>
      <w:r>
        <w:rPr>
          <w:rFonts w:ascii="Arial" w:hAnsi="Arial"/>
        </w:rPr>
        <w:t xml:space="preserve"> =  </w:t>
      </w:r>
      <w:r>
        <w:rPr>
          <w:rFonts w:ascii="Arial" w:hAnsi="Arial"/>
        </w:rPr>
        <w:tab/>
        <w:t xml:space="preserve">where the </w:t>
      </w:r>
      <w:r>
        <w:rPr>
          <w:rFonts w:ascii="Arial" w:hAnsi="Arial"/>
          <w:b/>
        </w:rPr>
        <w:t>BM Unit</w:t>
      </w:r>
      <w:r>
        <w:rPr>
          <w:rFonts w:ascii="Arial" w:hAnsi="Arial"/>
        </w:rPr>
        <w:t xml:space="preserve"> is a </w:t>
      </w:r>
      <w:r>
        <w:rPr>
          <w:rFonts w:ascii="Arial" w:hAnsi="Arial"/>
          <w:b/>
        </w:rPr>
        <w:t>CCGT Module</w:t>
      </w:r>
      <w:r>
        <w:rPr>
          <w:rFonts w:ascii="Arial" w:hAnsi="Arial"/>
        </w:rPr>
        <w:t xml:space="preserve">, the plant configuration adjustment factor set out in the relevant table in the </w:t>
      </w:r>
      <w:r>
        <w:rPr>
          <w:rFonts w:ascii="Arial" w:hAnsi="Arial"/>
          <w:b/>
        </w:rPr>
        <w:t>Mandatory Services Agreement</w:t>
      </w:r>
      <w:r>
        <w:rPr>
          <w:rFonts w:ascii="Arial" w:hAnsi="Arial"/>
        </w:rPr>
        <w:t xml:space="preserve"> for the configuration of the </w:t>
      </w:r>
      <w:r>
        <w:rPr>
          <w:rFonts w:ascii="Arial" w:hAnsi="Arial"/>
          <w:b/>
        </w:rPr>
        <w:t>BM Unit</w:t>
      </w:r>
      <w:r>
        <w:rPr>
          <w:rFonts w:ascii="Arial" w:hAnsi="Arial"/>
        </w:rPr>
        <w:t xml:space="preserve"> concerned at the time at which the capability to provide the service is carried, otherwise 1;</w:t>
      </w:r>
    </w:p>
    <w:p w14:paraId="176B8DA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P</w:t>
      </w:r>
      <w:r>
        <w:rPr>
          <w:rFonts w:ascii="Arial" w:hAnsi="Arial"/>
        </w:rPr>
        <w:tab/>
        <w:t>=</w:t>
      </w:r>
      <w:r>
        <w:rPr>
          <w:rFonts w:ascii="Arial" w:hAnsi="Arial"/>
        </w:rPr>
        <w:tab/>
        <w:t>0, subject to Paragraph 4.1.3.21 (e);</w:t>
      </w:r>
    </w:p>
    <w:p w14:paraId="14267213"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S</w:t>
      </w:r>
      <w:r>
        <w:rPr>
          <w:rFonts w:ascii="Arial" w:hAnsi="Arial"/>
        </w:rPr>
        <w:tab/>
        <w:t>=</w:t>
      </w:r>
      <w:r>
        <w:rPr>
          <w:rFonts w:ascii="Arial" w:hAnsi="Arial"/>
        </w:rPr>
        <w:tab/>
        <w:t>0, subject to Paragraph 4.1.3.21 (e);</w:t>
      </w:r>
    </w:p>
    <w:p w14:paraId="21F3090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H</w:t>
      </w:r>
      <w:r>
        <w:rPr>
          <w:rFonts w:ascii="Arial" w:hAnsi="Arial"/>
        </w:rPr>
        <w:tab/>
        <w:t>=</w:t>
      </w:r>
      <w:r>
        <w:rPr>
          <w:rFonts w:ascii="Arial" w:hAnsi="Arial"/>
        </w:rPr>
        <w:tab/>
        <w:t>0, subject to Paragraph 4.1.3.21 (e).</w:t>
      </w:r>
    </w:p>
    <w:p w14:paraId="03AE78B6"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5B549E8" w14:textId="77777777" w:rsidR="009F22A4"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i/>
        </w:rPr>
      </w:pPr>
      <w:r>
        <w:rPr>
          <w:rFonts w:ascii="Arial" w:hAnsi="Arial"/>
          <w:i/>
        </w:rPr>
        <w:t xml:space="preserve">Calculation of the </w:t>
      </w:r>
      <w:r w:rsidRPr="003566D5">
        <w:rPr>
          <w:rFonts w:ascii="Arial" w:hAnsi="Arial"/>
          <w:b/>
          <w:i/>
        </w:rPr>
        <w:t>Primary Response</w:t>
      </w:r>
      <w:r>
        <w:rPr>
          <w:rFonts w:ascii="Arial" w:hAnsi="Arial"/>
          <w:i/>
        </w:rPr>
        <w:t xml:space="preserve"> cap for </w:t>
      </w:r>
      <w:r w:rsidRPr="00885457">
        <w:rPr>
          <w:rFonts w:ascii="Arial" w:hAnsi="Arial"/>
          <w:b/>
          <w:i/>
        </w:rPr>
        <w:t>Power Park Modules</w:t>
      </w:r>
      <w:r>
        <w:rPr>
          <w:rFonts w:ascii="Arial" w:hAnsi="Arial"/>
          <w:i/>
        </w:rPr>
        <w:t xml:space="preserve"> </w:t>
      </w:r>
    </w:p>
    <w:p w14:paraId="46E13C12" w14:textId="77777777" w:rsidR="009F22A4" w:rsidRPr="00220D55"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49CA62D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3566D5">
        <w:rPr>
          <w:rFonts w:ascii="Arial" w:hAnsi="Arial"/>
          <w:b/>
        </w:rPr>
        <w:t>Primary 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743FC0C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CD476BA" w14:textId="77777777" w:rsidR="009F22A4" w:rsidRPr="0002249A" w:rsidRDefault="00000000" w:rsidP="009F22A4">
      <w:pPr>
        <w:tabs>
          <w:tab w:val="left" w:pos="-1142"/>
          <w:tab w:val="left" w:pos="-720"/>
          <w:tab w:val="left" w:pos="0"/>
          <w:tab w:val="left" w:pos="851"/>
          <w:tab w:val="left" w:pos="1701"/>
          <w:tab w:val="left" w:pos="2552"/>
          <w:tab w:val="left" w:pos="3060"/>
          <w:tab w:val="left" w:pos="3420"/>
        </w:tabs>
        <w:ind w:left="3780" w:hanging="900"/>
        <w:jc w:val="both"/>
      </w:pPr>
      <m:oMathPara>
        <m:oMath>
          <m:sSub>
            <m:sSubPr>
              <m:ctrlPr>
                <w:rPr>
                  <w:rFonts w:ascii="Cambria Math" w:hAnsi="Cambria Math"/>
                  <w:i/>
                </w:rPr>
              </m:ctrlPr>
            </m:sSubPr>
            <m:e>
              <m:r>
                <w:rPr>
                  <w:rFonts w:ascii="Cambria Math" w:hAnsi="Cambria Math"/>
                </w:rPr>
                <m:t>P</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0DDB99F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pPr>
    </w:p>
    <w:p w14:paraId="3CAE246B" w14:textId="77777777" w:rsidR="009F22A4" w:rsidRPr="00220D55"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FB8039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516EDF8B"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FB111D">
        <w:rPr>
          <w:rFonts w:ascii="Arial" w:hAnsi="Arial"/>
        </w:rPr>
        <w:t>Current MEL</w:t>
      </w:r>
      <w:r>
        <w:rPr>
          <w:rFonts w:ascii="Arial" w:hAnsi="Arial"/>
        </w:rPr>
        <w:t xml:space="preserve"> is the </w:t>
      </w:r>
      <w:r w:rsidRPr="00220D55">
        <w:rPr>
          <w:rFonts w:ascii="Arial" w:hAnsi="Arial"/>
          <w:b/>
        </w:rPr>
        <w:t>Maximum Export Limit</w:t>
      </w:r>
      <w:r>
        <w:rPr>
          <w:rFonts w:ascii="Arial" w:hAnsi="Arial"/>
        </w:rPr>
        <w:t xml:space="preserve"> as submitted </w:t>
      </w:r>
      <w:r w:rsidRPr="00171E80">
        <w:rPr>
          <w:rFonts w:ascii="Arial" w:hAnsi="Arial"/>
        </w:rPr>
        <w:t xml:space="preserve">in respect of the </w:t>
      </w:r>
      <w:r w:rsidRPr="00087B23">
        <w:rPr>
          <w:rFonts w:ascii="Arial" w:hAnsi="Arial"/>
          <w:b/>
        </w:rPr>
        <w:t>Power Park Module</w:t>
      </w:r>
      <w:r w:rsidRPr="00171E80">
        <w:rPr>
          <w:rFonts w:ascii="Arial" w:hAnsi="Arial"/>
        </w:rPr>
        <w:t xml:space="preserve"> </w:t>
      </w:r>
      <w:r>
        <w:rPr>
          <w:rFonts w:ascii="Arial" w:hAnsi="Arial"/>
        </w:rPr>
        <w:t xml:space="preserve">by the relevant </w:t>
      </w:r>
      <w:r>
        <w:rPr>
          <w:rFonts w:ascii="Arial" w:hAnsi="Arial"/>
          <w:b/>
        </w:rPr>
        <w:t>Generator</w:t>
      </w:r>
      <w:r>
        <w:rPr>
          <w:rFonts w:ascii="Arial" w:hAnsi="Arial"/>
        </w:rPr>
        <w:t xml:space="preserve"> to </w:t>
      </w:r>
      <w:r>
        <w:rPr>
          <w:rFonts w:ascii="Arial" w:hAnsi="Arial"/>
          <w:b/>
        </w:rPr>
        <w:t>T</w:t>
      </w:r>
      <w:r w:rsidRPr="00220D55">
        <w:rPr>
          <w:rFonts w:ascii="Arial" w:hAnsi="Arial"/>
          <w:b/>
        </w:rPr>
        <w:t>he Company</w:t>
      </w:r>
      <w:r>
        <w:rPr>
          <w:rFonts w:ascii="Arial" w:hAnsi="Arial"/>
        </w:rPr>
        <w:t>.</w:t>
      </w:r>
    </w:p>
    <w:p w14:paraId="2582C51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220D55">
        <w:rPr>
          <w:rFonts w:ascii="Arial" w:hAnsi="Arial"/>
          <w:b/>
        </w:rPr>
        <w:t>Registered Capacity</w:t>
      </w:r>
      <w:r>
        <w:rPr>
          <w:rFonts w:ascii="Arial" w:hAnsi="Arial"/>
        </w:rPr>
        <w:t xml:space="preserve"> is that as declared by the </w:t>
      </w:r>
      <w:r w:rsidRPr="00220D55">
        <w:rPr>
          <w:rFonts w:ascii="Arial" w:hAnsi="Arial"/>
          <w:b/>
        </w:rPr>
        <w:t>Generator</w:t>
      </w:r>
      <w:r>
        <w:rPr>
          <w:rFonts w:ascii="Arial" w:hAnsi="Arial"/>
          <w:b/>
        </w:rPr>
        <w:t xml:space="preserve"> </w:t>
      </w:r>
      <w:r w:rsidRPr="00087B23">
        <w:rPr>
          <w:rFonts w:ascii="Arial" w:hAnsi="Arial"/>
        </w:rPr>
        <w:t xml:space="preserve">in respect of the </w:t>
      </w:r>
      <w:r w:rsidRPr="00087B23">
        <w:rPr>
          <w:rFonts w:ascii="Arial" w:hAnsi="Arial"/>
          <w:b/>
        </w:rPr>
        <w:t>Power Park Module</w:t>
      </w:r>
      <w:r w:rsidRPr="00171E80">
        <w:rPr>
          <w:rFonts w:ascii="Arial" w:hAnsi="Arial"/>
        </w:rPr>
        <w:t>.</w:t>
      </w:r>
    </w:p>
    <w:p w14:paraId="24D0DFC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523D93">
        <w:rPr>
          <w:rFonts w:ascii="Arial" w:hAnsi="Arial"/>
        </w:rPr>
        <w:t>Response Capability</w:t>
      </w:r>
      <w:r w:rsidRPr="00F2014F">
        <w:rPr>
          <w:rFonts w:ascii="Arial" w:hAnsi="Arial"/>
        </w:rPr>
        <w:t xml:space="preserve"> i</w:t>
      </w:r>
      <w:r>
        <w:rPr>
          <w:rFonts w:ascii="Arial" w:hAnsi="Arial"/>
        </w:rPr>
        <w:t xml:space="preserve">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7C257A8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4DA97CF" w14:textId="77777777" w:rsidR="009F22A4" w:rsidRPr="00762C08"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t xml:space="preserve">Calculation of the </w:t>
      </w:r>
      <w:r w:rsidRPr="00B279D4">
        <w:rPr>
          <w:rFonts w:ascii="Arial" w:hAnsi="Arial"/>
          <w:b/>
          <w:i/>
        </w:rPr>
        <w:t xml:space="preserve">High </w:t>
      </w:r>
      <w:r>
        <w:rPr>
          <w:rFonts w:ascii="Arial" w:hAnsi="Arial"/>
          <w:b/>
          <w:i/>
        </w:rPr>
        <w:t xml:space="preserve">Frequency </w:t>
      </w:r>
      <w:r w:rsidRPr="00B279D4">
        <w:rPr>
          <w:rFonts w:ascii="Arial" w:hAnsi="Arial"/>
          <w:b/>
          <w:i/>
        </w:rPr>
        <w:t>Response</w:t>
      </w:r>
      <w:r>
        <w:rPr>
          <w:rFonts w:ascii="Arial" w:hAnsi="Arial"/>
          <w:i/>
        </w:rPr>
        <w:t xml:space="preserve"> cap for </w:t>
      </w:r>
      <w:r w:rsidRPr="00762C08">
        <w:rPr>
          <w:rFonts w:ascii="Arial" w:hAnsi="Arial"/>
          <w:b/>
          <w:i/>
        </w:rPr>
        <w:t xml:space="preserve">Power Park Modules </w:t>
      </w:r>
    </w:p>
    <w:p w14:paraId="10FEC954"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lastRenderedPageBreak/>
        <w:tab/>
      </w:r>
      <w:r>
        <w:rPr>
          <w:rFonts w:ascii="Arial" w:hAnsi="Arial"/>
        </w:rPr>
        <w:tab/>
      </w:r>
    </w:p>
    <w:p w14:paraId="197E48E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B279D4">
        <w:rPr>
          <w:rFonts w:ascii="Arial" w:hAnsi="Arial"/>
          <w:b/>
        </w:rPr>
        <w:t xml:space="preserve">High </w:t>
      </w:r>
      <w:r>
        <w:rPr>
          <w:rFonts w:ascii="Arial" w:hAnsi="Arial"/>
          <w:b/>
        </w:rPr>
        <w:t xml:space="preserve">Frequency </w:t>
      </w:r>
      <w:r w:rsidRPr="00B279D4">
        <w:rPr>
          <w:rFonts w:ascii="Arial" w:hAnsi="Arial"/>
          <w:b/>
        </w:rPr>
        <w:t>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1CC0626C"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1B8C972A" w14:textId="77777777" w:rsidR="009F22A4" w:rsidRPr="0002249A" w:rsidRDefault="00000000" w:rsidP="009F22A4">
      <w:pPr>
        <w:tabs>
          <w:tab w:val="left" w:pos="-1142"/>
          <w:tab w:val="left" w:pos="-720"/>
          <w:tab w:val="left" w:pos="0"/>
          <w:tab w:val="left" w:pos="851"/>
          <w:tab w:val="left" w:pos="1701"/>
          <w:tab w:val="left" w:pos="2552"/>
          <w:tab w:val="left" w:pos="3060"/>
          <w:tab w:val="left" w:pos="3420"/>
        </w:tabs>
        <w:ind w:left="3780" w:hanging="900"/>
        <w:jc w:val="center"/>
        <w:rPr>
          <w:rFonts w:ascii="Arial" w:hAnsi="Arial"/>
        </w:rPr>
      </w:pPr>
      <m:oMathPara>
        <m:oMath>
          <m:sSub>
            <m:sSubPr>
              <m:ctrlPr>
                <w:rPr>
                  <w:rFonts w:ascii="Cambria Math" w:hAnsi="Cambria Math"/>
                  <w:i/>
                </w:rPr>
              </m:ctrlPr>
            </m:sSubPr>
            <m:e>
              <m:r>
                <w:rPr>
                  <w:rFonts w:ascii="Cambria Math" w:hAnsi="Cambria Math"/>
                </w:rPr>
                <m:t>H</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7B8FD622" w14:textId="77777777" w:rsidR="009F22A4" w:rsidRDefault="009F22A4" w:rsidP="009F22A4">
      <w:pPr>
        <w:pStyle w:val="NoSpacing"/>
      </w:pPr>
    </w:p>
    <w:p w14:paraId="5816D92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7F9672E1"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262A9">
        <w:rPr>
          <w:rFonts w:ascii="Arial" w:hAnsi="Arial"/>
        </w:rPr>
        <w:t>Current MEL</w:t>
      </w:r>
      <w:r w:rsidRPr="00BD7BF2">
        <w:rPr>
          <w:rFonts w:ascii="Arial" w:hAnsi="Arial"/>
        </w:rPr>
        <w:t xml:space="preserve"> is</w:t>
      </w:r>
      <w:r>
        <w:rPr>
          <w:rFonts w:ascii="Arial" w:hAnsi="Arial"/>
        </w:rPr>
        <w:t xml:space="preserve">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279D4">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sidRPr="00DB15F8">
        <w:rPr>
          <w:rFonts w:ascii="Arial" w:hAnsi="Arial"/>
          <w:b/>
        </w:rPr>
        <w:t>Th</w:t>
      </w:r>
      <w:r w:rsidRPr="00DE750C">
        <w:rPr>
          <w:rFonts w:ascii="Arial" w:hAnsi="Arial"/>
          <w:b/>
        </w:rPr>
        <w:t>e Company</w:t>
      </w:r>
      <w:r>
        <w:rPr>
          <w:rFonts w:ascii="Arial" w:hAnsi="Arial"/>
        </w:rPr>
        <w:t>.</w:t>
      </w:r>
    </w:p>
    <w:p w14:paraId="49C2124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544276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B85894">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2A86CB1" w14:textId="77777777" w:rsidR="009F22A4" w:rsidRPr="00B16B72" w:rsidRDefault="009F22A4" w:rsidP="009F22A4">
      <w:pPr>
        <w:tabs>
          <w:tab w:val="left" w:pos="-1142"/>
          <w:tab w:val="left" w:pos="-720"/>
          <w:tab w:val="left" w:pos="0"/>
          <w:tab w:val="left" w:pos="851"/>
          <w:tab w:val="left" w:pos="1701"/>
          <w:tab w:val="left" w:pos="2552"/>
          <w:tab w:val="left" w:pos="3060"/>
          <w:tab w:val="left" w:pos="3420"/>
        </w:tabs>
        <w:jc w:val="both"/>
        <w:rPr>
          <w:rFonts w:ascii="Arial" w:hAnsi="Arial"/>
        </w:rPr>
      </w:pPr>
    </w:p>
    <w:p w14:paraId="625E86B5" w14:textId="77777777" w:rsidR="009F22A4" w:rsidRPr="00A6309D"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t xml:space="preserve">Calculation of the </w:t>
      </w:r>
      <w:r w:rsidRPr="00B279D4">
        <w:rPr>
          <w:rFonts w:ascii="Arial" w:hAnsi="Arial"/>
          <w:b/>
          <w:i/>
        </w:rPr>
        <w:t>Secondary Response</w:t>
      </w:r>
      <w:r>
        <w:rPr>
          <w:rFonts w:ascii="Arial" w:hAnsi="Arial"/>
          <w:i/>
        </w:rPr>
        <w:t xml:space="preserve"> cap for </w:t>
      </w:r>
      <w:r w:rsidRPr="00A6309D">
        <w:rPr>
          <w:rFonts w:ascii="Arial" w:hAnsi="Arial"/>
          <w:b/>
          <w:i/>
        </w:rPr>
        <w:t xml:space="preserve">Power Park Modules </w:t>
      </w:r>
    </w:p>
    <w:p w14:paraId="5F62C7BC"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6B956C68" w14:textId="77777777" w:rsidR="009F22A4" w:rsidRDefault="009F22A4" w:rsidP="009F22A4">
      <w:pPr>
        <w:tabs>
          <w:tab w:val="left" w:pos="-1142"/>
          <w:tab w:val="left" w:pos="-720"/>
          <w:tab w:val="left" w:pos="0"/>
          <w:tab w:val="left" w:pos="1701"/>
          <w:tab w:val="left" w:pos="2552"/>
          <w:tab w:val="left" w:pos="3060"/>
          <w:tab w:val="left" w:pos="3420"/>
        </w:tabs>
        <w:ind w:left="2552"/>
        <w:jc w:val="both"/>
        <w:rPr>
          <w:rFonts w:ascii="Arial" w:hAnsi="Arial"/>
        </w:rPr>
      </w:pPr>
      <w:r>
        <w:rPr>
          <w:rFonts w:ascii="Arial" w:hAnsi="Arial"/>
        </w:rPr>
        <w:tab/>
      </w:r>
      <w:r w:rsidRPr="0034574F">
        <w:rPr>
          <w:rFonts w:ascii="Arial" w:hAnsi="Arial"/>
        </w:rPr>
        <w:t xml:space="preserve">A cap on the level of </w:t>
      </w:r>
      <w:r w:rsidRPr="00B279D4">
        <w:rPr>
          <w:rFonts w:ascii="Arial" w:hAnsi="Arial"/>
          <w:b/>
        </w:rPr>
        <w:t>Secondary Response</w:t>
      </w:r>
      <w:r w:rsidRPr="0034574F">
        <w:rPr>
          <w:rFonts w:ascii="Arial" w:hAnsi="Arial"/>
        </w:rPr>
        <w:t xml:space="preserve"> </w:t>
      </w:r>
      <w:r>
        <w:rPr>
          <w:rFonts w:ascii="Arial" w:hAnsi="Arial"/>
        </w:rPr>
        <w:t>c</w:t>
      </w:r>
      <w:r w:rsidRPr="0034574F">
        <w:rPr>
          <w:rFonts w:ascii="Arial" w:hAnsi="Arial"/>
        </w:rPr>
        <w:t xml:space="preserve">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w:t>
      </w:r>
      <w:r w:rsidRPr="0034574F">
        <w:rPr>
          <w:rFonts w:ascii="Arial" w:hAnsi="Arial"/>
        </w:rPr>
        <w:t>is calculated as follows:</w:t>
      </w:r>
    </w:p>
    <w:p w14:paraId="5E6CCE50"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rPr>
      </w:pPr>
    </w:p>
    <w:p w14:paraId="0F33A8B5" w14:textId="77777777" w:rsidR="009F22A4" w:rsidRPr="0002249A" w:rsidRDefault="00000000" w:rsidP="009F22A4">
      <w:pPr>
        <w:pStyle w:val="NoSpacing"/>
        <w:ind w:left="780"/>
        <w:jc w:val="center"/>
      </w:pPr>
      <m:oMathPara>
        <m:oMath>
          <m:sSub>
            <m:sSubPr>
              <m:ctrlPr>
                <w:rPr>
                  <w:rFonts w:ascii="Cambria Math" w:hAnsi="Cambria Math"/>
                  <w:i/>
                </w:rPr>
              </m:ctrlPr>
            </m:sSubPr>
            <m:e>
              <m:r>
                <w:rPr>
                  <w:rFonts w:ascii="Cambria Math" w:hAnsi="Cambria Math"/>
                </w:rPr>
                <m:t>S</m:t>
              </m:r>
            </m:e>
            <m:sub>
              <m:r>
                <w:rPr>
                  <w:rFonts w:ascii="Cambria Math" w:hAnsi="Cambria Math"/>
                </w:rPr>
                <m:t>CAP</m:t>
              </m:r>
            </m:sub>
          </m:sSub>
          <m:r>
            <w:rPr>
              <w:rFonts w:ascii="Cambria Math" w:eastAsia="Times New Roman" w:hAnsi="Cambria Math"/>
            </w:rPr>
            <m:t xml:space="preserve">= </m:t>
          </m:r>
          <m:f>
            <m:fPr>
              <m:ctrlPr>
                <w:rPr>
                  <w:rFonts w:ascii="Cambria Math" w:eastAsia="Times New Roman" w:hAnsi="Cambria Math"/>
                  <w:i/>
                </w:rPr>
              </m:ctrlPr>
            </m:fPr>
            <m:num>
              <m:r>
                <w:rPr>
                  <w:rFonts w:ascii="Cambria Math" w:eastAsia="Times New Roman" w:hAnsi="Cambria Math"/>
                </w:rPr>
                <m:t>Current MEL</m:t>
              </m:r>
            </m:num>
            <m:den>
              <m:r>
                <w:rPr>
                  <w:rFonts w:ascii="Cambria Math" w:eastAsia="Times New Roman" w:hAnsi="Cambria Math"/>
                </w:rPr>
                <m:t>Registered Capacity</m:t>
              </m:r>
            </m:den>
          </m:f>
          <m:r>
            <w:rPr>
              <w:rFonts w:ascii="Cambria Math" w:eastAsia="Times New Roman" w:hAnsi="Cambria Math"/>
            </w:rPr>
            <m:t xml:space="preserve"> x Response Capability</m:t>
          </m:r>
        </m:oMath>
      </m:oMathPara>
    </w:p>
    <w:p w14:paraId="4BDBF2D5" w14:textId="77777777" w:rsidR="009F22A4" w:rsidRPr="00220D55" w:rsidRDefault="009F22A4" w:rsidP="009F22A4">
      <w:pPr>
        <w:pStyle w:val="NoSpacing"/>
        <w:ind w:left="780"/>
        <w:jc w:val="center"/>
      </w:pPr>
    </w:p>
    <w:p w14:paraId="4FFFAF5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1EF788C2"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AE5AC3">
        <w:rPr>
          <w:rFonts w:ascii="Arial" w:hAnsi="Arial"/>
        </w:rPr>
        <w:t>Current MEL</w:t>
      </w:r>
      <w:r>
        <w:rPr>
          <w:rFonts w:ascii="Arial" w:hAnsi="Arial"/>
        </w:rPr>
        <w:t xml:space="preserve"> is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97E31">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Pr>
          <w:rFonts w:ascii="Arial" w:hAnsi="Arial"/>
          <w:b/>
        </w:rPr>
        <w:t>T</w:t>
      </w:r>
      <w:r w:rsidRPr="00DE750C">
        <w:rPr>
          <w:rFonts w:ascii="Arial" w:hAnsi="Arial"/>
          <w:b/>
        </w:rPr>
        <w:t>he Company</w:t>
      </w:r>
      <w:r>
        <w:rPr>
          <w:rFonts w:ascii="Arial" w:hAnsi="Arial"/>
        </w:rPr>
        <w:t>.</w:t>
      </w:r>
    </w:p>
    <w:p w14:paraId="19464BA0"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8D0081A"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072C9">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FD39228" w14:textId="77777777" w:rsidR="009F22A4" w:rsidRDefault="009F22A4" w:rsidP="009F22A4">
      <w:pPr>
        <w:tabs>
          <w:tab w:val="left" w:pos="-1142"/>
          <w:tab w:val="left" w:pos="-720"/>
          <w:tab w:val="left" w:pos="0"/>
          <w:tab w:val="left" w:pos="851"/>
          <w:tab w:val="left" w:pos="1701"/>
          <w:tab w:val="left" w:pos="2552"/>
          <w:tab w:val="left" w:pos="3060"/>
          <w:tab w:val="left" w:pos="3420"/>
        </w:tabs>
        <w:jc w:val="both"/>
        <w:rPr>
          <w:rFonts w:ascii="Arial" w:hAnsi="Arial"/>
        </w:rPr>
      </w:pPr>
    </w:p>
    <w:p w14:paraId="5F1048F8" w14:textId="77777777" w:rsidR="00EC217C" w:rsidRDefault="00EC217C">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57599ACF"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rPr>
      </w:pPr>
      <w:r>
        <w:rPr>
          <w:rFonts w:ascii="Arial" w:hAnsi="Arial"/>
        </w:rPr>
        <w:tab/>
      </w:r>
      <w:r>
        <w:rPr>
          <w:rFonts w:ascii="Arial" w:hAnsi="Arial"/>
        </w:rPr>
        <w:tab/>
      </w:r>
    </w:p>
    <w:p w14:paraId="2394D5FC"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i/>
        </w:rPr>
      </w:pPr>
      <w:r>
        <w:rPr>
          <w:rFonts w:ascii="Arial" w:hAnsi="Arial"/>
          <w:i/>
        </w:rPr>
        <w:t xml:space="preserve">Payment Formulae – </w:t>
      </w:r>
      <w:r>
        <w:rPr>
          <w:rFonts w:ascii="Arial" w:hAnsi="Arial"/>
          <w:b/>
          <w:i/>
        </w:rPr>
        <w:t>Response Energy Payment</w:t>
      </w:r>
    </w:p>
    <w:p w14:paraId="1FE1F5C5" w14:textId="77777777" w:rsidR="00B82A2F" w:rsidRDefault="00B82A2F">
      <w:pPr>
        <w:tabs>
          <w:tab w:val="left" w:pos="-1440"/>
          <w:tab w:val="left" w:pos="-720"/>
          <w:tab w:val="left" w:pos="0"/>
          <w:tab w:val="left" w:pos="900"/>
          <w:tab w:val="left" w:pos="1701"/>
          <w:tab w:val="left" w:pos="2880"/>
          <w:tab w:val="left" w:pos="3420"/>
        </w:tabs>
        <w:ind w:left="3420" w:hanging="1800"/>
        <w:jc w:val="both"/>
        <w:rPr>
          <w:rFonts w:ascii="Arial" w:hAnsi="Arial"/>
        </w:rPr>
      </w:pPr>
      <w:r>
        <w:rPr>
          <w:rFonts w:ascii="Arial" w:hAnsi="Arial"/>
        </w:rPr>
        <w:lastRenderedPageBreak/>
        <w:t>4.1.3.9A</w:t>
      </w:r>
      <w:r>
        <w:rPr>
          <w:rFonts w:ascii="Arial" w:hAnsi="Arial"/>
        </w:rPr>
        <w:tab/>
        <w:t>(a)</w:t>
      </w:r>
      <w:r>
        <w:rPr>
          <w:rFonts w:ascii="Arial" w:hAnsi="Arial"/>
        </w:rPr>
        <w:tab/>
        <w:t xml:space="preserve">The </w:t>
      </w:r>
      <w:r>
        <w:rPr>
          <w:rFonts w:ascii="Arial" w:hAnsi="Arial"/>
          <w:b/>
        </w:rPr>
        <w:t>Response Energy Payments</w:t>
      </w:r>
      <w:r>
        <w:rPr>
          <w:rFonts w:ascii="Arial" w:hAnsi="Arial"/>
        </w:rPr>
        <w:t xml:space="preserve"> for </w:t>
      </w:r>
      <w:r>
        <w:rPr>
          <w:rFonts w:ascii="Arial" w:hAnsi="Arial"/>
          <w:b/>
        </w:rPr>
        <w:t>BM Unit</w:t>
      </w:r>
      <w:r>
        <w:rPr>
          <w:rFonts w:ascii="Arial" w:hAnsi="Arial"/>
        </w:rPr>
        <w:t xml:space="preserve"> i in </w:t>
      </w:r>
      <w:r>
        <w:rPr>
          <w:rFonts w:ascii="Arial" w:hAnsi="Arial"/>
          <w:b/>
        </w:rPr>
        <w:t>Settlement Period</w:t>
      </w:r>
      <w:r>
        <w:rPr>
          <w:rFonts w:ascii="Arial" w:hAnsi="Arial"/>
        </w:rPr>
        <w:t xml:space="preserve"> j to be made by </w:t>
      </w:r>
      <w:r>
        <w:rPr>
          <w:rFonts w:ascii="Arial" w:hAnsi="Arial"/>
          <w:b/>
        </w:rPr>
        <w:t xml:space="preserve">The Company </w:t>
      </w:r>
      <w:r>
        <w:rPr>
          <w:rFonts w:ascii="Arial" w:hAnsi="Arial"/>
        </w:rPr>
        <w:t xml:space="preserve">to a </w:t>
      </w:r>
      <w:r>
        <w:rPr>
          <w:rFonts w:ascii="Arial" w:hAnsi="Arial"/>
          <w:b/>
        </w:rPr>
        <w:t xml:space="preserve">User </w:t>
      </w:r>
      <w:r>
        <w:rPr>
          <w:rFonts w:ascii="Arial" w:hAnsi="Arial"/>
        </w:rPr>
        <w:t>referred to in Paragraph 4.1.3.8 shall be calculated in accordance with the following formulae:-</w:t>
      </w:r>
    </w:p>
    <w:p w14:paraId="3A9E5C83" w14:textId="77777777" w:rsidR="00B82A2F" w:rsidRDefault="00B82A2F">
      <w:pPr>
        <w:tabs>
          <w:tab w:val="left" w:pos="-1440"/>
          <w:tab w:val="left" w:pos="-720"/>
          <w:tab w:val="left" w:pos="0"/>
          <w:tab w:val="left" w:pos="900"/>
          <w:tab w:val="left" w:pos="1701"/>
          <w:tab w:val="left" w:pos="3420"/>
        </w:tabs>
        <w:ind w:left="2880" w:hanging="1260"/>
        <w:jc w:val="both"/>
        <w:rPr>
          <w:rFonts w:ascii="Arial" w:hAnsi="Arial"/>
        </w:rPr>
      </w:pPr>
    </w:p>
    <w:p w14:paraId="684FCE2D" w14:textId="77777777" w:rsidR="00B82A2F" w:rsidRDefault="00B82A2F">
      <w:pPr>
        <w:tabs>
          <w:tab w:val="left" w:pos="-1440"/>
          <w:tab w:val="left" w:pos="-720"/>
          <w:tab w:val="left" w:pos="0"/>
          <w:tab w:val="left" w:pos="900"/>
          <w:tab w:val="left" w:pos="1701"/>
          <w:tab w:val="left" w:pos="3420"/>
        </w:tabs>
        <w:ind w:left="3420" w:hanging="494"/>
        <w:jc w:val="both"/>
        <w:rPr>
          <w:rFonts w:ascii="Arial" w:hAnsi="Arial"/>
        </w:rPr>
      </w:pPr>
      <w:r>
        <w:rPr>
          <w:rFonts w:ascii="Arial" w:hAnsi="Arial"/>
        </w:rPr>
        <w:tab/>
      </w:r>
      <w:r>
        <w:rPr>
          <w:position w:val="-14"/>
        </w:rPr>
        <w:object w:dxaOrig="3000" w:dyaOrig="380" w14:anchorId="479874CD">
          <v:shape id="_x0000_i1029" type="#_x0000_t75" style="width:144.7pt;height:18.35pt" o:ole="" fillcolor="window">
            <v:imagedata r:id="rId24" o:title=""/>
          </v:shape>
          <o:OLEObject Type="Embed" ProgID="Equation.3" ShapeID="_x0000_i1029" DrawAspect="Content" ObjectID="_1818483425" r:id="rId25"/>
        </w:object>
      </w:r>
    </w:p>
    <w:p w14:paraId="58A5843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0CE13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But so that where REP</w:t>
      </w:r>
      <w:r>
        <w:rPr>
          <w:rFonts w:ascii="Arial" w:hAnsi="Arial"/>
          <w:vertAlign w:val="subscript"/>
        </w:rPr>
        <w:t>ij</w:t>
      </w:r>
      <w:r>
        <w:rPr>
          <w:rFonts w:ascii="Arial" w:hAnsi="Arial"/>
        </w:rPr>
        <w:t xml:space="preserve"> is negative such amount shall be paid by the </w:t>
      </w:r>
      <w:r>
        <w:rPr>
          <w:rFonts w:ascii="Arial" w:hAnsi="Arial"/>
          <w:b/>
        </w:rPr>
        <w:t>User</w:t>
      </w:r>
      <w:r>
        <w:rPr>
          <w:rFonts w:ascii="Arial" w:hAnsi="Arial"/>
        </w:rPr>
        <w:t xml:space="preserve"> to </w:t>
      </w:r>
      <w:r>
        <w:rPr>
          <w:rFonts w:ascii="Arial" w:hAnsi="Arial"/>
          <w:b/>
        </w:rPr>
        <w:t>The Company</w:t>
      </w:r>
      <w:r>
        <w:rPr>
          <w:rFonts w:ascii="Arial" w:hAnsi="Arial"/>
        </w:rPr>
        <w:t>.</w:t>
      </w:r>
    </w:p>
    <w:p w14:paraId="5CBF1C6A"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AB1FE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096FEA60"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57F0D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REP</w:t>
      </w:r>
      <w:r>
        <w:rPr>
          <w:rFonts w:ascii="Arial" w:hAnsi="Arial"/>
          <w:vertAlign w:val="subscript"/>
        </w:rPr>
        <w:t>ij</w:t>
      </w:r>
      <w:r>
        <w:rPr>
          <w:rFonts w:ascii="Arial" w:hAnsi="Arial"/>
        </w:rPr>
        <w:t xml:space="preserve"> is the </w:t>
      </w:r>
      <w:r>
        <w:rPr>
          <w:rFonts w:ascii="Arial" w:hAnsi="Arial"/>
          <w:b/>
        </w:rPr>
        <w:t>Response Energy Payment</w:t>
      </w:r>
      <w:r>
        <w:rPr>
          <w:rFonts w:ascii="Arial" w:hAnsi="Arial"/>
        </w:rPr>
        <w:t xml:space="preserve"> to be made to or, as the case may be, by the User; and</w:t>
      </w:r>
    </w:p>
    <w:p w14:paraId="16467859"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8839EBD"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RE</w:t>
      </w:r>
      <w:r>
        <w:rPr>
          <w:rFonts w:ascii="Arial" w:hAnsi="Arial"/>
          <w:vertAlign w:val="subscript"/>
        </w:rPr>
        <w:t>ij</w:t>
      </w:r>
      <w:r>
        <w:rPr>
          <w:rFonts w:ascii="Arial" w:hAnsi="Arial"/>
        </w:rPr>
        <w:t xml:space="preserve"> is the expected response energy for </w:t>
      </w:r>
      <w:r>
        <w:rPr>
          <w:rFonts w:ascii="Arial" w:hAnsi="Arial"/>
          <w:b/>
        </w:rPr>
        <w:t>BM Unit</w:t>
      </w:r>
      <w:r>
        <w:rPr>
          <w:rFonts w:ascii="Arial" w:hAnsi="Arial"/>
        </w:rPr>
        <w:t xml:space="preserve"> i in </w:t>
      </w:r>
      <w:r>
        <w:rPr>
          <w:rFonts w:ascii="Arial" w:hAnsi="Arial"/>
          <w:b/>
        </w:rPr>
        <w:t xml:space="preserve">Settlement Period </w:t>
      </w:r>
      <w:r>
        <w:rPr>
          <w:rFonts w:ascii="Arial" w:hAnsi="Arial"/>
        </w:rPr>
        <w:t>j calculated as follows:-</w:t>
      </w:r>
    </w:p>
    <w:p w14:paraId="5C6D792C"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ECE75E2" w14:textId="77777777" w:rsidR="00B82A2F" w:rsidRDefault="00B82A2F">
      <w:pPr>
        <w:tabs>
          <w:tab w:val="left" w:pos="-1440"/>
          <w:tab w:val="left" w:pos="-720"/>
          <w:tab w:val="left" w:pos="0"/>
          <w:tab w:val="left" w:pos="900"/>
          <w:tab w:val="left" w:pos="1701"/>
          <w:tab w:val="left" w:pos="3420"/>
        </w:tabs>
        <w:ind w:left="2880" w:firstLine="46"/>
        <w:jc w:val="both"/>
      </w:pPr>
      <w:r>
        <w:rPr>
          <w:rFonts w:ascii="Arial" w:hAnsi="Arial"/>
        </w:rPr>
        <w:tab/>
      </w:r>
    </w:p>
    <w:p w14:paraId="018D4455" w14:textId="77777777" w:rsidR="00B82A2F" w:rsidRDefault="00B82A2F">
      <w:pPr>
        <w:tabs>
          <w:tab w:val="left" w:pos="-1440"/>
          <w:tab w:val="left" w:pos="-720"/>
          <w:tab w:val="left" w:pos="0"/>
          <w:tab w:val="left" w:pos="900"/>
          <w:tab w:val="left" w:pos="1701"/>
          <w:tab w:val="left" w:pos="3420"/>
        </w:tabs>
        <w:ind w:left="2880" w:firstLine="46"/>
        <w:jc w:val="both"/>
      </w:pPr>
    </w:p>
    <w:p w14:paraId="238333A4" w14:textId="77777777" w:rsidR="00B82A2F" w:rsidRDefault="00000000">
      <w:pPr>
        <w:tabs>
          <w:tab w:val="left" w:pos="-1440"/>
          <w:tab w:val="left" w:pos="-720"/>
          <w:tab w:val="left" w:pos="0"/>
          <w:tab w:val="left" w:pos="900"/>
          <w:tab w:val="left" w:pos="1701"/>
          <w:tab w:val="left" w:pos="3420"/>
        </w:tabs>
        <w:ind w:left="2880" w:firstLine="46"/>
        <w:jc w:val="both"/>
        <w:rPr>
          <w:rFonts w:ascii="Arial" w:hAnsi="Arial"/>
        </w:rPr>
      </w:pPr>
      <w:r>
        <w:rPr>
          <w:rFonts w:ascii="Arial" w:hAnsi="Arial"/>
          <w:noProof/>
        </w:rPr>
        <w:object w:dxaOrig="1440" w:dyaOrig="1440" w14:anchorId="3EC5C632">
          <v:shape id="_x0000_s2050" type="#_x0000_t75" style="position:absolute;left:0;text-align:left;margin-left:172.8pt;margin-top:0;width:302.4pt;height:40pt;z-index:251656704" o:allowincell="f">
            <v:imagedata r:id="rId26" o:title=""/>
            <w10:wrap type="topAndBottom"/>
          </v:shape>
          <o:OLEObject Type="Embed" ProgID="Equation.3" ShapeID="_x0000_s2050" DrawAspect="Content" ObjectID="_1818483433" r:id="rId27"/>
        </w:object>
      </w:r>
    </w:p>
    <w:p w14:paraId="7B60EE59"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50A4B48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59AE2F0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4E074B"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position w:val="-18"/>
        </w:rPr>
        <w:object w:dxaOrig="680" w:dyaOrig="520" w14:anchorId="44515151">
          <v:shape id="_x0000_i1031" type="#_x0000_t75" style="width:33.3pt;height:25.15pt" o:ole="" fillcolor="window">
            <v:imagedata r:id="rId28" o:title=""/>
          </v:shape>
          <o:OLEObject Type="Embed" ProgID="Equation.3" ShapeID="_x0000_i1031" DrawAspect="Content" ObjectID="_1818483426" r:id="rId29"/>
        </w:object>
      </w:r>
      <w:r>
        <w:rPr>
          <w:rFonts w:ascii="Arial" w:hAnsi="Arial"/>
        </w:rPr>
        <w:t xml:space="preserve">is the integral at times t, over the </w:t>
      </w:r>
      <w:r>
        <w:rPr>
          <w:rFonts w:ascii="Arial" w:hAnsi="Arial"/>
          <w:b/>
        </w:rPr>
        <w:t>Settlement Period</w:t>
      </w:r>
      <w:r>
        <w:rPr>
          <w:rFonts w:ascii="Arial" w:hAnsi="Arial"/>
        </w:rPr>
        <w:t xml:space="preserve"> duration.</w:t>
      </w:r>
    </w:p>
    <w:p w14:paraId="6E7A781F"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6B5F40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SF</w:t>
      </w:r>
      <w:r>
        <w:rPr>
          <w:rFonts w:ascii="Arial" w:hAnsi="Arial"/>
          <w:vertAlign w:val="subscript"/>
        </w:rPr>
        <w:t>LF</w:t>
      </w:r>
      <w:r>
        <w:rPr>
          <w:rFonts w:ascii="Arial" w:hAnsi="Arial"/>
        </w:rPr>
        <w:t xml:space="preserve"> is equal to SF</w:t>
      </w:r>
      <w:r>
        <w:rPr>
          <w:rFonts w:ascii="Arial" w:hAnsi="Arial"/>
          <w:vertAlign w:val="subscript"/>
        </w:rPr>
        <w:t>P</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xml:space="preserve"> or the mean of SF</w:t>
      </w:r>
      <w:r>
        <w:rPr>
          <w:rFonts w:ascii="Arial" w:hAnsi="Arial"/>
          <w:vertAlign w:val="subscript"/>
        </w:rPr>
        <w:t>P</w:t>
      </w:r>
      <w:r>
        <w:rPr>
          <w:rFonts w:ascii="Arial" w:hAnsi="Arial"/>
        </w:rPr>
        <w:t xml:space="preserve"> and SF</w:t>
      </w:r>
      <w:r>
        <w:rPr>
          <w:rFonts w:ascii="Arial" w:hAnsi="Arial"/>
          <w:vertAlign w:val="subscript"/>
        </w:rPr>
        <w:t>S</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402A6B8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366BE44C" w14:textId="77777777" w:rsidR="00B82A2F" w:rsidRDefault="00B82A2F">
      <w:pPr>
        <w:tabs>
          <w:tab w:val="left" w:pos="-1440"/>
          <w:tab w:val="left" w:pos="-720"/>
          <w:tab w:val="left" w:pos="0"/>
          <w:tab w:val="left" w:pos="900"/>
          <w:tab w:val="left" w:pos="1701"/>
          <w:tab w:val="left" w:pos="3420"/>
        </w:tabs>
        <w:ind w:left="3420"/>
        <w:jc w:val="both"/>
        <w:rPr>
          <w:rFonts w:ascii="Arial" w:hAnsi="Arial"/>
          <w:color w:val="0000FF"/>
        </w:rPr>
      </w:pPr>
      <w:r>
        <w:rPr>
          <w:rFonts w:ascii="Arial" w:hAnsi="Arial"/>
        </w:rPr>
        <w:t>SF</w:t>
      </w:r>
      <w:r>
        <w:rPr>
          <w:rFonts w:ascii="Arial" w:hAnsi="Arial"/>
          <w:vertAlign w:val="subscript"/>
        </w:rPr>
        <w:t>P</w:t>
      </w:r>
      <w:r>
        <w:rPr>
          <w:rFonts w:ascii="Arial" w:hAnsi="Arial"/>
        </w:rPr>
        <w:t>, SF</w:t>
      </w:r>
      <w:r>
        <w:rPr>
          <w:rFonts w:ascii="Arial" w:hAnsi="Arial"/>
          <w:vertAlign w:val="subscript"/>
        </w:rPr>
        <w:t>S</w:t>
      </w:r>
      <w:r>
        <w:rPr>
          <w:rFonts w:ascii="Arial" w:hAnsi="Arial"/>
        </w:rPr>
        <w:t>, SF</w:t>
      </w:r>
      <w:r>
        <w:rPr>
          <w:rFonts w:ascii="Arial" w:hAnsi="Arial"/>
          <w:vertAlign w:val="subscript"/>
        </w:rPr>
        <w:t>H</w:t>
      </w:r>
      <w:r>
        <w:rPr>
          <w:rFonts w:ascii="Arial" w:hAnsi="Arial"/>
        </w:rPr>
        <w:t>, K</w:t>
      </w:r>
      <w:r>
        <w:rPr>
          <w:rFonts w:ascii="Arial" w:hAnsi="Arial"/>
          <w:vertAlign w:val="subscript"/>
        </w:rPr>
        <w:t>T</w:t>
      </w:r>
      <w:r>
        <w:rPr>
          <w:rFonts w:ascii="Arial" w:hAnsi="Arial"/>
        </w:rPr>
        <w:t xml:space="preserve"> and K</w:t>
      </w:r>
      <w:r>
        <w:rPr>
          <w:rFonts w:ascii="Arial" w:hAnsi="Arial"/>
          <w:vertAlign w:val="subscript"/>
        </w:rPr>
        <w:t>GRC</w:t>
      </w:r>
      <w:r>
        <w:rPr>
          <w:rFonts w:ascii="Arial" w:hAnsi="Arial"/>
        </w:rPr>
        <w:t xml:space="preserve"> have the meanings ascribed to them in Paragraph 4.1.3.9.</w:t>
      </w:r>
    </w:p>
    <w:p w14:paraId="642211AC"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0CDA11"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FR</w:t>
      </w:r>
      <w:r>
        <w:rPr>
          <w:rFonts w:ascii="Arial" w:hAnsi="Arial"/>
          <w:vertAlign w:val="subscript"/>
        </w:rPr>
        <w:t>ij</w:t>
      </w:r>
      <w:r>
        <w:rPr>
          <w:rFonts w:ascii="Arial" w:hAnsi="Arial"/>
        </w:rPr>
        <w:t xml:space="preserve">(t) is the expected change in </w:t>
      </w:r>
      <w:r>
        <w:rPr>
          <w:rFonts w:ascii="Arial" w:hAnsi="Arial"/>
          <w:b/>
        </w:rPr>
        <w:t>Active Power</w:t>
      </w:r>
      <w:r>
        <w:rPr>
          <w:rFonts w:ascii="Arial" w:hAnsi="Arial"/>
        </w:rPr>
        <w:t xml:space="preserve"> output for </w:t>
      </w:r>
      <w:r>
        <w:rPr>
          <w:rFonts w:ascii="Arial" w:hAnsi="Arial"/>
          <w:b/>
        </w:rPr>
        <w:t>BM Unit</w:t>
      </w:r>
      <w:r>
        <w:rPr>
          <w:rFonts w:ascii="Arial" w:hAnsi="Arial"/>
        </w:rPr>
        <w:t xml:space="preserve"> i, at time t (resolved to the nearest integer minute), expressed in MW derived from the relevant </w:t>
      </w:r>
      <w:r>
        <w:rPr>
          <w:rFonts w:ascii="Arial" w:hAnsi="Arial"/>
          <w:b/>
        </w:rPr>
        <w:t>Frequency Response Power Delivery Data</w:t>
      </w:r>
      <w:r>
        <w:rPr>
          <w:rFonts w:ascii="Arial" w:hAnsi="Arial"/>
        </w:rPr>
        <w:t xml:space="preserve"> table in the </w:t>
      </w:r>
      <w:r>
        <w:rPr>
          <w:rFonts w:ascii="Arial" w:hAnsi="Arial"/>
          <w:b/>
        </w:rPr>
        <w:t>Mandatory Services Agreement</w:t>
      </w:r>
      <w:r>
        <w:rPr>
          <w:rFonts w:ascii="Arial" w:hAnsi="Arial"/>
        </w:rPr>
        <w:t xml:space="preserve"> (as such table is interpreted in accordance with Paragraph 4.1.3.11) by </w:t>
      </w:r>
      <w:r>
        <w:rPr>
          <w:rFonts w:ascii="Arial" w:hAnsi="Arial"/>
        </w:rPr>
        <w:lastRenderedPageBreak/>
        <w:t xml:space="preserve">reference to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and the mean </w:t>
      </w:r>
      <w:r>
        <w:rPr>
          <w:rFonts w:ascii="Arial" w:hAnsi="Arial"/>
          <w:b/>
        </w:rPr>
        <w:t>Frequency Deviation</w:t>
      </w:r>
      <w:r>
        <w:rPr>
          <w:rFonts w:ascii="Arial" w:hAnsi="Arial"/>
        </w:rPr>
        <w:t xml:space="preserve"> over that minute when that </w:t>
      </w:r>
      <w:r>
        <w:rPr>
          <w:rFonts w:ascii="Arial" w:hAnsi="Arial"/>
          <w:b/>
        </w:rPr>
        <w:t>BM Unit</w:t>
      </w:r>
      <w:r>
        <w:rPr>
          <w:rFonts w:ascii="Arial" w:hAnsi="Arial"/>
        </w:rPr>
        <w:t xml:space="preserve"> is providing </w:t>
      </w:r>
      <w:r>
        <w:rPr>
          <w:rFonts w:ascii="Arial" w:hAnsi="Arial"/>
          <w:b/>
        </w:rPr>
        <w:t>Mode A Frequency Response</w:t>
      </w:r>
      <w:r>
        <w:rPr>
          <w:rFonts w:ascii="Arial" w:hAnsi="Arial"/>
        </w:rPr>
        <w:t xml:space="preserve"> and zero at all other times.</w:t>
      </w:r>
    </w:p>
    <w:p w14:paraId="2A1664D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38275B7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For this purpose:-</w:t>
      </w:r>
    </w:p>
    <w:p w14:paraId="58EC58B1"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7E13592F"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positive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i shall be derived from the table entitled </w:t>
      </w:r>
      <w:r>
        <w:rPr>
          <w:rFonts w:ascii="Arial" w:hAnsi="Arial"/>
          <w:b/>
        </w:rPr>
        <w:t>“High Frequency Response Power Delivery – Mode A”</w:t>
      </w:r>
      <w:r>
        <w:rPr>
          <w:rFonts w:ascii="Arial" w:hAnsi="Arial"/>
        </w:rPr>
        <w:t xml:space="preserve"> set out in the </w:t>
      </w:r>
      <w:r>
        <w:rPr>
          <w:rFonts w:ascii="Arial" w:hAnsi="Arial"/>
          <w:b/>
        </w:rPr>
        <w:t>Mandatory Services Agreement</w:t>
      </w:r>
      <w:r>
        <w:rPr>
          <w:rFonts w:ascii="Arial" w:hAnsi="Arial"/>
        </w:rPr>
        <w:t xml:space="preserve"> and shall be signed negative; and</w:t>
      </w:r>
    </w:p>
    <w:p w14:paraId="47516C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9CD1F9D"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negative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i shall be derived from:</w:t>
      </w:r>
    </w:p>
    <w:p w14:paraId="6D427724" w14:textId="77777777" w:rsidR="00B82A2F" w:rsidRDefault="00B82A2F">
      <w:pPr>
        <w:tabs>
          <w:tab w:val="left" w:pos="-1440"/>
          <w:tab w:val="left" w:pos="-720"/>
          <w:tab w:val="left" w:pos="0"/>
          <w:tab w:val="left" w:pos="900"/>
          <w:tab w:val="left" w:pos="1701"/>
          <w:tab w:val="left" w:pos="3420"/>
        </w:tabs>
        <w:jc w:val="both"/>
        <w:rPr>
          <w:rFonts w:ascii="Arial" w:hAnsi="Arial"/>
        </w:rPr>
      </w:pPr>
    </w:p>
    <w:p w14:paraId="29E18742"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the</w:t>
      </w:r>
      <w:r>
        <w:rPr>
          <w:rFonts w:ascii="Arial" w:hAnsi="Arial"/>
          <w:b/>
        </w:rPr>
        <w:t xml:space="preserve"> </w:t>
      </w:r>
      <w:r>
        <w:rPr>
          <w:rFonts w:ascii="Arial" w:hAnsi="Arial"/>
        </w:rPr>
        <w:t>table entitled</w:t>
      </w:r>
      <w:r>
        <w:rPr>
          <w:rFonts w:ascii="Arial" w:hAnsi="Arial"/>
          <w:b/>
        </w:rPr>
        <w:t xml:space="preserve"> </w:t>
      </w:r>
      <w:r>
        <w:rPr>
          <w:rFonts w:ascii="Arial" w:hAnsi="Arial"/>
        </w:rPr>
        <w:t>“Primary Response Power Delivery – Mode A”</w:t>
      </w:r>
      <w:r>
        <w:rPr>
          <w:rFonts w:ascii="Arial" w:hAnsi="Arial"/>
          <w:b/>
        </w:rPr>
        <w:t xml:space="preserve"> </w:t>
      </w:r>
      <w:r>
        <w:rPr>
          <w:rFonts w:ascii="Arial" w:hAnsi="Arial"/>
        </w:rPr>
        <w:t xml:space="preserve">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or</w:t>
      </w:r>
    </w:p>
    <w:p w14:paraId="4C0EA719"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92D45CB"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 xml:space="preserve">the table entitled “Primary and Secondary  Response Power Delivery – Mode A”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08DB632D"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378746F"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r>
        <w:rPr>
          <w:rFonts w:ascii="Arial" w:hAnsi="Arial"/>
        </w:rPr>
        <w:t xml:space="preserve">in each case set out in the </w:t>
      </w:r>
      <w:r>
        <w:rPr>
          <w:rFonts w:ascii="Arial" w:hAnsi="Arial"/>
          <w:b/>
        </w:rPr>
        <w:t>Mandatory Services Agreement</w:t>
      </w:r>
      <w:r>
        <w:rPr>
          <w:rFonts w:ascii="Arial" w:hAnsi="Arial"/>
        </w:rPr>
        <w:t xml:space="preserve"> and shall be signed positive.</w:t>
      </w:r>
    </w:p>
    <w:p w14:paraId="1F17C448" w14:textId="77777777" w:rsidR="00B82A2F" w:rsidRDefault="00B82A2F">
      <w:pPr>
        <w:tabs>
          <w:tab w:val="left" w:pos="-1440"/>
          <w:tab w:val="left" w:pos="-720"/>
          <w:tab w:val="left" w:pos="0"/>
          <w:tab w:val="left" w:pos="900"/>
          <w:tab w:val="left" w:pos="1701"/>
          <w:tab w:val="left" w:pos="3960"/>
        </w:tabs>
        <w:ind w:left="3960" w:hanging="540"/>
        <w:jc w:val="both"/>
        <w:rPr>
          <w:rFonts w:ascii="Arial" w:hAnsi="Arial"/>
        </w:rPr>
      </w:pPr>
    </w:p>
    <w:p w14:paraId="6DD1BE98" w14:textId="77777777" w:rsidR="00B82A2F" w:rsidRDefault="00EB16E8">
      <w:pPr>
        <w:tabs>
          <w:tab w:val="left" w:pos="-1440"/>
          <w:tab w:val="left" w:pos="-720"/>
          <w:tab w:val="left" w:pos="0"/>
          <w:tab w:val="left" w:pos="900"/>
          <w:tab w:val="left" w:pos="1701"/>
          <w:tab w:val="left" w:pos="3960"/>
        </w:tabs>
        <w:ind w:left="3960"/>
        <w:jc w:val="both"/>
        <w:rPr>
          <w:rFonts w:ascii="Arial" w:hAnsi="Arial"/>
        </w:rPr>
      </w:pPr>
      <w:r>
        <w:rPr>
          <w:rFonts w:ascii="Arial" w:hAnsi="Arial"/>
        </w:rPr>
        <w:t xml:space="preserve">A User with a “CfD BMU” (a </w:t>
      </w:r>
      <w:r>
        <w:rPr>
          <w:rStyle w:val="Normal2Char"/>
          <w:rFonts w:cs="Arial"/>
          <w:color w:val="000000"/>
        </w:rPr>
        <w:t>BM Unit</w:t>
      </w:r>
      <w:r>
        <w:rPr>
          <w:rStyle w:val="Normal2Char"/>
          <w:rFonts w:cs="Arial"/>
          <w:b/>
          <w:color w:val="000000"/>
        </w:rPr>
        <w:t xml:space="preserve"> </w:t>
      </w:r>
      <w:r>
        <w:rPr>
          <w:rStyle w:val="Normal2Char"/>
          <w:rFonts w:cs="Arial"/>
          <w:color w:val="000000"/>
        </w:rPr>
        <w:t>registered in respect of  a Power Station  whose operator is a party to an agreement with the CfD Counterparty</w:t>
      </w:r>
      <w:r>
        <w:rPr>
          <w:rFonts w:ascii="Arial" w:hAnsi="Arial"/>
        </w:rPr>
        <w:t xml:space="preserve">) the User can elect, at the outset of the agreement with the CfD Counterparty, to set the Reference Price to Max for Response Energy Payments for that CfD BMU for the duration of that agreement. Until such election, which can only be made once by reference to that CfD agreement, the Reference Price shall be 0 by default. </w:t>
      </w:r>
      <w:r w:rsidRPr="003A6609">
        <w:rPr>
          <w:rStyle w:val="Normal2Char"/>
          <w:rFonts w:cs="Arial"/>
          <w:color w:val="000000"/>
        </w:rPr>
        <w:t xml:space="preserve"> </w:t>
      </w:r>
    </w:p>
    <w:p w14:paraId="2289AF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7112E3B"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092756B8" w14:textId="77777777" w:rsidR="00AE7BE1" w:rsidRPr="00053538" w:rsidRDefault="00B82A2F" w:rsidP="00AE7BE1">
      <w:pPr>
        <w:tabs>
          <w:tab w:val="left" w:pos="-1440"/>
          <w:tab w:val="left" w:pos="-720"/>
          <w:tab w:val="left" w:pos="0"/>
          <w:tab w:val="left" w:pos="900"/>
          <w:tab w:val="left" w:pos="1701"/>
          <w:tab w:val="left" w:pos="3420"/>
        </w:tabs>
        <w:ind w:left="3420"/>
        <w:rPr>
          <w:color w:val="000000"/>
        </w:rPr>
      </w:pPr>
      <w:r w:rsidRPr="00053538">
        <w:rPr>
          <w:rFonts w:ascii="Arial" w:hAnsi="Arial"/>
          <w:color w:val="000000"/>
        </w:rPr>
        <w:t>Where:</w:t>
      </w:r>
      <w:r w:rsidR="00AE7BE1" w:rsidRPr="00053538">
        <w:rPr>
          <w:rFonts w:ascii="Arial" w:hAnsi="Arial"/>
          <w:color w:val="000000"/>
        </w:rPr>
        <w:t xml:space="preserve"> </w:t>
      </w:r>
      <w:r w:rsidR="00AE7BE1" w:rsidRPr="00053538">
        <w:rPr>
          <w:rFonts w:ascii="Arial" w:hAnsi="Arial" w:cs="Arial"/>
          <w:color w:val="000000"/>
        </w:rPr>
        <w:t>RE</w:t>
      </w:r>
      <w:r w:rsidR="00AE7BE1" w:rsidRPr="00053538">
        <w:rPr>
          <w:rFonts w:ascii="Arial" w:hAnsi="Arial" w:cs="Arial"/>
          <w:color w:val="000000"/>
          <w:szCs w:val="22"/>
          <w:vertAlign w:val="subscript"/>
        </w:rPr>
        <w:t>ij</w:t>
      </w:r>
      <w:r w:rsidR="00AE7BE1" w:rsidRPr="00053538">
        <w:rPr>
          <w:rFonts w:ascii="Arial" w:hAnsi="Arial" w:cs="Arial"/>
          <w:color w:val="000000"/>
        </w:rPr>
        <w:t xml:space="preserve"> is positive then:</w:t>
      </w:r>
    </w:p>
    <w:p w14:paraId="453676AF" w14:textId="77777777" w:rsidR="00AE7BE1" w:rsidRPr="00053538" w:rsidRDefault="00AE7BE1" w:rsidP="00AE7BE1">
      <w:pPr>
        <w:tabs>
          <w:tab w:val="left" w:pos="-1440"/>
          <w:tab w:val="left" w:pos="-720"/>
          <w:tab w:val="left" w:pos="0"/>
          <w:tab w:val="left" w:pos="900"/>
          <w:tab w:val="left" w:pos="1701"/>
          <w:tab w:val="left" w:pos="3420"/>
        </w:tabs>
        <w:ind w:left="3420"/>
        <w:rPr>
          <w:rFonts w:ascii="Arial" w:hAnsi="Arial" w:cs="Arial"/>
          <w:color w:val="000000"/>
        </w:rPr>
      </w:pPr>
    </w:p>
    <w:p w14:paraId="5573E6FF"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Style w:val="Normal2Char"/>
          <w:rFonts w:cs="Arial"/>
          <w:color w:val="000000"/>
        </w:rPr>
      </w:pPr>
      <w:r w:rsidRPr="00053538">
        <w:rPr>
          <w:rFonts w:ascii="Arial" w:hAnsi="Arial" w:cs="Arial"/>
          <w:color w:val="000000"/>
        </w:rPr>
        <w:lastRenderedPageBreak/>
        <w:tab/>
        <w:t>Reference Price = max (∑</w:t>
      </w:r>
      <w:r w:rsidRPr="00053538">
        <w:rPr>
          <w:rFonts w:ascii="Arial" w:hAnsi="Arial" w:cs="Arial"/>
          <w:color w:val="000000"/>
          <w:vertAlign w:val="subscript"/>
        </w:rPr>
        <w:t>s</w:t>
      </w:r>
      <w:r w:rsidRPr="00053538">
        <w:rPr>
          <w:rFonts w:ascii="Arial" w:hAnsi="Arial" w:cs="Arial"/>
          <w:color w:val="000000"/>
        </w:rPr>
        <w:t xml:space="preserve"> {</w:t>
      </w:r>
      <w:r w:rsidRPr="00053538">
        <w:rPr>
          <w:rFonts w:ascii="Arial" w:hAnsi="Arial" w:cs="Arial"/>
          <w:b/>
          <w:color w:val="000000"/>
        </w:rPr>
        <w:t>PXP</w:t>
      </w:r>
      <w:r w:rsidRPr="00053538">
        <w:rPr>
          <w:rFonts w:ascii="Arial" w:hAnsi="Arial" w:cs="Arial"/>
          <w:b/>
          <w:color w:val="000000"/>
          <w:vertAlign w:val="subscript"/>
        </w:rPr>
        <w:t>sj</w:t>
      </w:r>
      <w:r w:rsidRPr="00053538">
        <w:rPr>
          <w:rFonts w:ascii="Arial" w:hAnsi="Arial" w:cs="Arial"/>
          <w:color w:val="000000"/>
        </w:rPr>
        <w:t xml:space="preserve"> x </w:t>
      </w:r>
      <w:r w:rsidRPr="00053538">
        <w:rPr>
          <w:rFonts w:ascii="Arial" w:hAnsi="Arial" w:cs="Arial"/>
          <w:b/>
          <w:color w:val="000000"/>
        </w:rPr>
        <w:t>QXP</w:t>
      </w:r>
      <w:r w:rsidRPr="00053538">
        <w:rPr>
          <w:rFonts w:ascii="Arial" w:hAnsi="Arial" w:cs="Arial"/>
          <w:b/>
          <w:color w:val="000000"/>
          <w:vertAlign w:val="subscript"/>
        </w:rPr>
        <w:t>sj</w:t>
      </w:r>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r w:rsidRPr="00053538">
        <w:rPr>
          <w:rFonts w:ascii="Arial" w:hAnsi="Arial" w:cs="Arial"/>
          <w:b/>
          <w:color w:val="000000"/>
        </w:rPr>
        <w:t>QXP</w:t>
      </w:r>
      <w:r w:rsidRPr="00053538">
        <w:rPr>
          <w:rFonts w:ascii="Arial" w:hAnsi="Arial" w:cs="Arial"/>
          <w:b/>
          <w:color w:val="000000"/>
          <w:vertAlign w:val="subscript"/>
        </w:rPr>
        <w:t>sj</w:t>
      </w:r>
      <w:r w:rsidRPr="00053538">
        <w:rPr>
          <w:rFonts w:ascii="Arial" w:hAnsi="Arial" w:cs="Arial"/>
          <w:color w:val="000000"/>
        </w:rPr>
        <w:t>}</w:t>
      </w:r>
      <w:r w:rsidRPr="00053538" w:rsidDel="002A291D">
        <w:rPr>
          <w:rFonts w:ascii="Arial" w:hAnsi="Arial" w:cs="Arial"/>
          <w:color w:val="000000"/>
        </w:rPr>
        <w:t xml:space="preserve"> </w:t>
      </w:r>
      <w:r w:rsidRPr="00053538">
        <w:rPr>
          <w:rStyle w:val="Normal2Char"/>
          <w:rFonts w:cs="Arial"/>
          <w:color w:val="000000"/>
        </w:rPr>
        <w:t>x 1.25, 0 )</w:t>
      </w:r>
      <w:r w:rsidR="007259F6">
        <w:rPr>
          <w:rStyle w:val="Normal2Char"/>
          <w:rFonts w:cs="Arial"/>
          <w:color w:val="000000"/>
        </w:rPr>
        <w:t xml:space="preserve"> except in the case of </w:t>
      </w:r>
      <w:r w:rsidR="00124A25">
        <w:rPr>
          <w:rStyle w:val="Normal2Char"/>
          <w:rFonts w:cs="Arial"/>
          <w:color w:val="000000"/>
        </w:rPr>
        <w:t xml:space="preserve">(a) </w:t>
      </w:r>
      <w:r w:rsidR="007259F6">
        <w:rPr>
          <w:rStyle w:val="Normal2Char"/>
          <w:rFonts w:cs="Arial"/>
          <w:color w:val="000000"/>
        </w:rPr>
        <w:t xml:space="preserve">a non-fuel cost </w:t>
      </w:r>
      <w:r w:rsidR="007259F6" w:rsidRPr="001B47F2">
        <w:rPr>
          <w:rStyle w:val="Normal2Char"/>
          <w:rFonts w:cs="Arial"/>
          <w:b/>
          <w:color w:val="000000"/>
        </w:rPr>
        <w:t>BM Unit</w:t>
      </w:r>
      <w:r w:rsidR="007259F6">
        <w:rPr>
          <w:rStyle w:val="Normal2Char"/>
          <w:rFonts w:cs="Arial"/>
          <w:color w:val="000000"/>
        </w:rPr>
        <w:t xml:space="preserve"> </w:t>
      </w:r>
      <w:r w:rsidR="00EB16E8">
        <w:rPr>
          <w:rStyle w:val="Normal2Char"/>
          <w:rFonts w:cs="Arial"/>
          <w:color w:val="000000"/>
        </w:rPr>
        <w:t>or (b)</w:t>
      </w:r>
      <w:r w:rsidR="00EB16E8" w:rsidRPr="00270446">
        <w:rPr>
          <w:rStyle w:val="Normal2Char"/>
          <w:rFonts w:cs="Arial"/>
          <w:color w:val="000000"/>
        </w:rPr>
        <w:t xml:space="preserve"> </w:t>
      </w:r>
      <w:r w:rsidR="00EB16E8">
        <w:rPr>
          <w:rStyle w:val="Normal2Char"/>
          <w:rFonts w:cs="Arial"/>
          <w:color w:val="000000"/>
        </w:rPr>
        <w:t>a BM Unit</w:t>
      </w:r>
      <w:r w:rsidR="00EB16E8">
        <w:rPr>
          <w:rStyle w:val="Normal2Char"/>
          <w:rFonts w:cs="Arial"/>
          <w:b/>
          <w:color w:val="000000"/>
        </w:rPr>
        <w:t xml:space="preserve"> </w:t>
      </w:r>
      <w:r w:rsidR="00EB16E8">
        <w:rPr>
          <w:rStyle w:val="Normal2Char"/>
          <w:rFonts w:cs="Arial"/>
          <w:color w:val="000000"/>
        </w:rPr>
        <w:t>registered in respect of a Power Station  whose operator is a party to an agreement with the CfD Counterparty</w:t>
      </w:r>
      <w:r w:rsidR="00EB16E8" w:rsidRPr="0060408E">
        <w:rPr>
          <w:rStyle w:val="Normal2Char"/>
          <w:rFonts w:cs="Arial"/>
          <w:color w:val="000000"/>
        </w:rPr>
        <w:t xml:space="preserve"> </w:t>
      </w:r>
      <w:r w:rsidR="00EB16E8">
        <w:rPr>
          <w:rStyle w:val="Normal2Char"/>
          <w:rFonts w:cs="Arial"/>
          <w:color w:val="000000"/>
        </w:rPr>
        <w:t xml:space="preserve">still in effect during the relevant Settlement Period, </w:t>
      </w:r>
      <w:r w:rsidR="007259F6">
        <w:rPr>
          <w:rStyle w:val="Normal2Char"/>
          <w:rFonts w:cs="Arial"/>
          <w:color w:val="000000"/>
        </w:rPr>
        <w:t xml:space="preserve">where it = 0 </w:t>
      </w:r>
    </w:p>
    <w:p w14:paraId="5A71B328"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where ∑</w:t>
      </w:r>
      <w:r w:rsidRPr="00053538">
        <w:rPr>
          <w:rFonts w:ascii="Arial" w:hAnsi="Arial" w:cs="Arial"/>
          <w:color w:val="000000"/>
          <w:vertAlign w:val="subscript"/>
        </w:rPr>
        <w:t>s</w:t>
      </w:r>
      <w:r w:rsidRPr="00053538">
        <w:rPr>
          <w:rFonts w:ascii="Arial" w:hAnsi="Arial" w:cs="Arial"/>
          <w:color w:val="000000"/>
        </w:rPr>
        <w:t xml:space="preserve"> represents the sum over all </w:t>
      </w:r>
      <w:r w:rsidRPr="00053538">
        <w:rPr>
          <w:rFonts w:ascii="Arial" w:hAnsi="Arial" w:cs="Arial"/>
          <w:b/>
          <w:color w:val="000000"/>
        </w:rPr>
        <w:t>Market Index Data Providers</w:t>
      </w:r>
      <w:r w:rsidRPr="00053538">
        <w:rPr>
          <w:rFonts w:ascii="Arial" w:hAnsi="Arial" w:cs="Arial"/>
          <w:color w:val="000000"/>
        </w:rPr>
        <w:t>.</w:t>
      </w:r>
    </w:p>
    <w:p w14:paraId="56F2DC4C"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vertAlign w:val="subscript"/>
        </w:rPr>
      </w:pPr>
      <w:r w:rsidRPr="00053538">
        <w:rPr>
          <w:rStyle w:val="Normal2Char"/>
          <w:rFonts w:cs="Arial"/>
          <w:color w:val="000000"/>
        </w:rPr>
        <w:t xml:space="preserve"> </w:t>
      </w:r>
    </w:p>
    <w:p w14:paraId="3DFA367D"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Where RE</w:t>
      </w:r>
      <w:r w:rsidRPr="00053538">
        <w:rPr>
          <w:rFonts w:ascii="Arial" w:hAnsi="Arial" w:cs="Arial"/>
          <w:color w:val="000000"/>
          <w:vertAlign w:val="subscript"/>
        </w:rPr>
        <w:t>ij</w:t>
      </w:r>
      <w:r w:rsidRPr="00053538" w:rsidDel="006A3CD5">
        <w:rPr>
          <w:rFonts w:ascii="Arial" w:hAnsi="Arial" w:cs="Arial"/>
          <w:color w:val="000000"/>
        </w:rPr>
        <w:t xml:space="preserve"> </w:t>
      </w:r>
      <w:r w:rsidRPr="00053538">
        <w:rPr>
          <w:rFonts w:ascii="Arial" w:hAnsi="Arial" w:cs="Arial"/>
          <w:color w:val="000000"/>
        </w:rPr>
        <w:t xml:space="preserve">is negative then: </w:t>
      </w:r>
    </w:p>
    <w:p w14:paraId="43091BF2"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color w:val="000000"/>
        </w:rPr>
      </w:pPr>
    </w:p>
    <w:p w14:paraId="4F81F824"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color w:val="000000"/>
        </w:rPr>
        <w:tab/>
      </w:r>
      <w:r w:rsidRPr="00053538">
        <w:rPr>
          <w:rFonts w:ascii="Arial" w:hAnsi="Arial" w:cs="Arial"/>
          <w:color w:val="000000"/>
        </w:rPr>
        <w:t>Reference Price = max (∑</w:t>
      </w:r>
      <w:r w:rsidRPr="00053538">
        <w:rPr>
          <w:rFonts w:ascii="Arial" w:hAnsi="Arial" w:cs="Arial"/>
          <w:color w:val="000000"/>
          <w:vertAlign w:val="subscript"/>
        </w:rPr>
        <w:t>s</w:t>
      </w:r>
      <w:r w:rsidRPr="00053538">
        <w:rPr>
          <w:rFonts w:ascii="Arial" w:hAnsi="Arial" w:cs="Arial"/>
          <w:color w:val="000000"/>
        </w:rPr>
        <w:t xml:space="preserve"> {</w:t>
      </w:r>
      <w:r w:rsidRPr="00053538">
        <w:rPr>
          <w:rFonts w:ascii="Arial" w:hAnsi="Arial" w:cs="Arial"/>
          <w:b/>
          <w:color w:val="000000"/>
        </w:rPr>
        <w:t>PXP</w:t>
      </w:r>
      <w:r w:rsidRPr="00053538">
        <w:rPr>
          <w:rFonts w:ascii="Arial" w:hAnsi="Arial" w:cs="Arial"/>
          <w:b/>
          <w:color w:val="000000"/>
          <w:vertAlign w:val="subscript"/>
        </w:rPr>
        <w:t>sj</w:t>
      </w:r>
      <w:r w:rsidRPr="00053538">
        <w:rPr>
          <w:rFonts w:ascii="Arial" w:hAnsi="Arial" w:cs="Arial"/>
          <w:color w:val="000000"/>
        </w:rPr>
        <w:t xml:space="preserve"> x </w:t>
      </w:r>
      <w:r w:rsidRPr="00053538">
        <w:rPr>
          <w:rFonts w:ascii="Arial" w:hAnsi="Arial" w:cs="Arial"/>
          <w:b/>
          <w:color w:val="000000"/>
        </w:rPr>
        <w:t>QXP</w:t>
      </w:r>
      <w:r w:rsidRPr="00053538">
        <w:rPr>
          <w:rFonts w:ascii="Arial" w:hAnsi="Arial" w:cs="Arial"/>
          <w:b/>
          <w:color w:val="000000"/>
          <w:vertAlign w:val="subscript"/>
        </w:rPr>
        <w:t>sj</w:t>
      </w:r>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r w:rsidRPr="00053538">
        <w:rPr>
          <w:rFonts w:ascii="Arial" w:hAnsi="Arial" w:cs="Arial"/>
          <w:b/>
          <w:color w:val="000000"/>
        </w:rPr>
        <w:t>QXP</w:t>
      </w:r>
      <w:r w:rsidRPr="00053538">
        <w:rPr>
          <w:rFonts w:ascii="Arial" w:hAnsi="Arial" w:cs="Arial"/>
          <w:b/>
          <w:color w:val="000000"/>
          <w:vertAlign w:val="subscript"/>
        </w:rPr>
        <w:t>sj</w:t>
      </w:r>
      <w:r w:rsidRPr="00053538">
        <w:rPr>
          <w:rFonts w:ascii="Arial" w:hAnsi="Arial" w:cs="Arial"/>
          <w:color w:val="000000"/>
        </w:rPr>
        <w:t>}</w:t>
      </w:r>
      <w:r w:rsidRPr="00053538" w:rsidDel="002A291D">
        <w:rPr>
          <w:rFonts w:ascii="Arial" w:hAnsi="Arial" w:cs="Arial"/>
          <w:color w:val="000000"/>
        </w:rPr>
        <w:t xml:space="preserve"> </w:t>
      </w:r>
      <w:r w:rsidRPr="00053538">
        <w:rPr>
          <w:rFonts w:ascii="Arial" w:hAnsi="Arial" w:cs="Arial"/>
          <w:color w:val="000000"/>
        </w:rPr>
        <w:t>x 0.75, 0 )</w:t>
      </w:r>
      <w:r w:rsidR="007259F6">
        <w:rPr>
          <w:rFonts w:ascii="Arial" w:hAnsi="Arial" w:cs="Arial"/>
          <w:color w:val="000000"/>
        </w:rPr>
        <w:t xml:space="preserve"> except in the case of </w:t>
      </w:r>
      <w:r w:rsidR="00EB16E8">
        <w:rPr>
          <w:rFonts w:ascii="Arial" w:hAnsi="Arial" w:cs="Arial"/>
          <w:color w:val="000000"/>
        </w:rPr>
        <w:t xml:space="preserve">(a) a </w:t>
      </w:r>
      <w:r w:rsidR="007259F6">
        <w:rPr>
          <w:rFonts w:ascii="Arial" w:hAnsi="Arial" w:cs="Arial"/>
          <w:color w:val="000000"/>
        </w:rPr>
        <w:t xml:space="preserve">non-fuel cost </w:t>
      </w:r>
      <w:r w:rsidR="007259F6" w:rsidRPr="001B47F2">
        <w:rPr>
          <w:rFonts w:ascii="Arial" w:hAnsi="Arial" w:cs="Arial"/>
          <w:b/>
          <w:color w:val="000000"/>
        </w:rPr>
        <w:t>BM Unit</w:t>
      </w:r>
      <w:r w:rsidR="007259F6">
        <w:rPr>
          <w:rFonts w:ascii="Arial" w:hAnsi="Arial" w:cs="Arial"/>
          <w:color w:val="000000"/>
        </w:rPr>
        <w:t xml:space="preserve"> </w:t>
      </w:r>
      <w:r w:rsidR="00EB16E8">
        <w:rPr>
          <w:rStyle w:val="Normal2Char"/>
          <w:rFonts w:cs="Arial"/>
          <w:color w:val="000000"/>
        </w:rPr>
        <w:t>or</w:t>
      </w:r>
      <w:r w:rsidR="00EB16E8" w:rsidRPr="007D11DC">
        <w:rPr>
          <w:rStyle w:val="Normal2Char"/>
          <w:rFonts w:cs="Arial"/>
          <w:color w:val="000000"/>
        </w:rPr>
        <w:t xml:space="preserve"> </w:t>
      </w:r>
      <w:r w:rsidR="00EB16E8">
        <w:rPr>
          <w:rStyle w:val="Normal2Char"/>
          <w:rFonts w:cs="Arial"/>
          <w:color w:val="000000"/>
        </w:rPr>
        <w:t>(b) a BM Unit</w:t>
      </w:r>
      <w:r w:rsidR="00EB16E8">
        <w:rPr>
          <w:rStyle w:val="Normal2Char"/>
          <w:rFonts w:cs="Arial"/>
          <w:b/>
          <w:color w:val="000000"/>
        </w:rPr>
        <w:t xml:space="preserve"> </w:t>
      </w:r>
      <w:r w:rsidR="00EB16E8">
        <w:rPr>
          <w:rStyle w:val="Normal2Char"/>
          <w:rFonts w:cs="Arial"/>
          <w:color w:val="000000"/>
        </w:rPr>
        <w:t xml:space="preserve">which relates to a Power Station  whose operator is a party to an agreement with the CfD Counterparty, still in effect during the relevant Settlement Period, </w:t>
      </w:r>
      <w:r w:rsidR="007259F6">
        <w:rPr>
          <w:rFonts w:ascii="Arial" w:hAnsi="Arial" w:cs="Arial"/>
          <w:color w:val="000000"/>
        </w:rPr>
        <w:t xml:space="preserve">where it = 0 </w:t>
      </w:r>
      <w:r w:rsidRPr="00053538">
        <w:rPr>
          <w:rFonts w:ascii="Arial" w:hAnsi="Arial" w:cs="Arial"/>
          <w:color w:val="000000"/>
        </w:rPr>
        <w:tab/>
      </w:r>
    </w:p>
    <w:p w14:paraId="48196621"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p>
    <w:p w14:paraId="116FCCCB" w14:textId="77777777" w:rsidR="00AE7BE1" w:rsidRDefault="00AE7BE1" w:rsidP="00AE7BE1">
      <w:pPr>
        <w:tabs>
          <w:tab w:val="left" w:pos="-1440"/>
          <w:tab w:val="left" w:pos="-720"/>
          <w:tab w:val="left" w:pos="0"/>
          <w:tab w:val="left" w:pos="900"/>
          <w:tab w:val="left" w:pos="1701"/>
          <w:tab w:val="left" w:pos="3420"/>
        </w:tabs>
        <w:ind w:left="3420"/>
        <w:rPr>
          <w:rFonts w:ascii="Arial" w:hAnsi="Arial" w:cs="Arial"/>
          <w:b/>
          <w:color w:val="000000"/>
        </w:rPr>
      </w:pPr>
      <w:r w:rsidRPr="00053538">
        <w:rPr>
          <w:rFonts w:ascii="Arial" w:hAnsi="Arial" w:cs="Arial"/>
          <w:color w:val="000000"/>
        </w:rPr>
        <w:t>where ∑</w:t>
      </w:r>
      <w:r w:rsidRPr="00053538">
        <w:rPr>
          <w:rFonts w:ascii="Arial" w:hAnsi="Arial" w:cs="Arial"/>
          <w:color w:val="000000"/>
          <w:vertAlign w:val="subscript"/>
        </w:rPr>
        <w:t>s</w:t>
      </w:r>
      <w:r w:rsidRPr="00053538">
        <w:rPr>
          <w:rFonts w:ascii="Arial" w:hAnsi="Arial" w:cs="Arial"/>
          <w:color w:val="000000"/>
        </w:rPr>
        <w:t xml:space="preserve"> represents the sum over all </w:t>
      </w:r>
      <w:r w:rsidRPr="00053538">
        <w:rPr>
          <w:rFonts w:ascii="Arial" w:hAnsi="Arial" w:cs="Arial"/>
          <w:b/>
          <w:color w:val="000000"/>
        </w:rPr>
        <w:t>Market Index Data Providers</w:t>
      </w:r>
    </w:p>
    <w:p w14:paraId="0910423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p>
    <w:p w14:paraId="4FC81F5A"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Where for the purposes of this Paragraph:</w:t>
      </w:r>
    </w:p>
    <w:p w14:paraId="4B679976"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60770E9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r>
        <w:rPr>
          <w:rFonts w:ascii="Arial" w:hAnsi="Arial" w:cs="Arial"/>
          <w:color w:val="000000"/>
        </w:rPr>
        <w:t xml:space="preserve">a non-fuel cost </w:t>
      </w:r>
      <w:r w:rsidRPr="001B47F2">
        <w:rPr>
          <w:rFonts w:ascii="Arial" w:hAnsi="Arial" w:cs="Arial"/>
          <w:b/>
          <w:color w:val="000000"/>
        </w:rPr>
        <w:t>BM Unit</w:t>
      </w:r>
      <w:r>
        <w:rPr>
          <w:rFonts w:ascii="Arial" w:hAnsi="Arial" w:cs="Arial"/>
          <w:color w:val="000000"/>
        </w:rPr>
        <w:t xml:space="preserve"> means a </w:t>
      </w:r>
      <w:r w:rsidRPr="001B47F2">
        <w:rPr>
          <w:rFonts w:ascii="Arial" w:hAnsi="Arial" w:cs="Arial"/>
          <w:b/>
          <w:color w:val="000000"/>
        </w:rPr>
        <w:t>BM Unit</w:t>
      </w:r>
      <w:r>
        <w:rPr>
          <w:rFonts w:ascii="Arial" w:hAnsi="Arial" w:cs="Arial"/>
          <w:color w:val="000000"/>
        </w:rPr>
        <w:t xml:space="preserve"> [associated with] [registered in respect of] a non-fuel cost </w:t>
      </w:r>
      <w:r w:rsidRPr="001B47F2">
        <w:rPr>
          <w:rFonts w:ascii="Arial" w:hAnsi="Arial" w:cs="Arial"/>
          <w:b/>
          <w:color w:val="000000"/>
        </w:rPr>
        <w:t xml:space="preserve">Power Station </w:t>
      </w:r>
    </w:p>
    <w:p w14:paraId="5276D48C"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33C4F313"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non-fuel cost </w:t>
      </w:r>
      <w:r w:rsidRPr="001B47F2">
        <w:rPr>
          <w:rFonts w:ascii="Arial" w:hAnsi="Arial" w:cs="Arial"/>
          <w:b/>
          <w:color w:val="000000"/>
        </w:rPr>
        <w:t>Power Station</w:t>
      </w:r>
      <w:r>
        <w:rPr>
          <w:rFonts w:ascii="Arial" w:hAnsi="Arial" w:cs="Arial"/>
          <w:color w:val="000000"/>
        </w:rPr>
        <w:t xml:space="preserve"> means:</w:t>
      </w:r>
    </w:p>
    <w:p w14:paraId="25ADEF2E"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1CBD71EF" w14:textId="77777777" w:rsidR="007259F6" w:rsidRP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w:t>
      </w:r>
      <w:r w:rsidRPr="001B47F2">
        <w:rPr>
          <w:rFonts w:ascii="Arial" w:hAnsi="Arial" w:cs="Arial"/>
          <w:b/>
          <w:color w:val="000000"/>
        </w:rPr>
        <w:t>Power Station</w:t>
      </w:r>
      <w:r>
        <w:rPr>
          <w:rFonts w:ascii="Arial" w:hAnsi="Arial" w:cs="Arial"/>
          <w:color w:val="000000"/>
        </w:rPr>
        <w:t xml:space="preserve"> of the following type which does not have the facility to store the energy produced)</w:t>
      </w:r>
    </w:p>
    <w:p w14:paraId="2AC89679" w14:textId="77777777" w:rsidR="00B82A2F" w:rsidRDefault="00B82A2F">
      <w:pPr>
        <w:tabs>
          <w:tab w:val="left" w:pos="1442"/>
          <w:tab w:val="left" w:pos="3420"/>
        </w:tabs>
        <w:ind w:left="3420"/>
        <w:rPr>
          <w:rFonts w:ascii="Arial" w:hAnsi="Arial"/>
          <w:snapToGrid w:val="0"/>
          <w:color w:val="000000"/>
        </w:rPr>
      </w:pPr>
    </w:p>
    <w:p w14:paraId="6C415FB8"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Onshore wind</w:t>
      </w:r>
    </w:p>
    <w:p w14:paraId="230205CA"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Offshore wind</w:t>
      </w:r>
    </w:p>
    <w:p w14:paraId="1FA4D83F"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Solar</w:t>
      </w:r>
    </w:p>
    <w:p w14:paraId="1208B5C4"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Tidal</w:t>
      </w:r>
    </w:p>
    <w:p w14:paraId="7331E19D"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 xml:space="preserve">Wave </w:t>
      </w:r>
    </w:p>
    <w:p w14:paraId="5BA933D4" w14:textId="77777777" w:rsidR="007259F6" w:rsidRDefault="007259F6" w:rsidP="001B47F2">
      <w:pPr>
        <w:tabs>
          <w:tab w:val="left" w:pos="1442"/>
          <w:tab w:val="left" w:pos="3420"/>
        </w:tabs>
        <w:ind w:left="4140"/>
        <w:rPr>
          <w:rFonts w:ascii="Arial" w:hAnsi="Arial"/>
          <w:snapToGrid w:val="0"/>
          <w:color w:val="000000"/>
        </w:rPr>
      </w:pPr>
    </w:p>
    <w:p w14:paraId="05362629" w14:textId="77777777" w:rsidR="007259F6" w:rsidRPr="00053538" w:rsidRDefault="007259F6" w:rsidP="001B47F2">
      <w:pPr>
        <w:tabs>
          <w:tab w:val="left" w:pos="1442"/>
          <w:tab w:val="left" w:pos="3420"/>
        </w:tabs>
        <w:ind w:left="4140"/>
        <w:rPr>
          <w:rFonts w:ascii="Arial" w:hAnsi="Arial"/>
          <w:snapToGrid w:val="0"/>
          <w:color w:val="000000"/>
        </w:rPr>
      </w:pPr>
    </w:p>
    <w:p w14:paraId="096293B7" w14:textId="77777777" w:rsidR="00B82A2F" w:rsidRPr="00053538" w:rsidRDefault="00B82A2F">
      <w:pPr>
        <w:tabs>
          <w:tab w:val="left" w:pos="-1440"/>
          <w:tab w:val="left" w:pos="-720"/>
          <w:tab w:val="left" w:pos="0"/>
          <w:tab w:val="left" w:pos="851"/>
          <w:tab w:val="left" w:pos="1442"/>
          <w:tab w:val="left" w:pos="1701"/>
          <w:tab w:val="left" w:pos="3420"/>
        </w:tabs>
        <w:ind w:left="3420" w:hanging="540"/>
        <w:jc w:val="both"/>
        <w:rPr>
          <w:rFonts w:ascii="Arial" w:hAnsi="Arial"/>
          <w:color w:val="000000"/>
        </w:rPr>
      </w:pPr>
      <w:r w:rsidRPr="00053538">
        <w:rPr>
          <w:rFonts w:ascii="Arial" w:hAnsi="Arial"/>
          <w:color w:val="000000"/>
        </w:rPr>
        <w:t xml:space="preserve"> (</w:t>
      </w:r>
      <w:r w:rsidR="00AE7BE1" w:rsidRPr="00053538">
        <w:rPr>
          <w:rFonts w:ascii="Arial" w:hAnsi="Arial"/>
          <w:color w:val="000000"/>
        </w:rPr>
        <w:t>b</w:t>
      </w:r>
      <w:r w:rsidRPr="00053538">
        <w:rPr>
          <w:rFonts w:ascii="Arial" w:hAnsi="Arial"/>
          <w:color w:val="000000"/>
        </w:rPr>
        <w:t>)</w:t>
      </w:r>
      <w:r w:rsidRPr="00053538">
        <w:rPr>
          <w:rFonts w:ascii="Arial" w:hAnsi="Arial"/>
          <w:color w:val="000000"/>
        </w:rPr>
        <w:tab/>
        <w:t xml:space="preserve">In this Paragraph 4.1.3.9A, the following terms shall have the meanings ascribed to them in the </w:t>
      </w:r>
      <w:r w:rsidRPr="00053538">
        <w:rPr>
          <w:rFonts w:ascii="Arial" w:hAnsi="Arial"/>
          <w:b/>
          <w:color w:val="000000"/>
        </w:rPr>
        <w:t>Balancing and Settlement Code</w:t>
      </w:r>
      <w:r w:rsidRPr="00053538">
        <w:rPr>
          <w:rFonts w:ascii="Arial" w:hAnsi="Arial"/>
          <w:color w:val="000000"/>
        </w:rPr>
        <w:t>:-</w:t>
      </w:r>
    </w:p>
    <w:p w14:paraId="25C99C63" w14:textId="77777777" w:rsidR="00B82A2F" w:rsidRPr="00053538" w:rsidRDefault="00B82A2F">
      <w:pPr>
        <w:tabs>
          <w:tab w:val="left" w:pos="-1440"/>
          <w:tab w:val="left" w:pos="-720"/>
          <w:tab w:val="left" w:pos="0"/>
          <w:tab w:val="left" w:pos="851"/>
          <w:tab w:val="left" w:pos="1442"/>
          <w:tab w:val="left" w:pos="1701"/>
          <w:tab w:val="left" w:pos="3420"/>
        </w:tabs>
        <w:ind w:left="2880"/>
        <w:jc w:val="both"/>
        <w:rPr>
          <w:rFonts w:ascii="Arial" w:hAnsi="Arial"/>
          <w:color w:val="000000"/>
        </w:rPr>
      </w:pPr>
    </w:p>
    <w:p w14:paraId="428151B0"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“PXP</w:t>
      </w:r>
      <w:r w:rsidRPr="00053538">
        <w:rPr>
          <w:b/>
          <w:color w:val="000000"/>
          <w:vertAlign w:val="subscript"/>
        </w:rPr>
        <w:t>sj</w:t>
      </w:r>
      <w:r w:rsidRPr="00053538">
        <w:rPr>
          <w:b/>
          <w:color w:val="000000"/>
        </w:rPr>
        <w:t>”</w:t>
      </w:r>
    </w:p>
    <w:p w14:paraId="7627B0F7"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“QXP</w:t>
      </w:r>
      <w:r w:rsidRPr="00053538">
        <w:rPr>
          <w:b/>
          <w:color w:val="000000"/>
          <w:vertAlign w:val="subscript"/>
        </w:rPr>
        <w:t>sj</w:t>
      </w:r>
      <w:r w:rsidRPr="00053538">
        <w:rPr>
          <w:b/>
          <w:color w:val="000000"/>
        </w:rPr>
        <w:t>”</w:t>
      </w:r>
    </w:p>
    <w:p w14:paraId="6BBCE060" w14:textId="77777777" w:rsidR="00AE7BE1" w:rsidRPr="00053538" w:rsidRDefault="00AE7BE1" w:rsidP="00AE7BE1">
      <w:pPr>
        <w:ind w:left="2700" w:firstLine="720"/>
        <w:rPr>
          <w:color w:val="000000"/>
        </w:rPr>
      </w:pPr>
      <w:r w:rsidRPr="00053538">
        <w:rPr>
          <w:b/>
          <w:color w:val="000000"/>
        </w:rPr>
        <w:t>“SPD”</w:t>
      </w:r>
    </w:p>
    <w:p w14:paraId="47F8AB66" w14:textId="77777777" w:rsidR="00AE7BE1" w:rsidRPr="00053538" w:rsidRDefault="00AE7BE1" w:rsidP="00AE7BE1">
      <w:pPr>
        <w:ind w:left="3420"/>
        <w:rPr>
          <w:b/>
          <w:color w:val="000000"/>
        </w:rPr>
      </w:pPr>
      <w:r w:rsidRPr="00053538">
        <w:rPr>
          <w:b/>
          <w:color w:val="000000"/>
        </w:rPr>
        <w:lastRenderedPageBreak/>
        <w:t>“Market Index Data  Provider“</w:t>
      </w:r>
    </w:p>
    <w:p w14:paraId="29D450E2" w14:textId="77777777" w:rsidR="00B82A2F" w:rsidRPr="00053538" w:rsidRDefault="00B82A2F">
      <w:pPr>
        <w:tabs>
          <w:tab w:val="left" w:pos="-1440"/>
          <w:tab w:val="left" w:pos="-720"/>
          <w:tab w:val="left" w:pos="0"/>
          <w:tab w:val="left" w:pos="851"/>
          <w:tab w:val="left" w:pos="1442"/>
          <w:tab w:val="left" w:pos="1701"/>
          <w:tab w:val="left" w:pos="3402"/>
        </w:tabs>
        <w:jc w:val="both"/>
        <w:rPr>
          <w:rFonts w:ascii="Arial" w:hAnsi="Arial"/>
          <w:color w:val="000000"/>
        </w:rPr>
      </w:pPr>
    </w:p>
    <w:p w14:paraId="512FA5F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4.1.3.10</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no </w:t>
      </w:r>
      <w:r w:rsidRPr="00053538">
        <w:rPr>
          <w:rFonts w:ascii="Arial" w:hAnsi="Arial"/>
          <w:b/>
          <w:color w:val="000000"/>
        </w:rPr>
        <w:t>Holding Payment</w:t>
      </w:r>
      <w:r w:rsidRPr="00053538">
        <w:rPr>
          <w:rFonts w:ascii="Arial" w:hAnsi="Arial"/>
          <w:color w:val="000000"/>
        </w:rPr>
        <w:t xml:space="preserve"> or </w:t>
      </w:r>
      <w:r w:rsidRPr="00053538">
        <w:rPr>
          <w:rFonts w:ascii="Arial" w:hAnsi="Arial"/>
          <w:b/>
          <w:color w:val="000000"/>
        </w:rPr>
        <w:t>Response Energy Payment</w:t>
      </w:r>
      <w:r w:rsidRPr="00053538">
        <w:rPr>
          <w:rFonts w:ascii="Arial" w:hAnsi="Arial"/>
          <w:color w:val="000000"/>
        </w:rPr>
        <w:t xml:space="preserve"> shall be payable except in relation to periods in respect of which instructions have been issued by </w:t>
      </w:r>
      <w:r w:rsidRPr="00053538">
        <w:rPr>
          <w:rFonts w:ascii="Arial" w:hAnsi="Arial"/>
          <w:b/>
          <w:color w:val="000000"/>
        </w:rPr>
        <w:t>The Company</w:t>
      </w:r>
      <w:r w:rsidRPr="00053538">
        <w:rPr>
          <w:rFonts w:ascii="Arial" w:hAnsi="Arial"/>
          <w:color w:val="000000"/>
        </w:rPr>
        <w:t xml:space="preserve"> pursuant to this Paragraph 4.1.3.</w:t>
      </w:r>
    </w:p>
    <w:p w14:paraId="2C0014C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A2B15A1"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 xml:space="preserve">Interpretation of Tables – Levels of </w:t>
      </w:r>
      <w:r w:rsidRPr="00053538">
        <w:rPr>
          <w:rFonts w:ascii="Arial" w:hAnsi="Arial"/>
          <w:b/>
          <w:i/>
          <w:color w:val="000000"/>
        </w:rPr>
        <w:t>Response</w:t>
      </w:r>
    </w:p>
    <w:p w14:paraId="01E97F75" w14:textId="77777777" w:rsidR="00B82A2F" w:rsidRPr="00053538" w:rsidRDefault="00B82A2F">
      <w:pPr>
        <w:tabs>
          <w:tab w:val="left" w:pos="-1440"/>
          <w:tab w:val="left" w:pos="-720"/>
          <w:tab w:val="left" w:pos="0"/>
          <w:tab w:val="left" w:pos="851"/>
        </w:tabs>
        <w:ind w:left="2880" w:hanging="1440"/>
        <w:jc w:val="both"/>
        <w:rPr>
          <w:rFonts w:ascii="Arial" w:hAnsi="Arial"/>
          <w:color w:val="000000"/>
        </w:rPr>
      </w:pPr>
      <w:r w:rsidRPr="00053538">
        <w:rPr>
          <w:rFonts w:ascii="Arial" w:hAnsi="Arial"/>
          <w:color w:val="000000"/>
        </w:rPr>
        <w:t>4.1.3.11</w:t>
      </w:r>
      <w:r w:rsidRPr="00053538">
        <w:rPr>
          <w:rFonts w:ascii="Arial" w:hAnsi="Arial"/>
          <w:color w:val="000000"/>
        </w:rPr>
        <w:tab/>
        <w:t xml:space="preserve">The figures for </w:t>
      </w:r>
      <w:r w:rsidRPr="00053538">
        <w:rPr>
          <w:rFonts w:ascii="Arial" w:hAnsi="Arial"/>
          <w:b/>
          <w:color w:val="000000"/>
        </w:rPr>
        <w:t>Response</w:t>
      </w:r>
      <w:r w:rsidRPr="00053538">
        <w:rPr>
          <w:rFonts w:ascii="Arial" w:hAnsi="Arial"/>
          <w:color w:val="000000"/>
        </w:rPr>
        <w:t xml:space="preserve"> set out in the Frequency Response Capability Data tables and</w:t>
      </w:r>
      <w:r w:rsidRPr="00053538">
        <w:rPr>
          <w:rFonts w:ascii="Arial" w:hAnsi="Arial"/>
          <w:b/>
          <w:color w:val="000000"/>
        </w:rPr>
        <w:t xml:space="preserve"> </w:t>
      </w:r>
      <w:r w:rsidRPr="00053538">
        <w:rPr>
          <w:rFonts w:ascii="Arial" w:hAnsi="Arial"/>
          <w:color w:val="000000"/>
        </w:rPr>
        <w:t xml:space="preserve">Frequency Response Power Delivery Data tables in the </w:t>
      </w:r>
      <w:r w:rsidRPr="00053538">
        <w:rPr>
          <w:rFonts w:ascii="Arial" w:hAnsi="Arial"/>
          <w:b/>
          <w:color w:val="000000"/>
        </w:rPr>
        <w:t xml:space="preserve">Mandatory Services Agreements </w:t>
      </w:r>
      <w:r w:rsidRPr="00053538">
        <w:rPr>
          <w:rFonts w:ascii="Arial" w:hAnsi="Arial"/>
          <w:color w:val="000000"/>
        </w:rPr>
        <w:t xml:space="preserve">shall be given in relation to specific </w:t>
      </w:r>
      <w:r w:rsidRPr="00053538">
        <w:rPr>
          <w:rFonts w:ascii="Arial" w:hAnsi="Arial"/>
          <w:b/>
          <w:color w:val="000000"/>
        </w:rPr>
        <w:t>Frequency Deviations</w:t>
      </w:r>
      <w:r w:rsidRPr="00053538">
        <w:rPr>
          <w:rFonts w:ascii="Arial" w:hAnsi="Arial"/>
          <w:color w:val="000000"/>
        </w:rPr>
        <w:t xml:space="preserve"> and to specific levels of </w:t>
      </w:r>
      <w:r w:rsidRPr="00053538">
        <w:rPr>
          <w:rFonts w:ascii="Arial" w:hAnsi="Arial"/>
          <w:b/>
          <w:color w:val="000000"/>
        </w:rPr>
        <w:t>De-Load</w:t>
      </w:r>
      <w:r w:rsidRPr="00053538">
        <w:rPr>
          <w:rFonts w:ascii="Arial" w:hAnsi="Arial"/>
          <w:color w:val="000000"/>
        </w:rPr>
        <w:t xml:space="preserve"> for a </w:t>
      </w:r>
      <w:r w:rsidRPr="00053538">
        <w:rPr>
          <w:rFonts w:ascii="Arial" w:hAnsi="Arial"/>
          <w:b/>
          <w:color w:val="000000"/>
        </w:rPr>
        <w:t>BM Unit</w:t>
      </w:r>
      <w:r w:rsidRPr="00053538">
        <w:rPr>
          <w:rFonts w:ascii="Arial" w:hAnsi="Arial"/>
          <w:color w:val="000000"/>
        </w:rPr>
        <w:t>. Such tables shall, for the purposes of Paragraphs 4.1.3.7 and 4.1.3.9A(a), be construed in accordance with this Paragraph 4.1.3.11. Subject to Paragraphs 4.1.3.11(d) and (e):-</w:t>
      </w:r>
    </w:p>
    <w:p w14:paraId="75CB674B"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46A68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for a </w:t>
      </w:r>
      <w:r w:rsidRPr="00053538">
        <w:rPr>
          <w:rFonts w:ascii="Arial" w:hAnsi="Arial"/>
          <w:b/>
          <w:color w:val="000000"/>
        </w:rPr>
        <w:t>Frequency Deviation</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w:t>
      </w:r>
      <w:r w:rsidRPr="00053538">
        <w:rPr>
          <w:rFonts w:ascii="Arial" w:hAnsi="Arial"/>
          <w:b/>
          <w:color w:val="000000"/>
        </w:rPr>
        <w:t>Frequency Deviations</w:t>
      </w:r>
      <w:r w:rsidRPr="00053538">
        <w:rPr>
          <w:rFonts w:ascii="Arial" w:hAnsi="Arial"/>
          <w:color w:val="000000"/>
        </w:rPr>
        <w:t>;</w:t>
      </w:r>
    </w:p>
    <w:p w14:paraId="0C6E6FD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03C46D4F"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for a level of </w:t>
      </w:r>
      <w:r w:rsidRPr="00053538">
        <w:rPr>
          <w:rFonts w:ascii="Arial" w:hAnsi="Arial"/>
          <w:b/>
          <w:color w:val="000000"/>
        </w:rPr>
        <w:t>De-Load</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levels of </w:t>
      </w:r>
      <w:r w:rsidRPr="00053538">
        <w:rPr>
          <w:rFonts w:ascii="Arial" w:hAnsi="Arial"/>
          <w:b/>
          <w:color w:val="000000"/>
        </w:rPr>
        <w:t>De-Load</w:t>
      </w:r>
      <w:r w:rsidRPr="00053538">
        <w:rPr>
          <w:rFonts w:ascii="Arial" w:hAnsi="Arial"/>
          <w:color w:val="000000"/>
        </w:rPr>
        <w:t xml:space="preserve">.  For the avoidance of doubt, </w:t>
      </w:r>
      <w:r w:rsidRPr="00053538">
        <w:rPr>
          <w:rFonts w:ascii="Arial" w:hAnsi="Arial"/>
          <w:b/>
          <w:color w:val="000000"/>
        </w:rPr>
        <w:t>Frequency Sensitive Mode</w:t>
      </w:r>
      <w:r w:rsidRPr="00053538">
        <w:rPr>
          <w:rFonts w:ascii="Arial" w:hAnsi="Arial"/>
          <w:color w:val="000000"/>
        </w:rPr>
        <w:t xml:space="preserve"> shall not be instructed for any </w:t>
      </w:r>
      <w:r w:rsidRPr="00053538">
        <w:rPr>
          <w:rFonts w:ascii="Arial" w:hAnsi="Arial"/>
          <w:b/>
          <w:color w:val="000000"/>
        </w:rPr>
        <w:t>De-Load</w:t>
      </w:r>
      <w:r w:rsidRPr="00053538">
        <w:rPr>
          <w:rFonts w:ascii="Arial" w:hAnsi="Arial"/>
          <w:color w:val="000000"/>
        </w:rPr>
        <w:t xml:space="preserve"> greater than the maximum level of </w:t>
      </w:r>
      <w:r w:rsidRPr="00053538">
        <w:rPr>
          <w:rFonts w:ascii="Arial" w:hAnsi="Arial"/>
          <w:b/>
          <w:color w:val="000000"/>
        </w:rPr>
        <w:t>De-Load</w:t>
      </w:r>
      <w:r w:rsidRPr="00053538">
        <w:rPr>
          <w:rFonts w:ascii="Arial" w:hAnsi="Arial"/>
          <w:color w:val="000000"/>
        </w:rPr>
        <w:t xml:space="preserve"> given in the relevant Frequency Response Capability Data table;</w:t>
      </w:r>
    </w:p>
    <w:p w14:paraId="21A23503"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66D8683D" w14:textId="77777777" w:rsidR="00B82A2F" w:rsidRPr="00053538" w:rsidRDefault="00B82A2F">
      <w:pPr>
        <w:pStyle w:val="BodyTextIndent2"/>
        <w:tabs>
          <w:tab w:val="clear" w:pos="1478"/>
          <w:tab w:val="clear" w:pos="252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r>
      <w:r w:rsidRPr="00053538">
        <w:rPr>
          <w:rFonts w:ascii="Arial" w:hAnsi="Arial"/>
          <w:color w:val="000000"/>
        </w:rPr>
        <w:tab/>
      </w:r>
      <w:r w:rsidRPr="00053538">
        <w:rPr>
          <w:rFonts w:ascii="Arial" w:hAnsi="Arial"/>
          <w:color w:val="000000"/>
        </w:rPr>
        <w:tab/>
        <w:t xml:space="preserve">in respect of any time in relation to which both Paragraphs 4.1.3.11(a) and (b) apply, the level of </w:t>
      </w:r>
      <w:r w:rsidRPr="00053538">
        <w:rPr>
          <w:rFonts w:ascii="Arial" w:hAnsi="Arial"/>
          <w:b/>
          <w:color w:val="000000"/>
        </w:rPr>
        <w:t>Response</w:t>
      </w:r>
      <w:r w:rsidRPr="00053538">
        <w:rPr>
          <w:rFonts w:ascii="Arial" w:hAnsi="Arial"/>
          <w:color w:val="000000"/>
        </w:rPr>
        <w:t xml:space="preserve"> shall be calculated by dual linear interpolation from the figures specified in the table in respect of </w:t>
      </w:r>
      <w:r w:rsidRPr="00053538">
        <w:rPr>
          <w:rFonts w:ascii="Arial" w:hAnsi="Arial"/>
          <w:b/>
          <w:color w:val="000000"/>
        </w:rPr>
        <w:t>Frequency Deviations</w:t>
      </w:r>
      <w:r w:rsidRPr="00053538">
        <w:rPr>
          <w:rFonts w:ascii="Arial" w:hAnsi="Arial"/>
          <w:color w:val="000000"/>
        </w:rPr>
        <w:t xml:space="preserve"> and in respect of levels of </w:t>
      </w:r>
      <w:r w:rsidRPr="00053538">
        <w:rPr>
          <w:rFonts w:ascii="Arial" w:hAnsi="Arial"/>
          <w:b/>
          <w:color w:val="000000"/>
        </w:rPr>
        <w:t>De-Load</w:t>
      </w:r>
      <w:r w:rsidRPr="00053538">
        <w:rPr>
          <w:rFonts w:ascii="Arial" w:hAnsi="Arial"/>
          <w:color w:val="000000"/>
        </w:rPr>
        <w:t>;</w:t>
      </w:r>
    </w:p>
    <w:p w14:paraId="1723D630" w14:textId="77777777" w:rsidR="00B82A2F" w:rsidRPr="00053538" w:rsidRDefault="00B82A2F">
      <w:pPr>
        <w:pStyle w:val="BodyTextIndent2"/>
        <w:tabs>
          <w:tab w:val="left" w:pos="851"/>
          <w:tab w:val="left" w:pos="1701"/>
          <w:tab w:val="left" w:pos="2552"/>
          <w:tab w:val="left" w:pos="3402"/>
        </w:tabs>
        <w:ind w:left="0" w:firstLine="0"/>
        <w:rPr>
          <w:rFonts w:ascii="Arial" w:hAnsi="Arial"/>
          <w:color w:val="000000"/>
        </w:rPr>
      </w:pPr>
    </w:p>
    <w:p w14:paraId="54DCA3BD" w14:textId="77777777" w:rsidR="00B82A2F" w:rsidRPr="00053538" w:rsidRDefault="00B82A2F">
      <w:pPr>
        <w:pStyle w:val="BodyTextIndent2"/>
        <w:tabs>
          <w:tab w:val="clear" w:pos="2520"/>
          <w:tab w:val="clear" w:pos="3240"/>
          <w:tab w:val="clear" w:pos="3603"/>
          <w:tab w:val="left" w:pos="851"/>
          <w:tab w:val="left" w:pos="1701"/>
          <w:tab w:val="left" w:pos="2552"/>
          <w:tab w:val="left" w:pos="3600"/>
        </w:tabs>
        <w:ind w:left="1920" w:firstLine="0"/>
        <w:rPr>
          <w:rFonts w:ascii="Arial" w:hAnsi="Arial"/>
          <w:color w:val="000000"/>
        </w:rPr>
      </w:pPr>
      <w:r w:rsidRPr="00053538">
        <w:rPr>
          <w:rFonts w:ascii="Arial" w:hAnsi="Arial"/>
          <w:color w:val="000000"/>
        </w:rPr>
        <w:tab/>
      </w:r>
      <w:r w:rsidRPr="00053538">
        <w:rPr>
          <w:rFonts w:ascii="Arial" w:hAnsi="Arial"/>
          <w:color w:val="000000"/>
        </w:rPr>
        <w:tab/>
        <w:t>and</w:t>
      </w:r>
    </w:p>
    <w:p w14:paraId="2F825B42" w14:textId="77777777" w:rsidR="00B82A2F" w:rsidRPr="00053538" w:rsidRDefault="00B82A2F">
      <w:pPr>
        <w:pStyle w:val="BodyTextIndent2"/>
        <w:tabs>
          <w:tab w:val="left" w:pos="851"/>
          <w:tab w:val="left" w:pos="1701"/>
          <w:tab w:val="left" w:pos="2552"/>
          <w:tab w:val="left" w:pos="3402"/>
        </w:tabs>
        <w:ind w:left="1080" w:firstLine="0"/>
        <w:rPr>
          <w:rFonts w:ascii="Arial" w:hAnsi="Arial"/>
          <w:color w:val="000000"/>
        </w:rPr>
      </w:pPr>
    </w:p>
    <w:p w14:paraId="36F3C566"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for any </w:t>
      </w:r>
      <w:r w:rsidRPr="00053538">
        <w:rPr>
          <w:rFonts w:ascii="Arial" w:hAnsi="Arial"/>
          <w:b/>
          <w:color w:val="000000"/>
        </w:rPr>
        <w:t>Frequency Deviation</w:t>
      </w:r>
      <w:r w:rsidRPr="00053538">
        <w:rPr>
          <w:rFonts w:ascii="Arial" w:hAnsi="Arial"/>
          <w:color w:val="000000"/>
        </w:rPr>
        <w:t xml:space="preserve"> greater than the greatest </w:t>
      </w:r>
      <w:r w:rsidRPr="00053538">
        <w:rPr>
          <w:rFonts w:ascii="Arial" w:hAnsi="Arial"/>
          <w:b/>
          <w:color w:val="000000"/>
        </w:rPr>
        <w:t>Frequency Deviation</w:t>
      </w:r>
      <w:r w:rsidRPr="00053538">
        <w:rPr>
          <w:rFonts w:ascii="Arial" w:hAnsi="Arial"/>
          <w:color w:val="000000"/>
        </w:rPr>
        <w:t xml:space="preserve"> given in a table (whether positive or negative), the level of </w:t>
      </w:r>
      <w:r w:rsidRPr="00053538">
        <w:rPr>
          <w:rFonts w:ascii="Arial" w:hAnsi="Arial"/>
          <w:b/>
          <w:color w:val="000000"/>
        </w:rPr>
        <w:t xml:space="preserve">Response </w:t>
      </w:r>
      <w:r w:rsidRPr="00053538">
        <w:rPr>
          <w:rFonts w:ascii="Arial" w:hAnsi="Arial"/>
          <w:color w:val="000000"/>
        </w:rPr>
        <w:t xml:space="preserve"> shall be </w:t>
      </w:r>
      <w:r w:rsidRPr="00053538">
        <w:rPr>
          <w:rFonts w:ascii="Arial" w:hAnsi="Arial"/>
          <w:color w:val="000000"/>
        </w:rPr>
        <w:lastRenderedPageBreak/>
        <w:t xml:space="preserve">calculated by reference to the greatest </w:t>
      </w:r>
      <w:r w:rsidRPr="00053538">
        <w:rPr>
          <w:rFonts w:ascii="Arial" w:hAnsi="Arial"/>
          <w:b/>
          <w:color w:val="000000"/>
        </w:rPr>
        <w:t>Frequency Deviation</w:t>
      </w:r>
      <w:r w:rsidRPr="00053538">
        <w:rPr>
          <w:rFonts w:ascii="Arial" w:hAnsi="Arial"/>
          <w:color w:val="000000"/>
        </w:rPr>
        <w:t xml:space="preserve"> (positive or negative, as the case may be) given in that table; and</w:t>
      </w:r>
    </w:p>
    <w:p w14:paraId="40E8AC67" w14:textId="77777777" w:rsidR="00B82A2F" w:rsidRPr="00053538" w:rsidRDefault="00B82A2F">
      <w:pPr>
        <w:pStyle w:val="BodyTextIndent2"/>
        <w:tabs>
          <w:tab w:val="left" w:pos="851"/>
          <w:tab w:val="left" w:pos="1701"/>
          <w:tab w:val="left" w:pos="2880"/>
        </w:tabs>
        <w:ind w:left="3600" w:hanging="3600"/>
        <w:rPr>
          <w:rFonts w:ascii="Arial" w:hAnsi="Arial"/>
          <w:color w:val="000000"/>
        </w:rPr>
      </w:pPr>
    </w:p>
    <w:p w14:paraId="392AB6CC"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calculating levels of </w:t>
      </w:r>
      <w:r w:rsidRPr="00053538">
        <w:rPr>
          <w:rFonts w:ascii="Arial" w:hAnsi="Arial"/>
          <w:b/>
          <w:color w:val="000000"/>
        </w:rPr>
        <w:t>Response</w:t>
      </w:r>
      <w:r w:rsidRPr="00053538">
        <w:rPr>
          <w:rFonts w:ascii="Arial" w:hAnsi="Arial"/>
          <w:color w:val="000000"/>
        </w:rPr>
        <w:t xml:space="preserve"> </w:t>
      </w:r>
      <w:r w:rsidRPr="00053538">
        <w:rPr>
          <w:rFonts w:ascii="Arial" w:hAnsi="Arial"/>
          <w:b/>
          <w:color w:val="000000"/>
        </w:rPr>
        <w:t xml:space="preserve"> </w:t>
      </w:r>
      <w:r w:rsidRPr="00053538">
        <w:rPr>
          <w:rFonts w:ascii="Arial" w:hAnsi="Arial"/>
          <w:color w:val="000000"/>
        </w:rPr>
        <w:t>in respect of</w:t>
      </w:r>
      <w:r w:rsidRPr="00053538">
        <w:rPr>
          <w:rFonts w:ascii="Arial" w:hAnsi="Arial"/>
          <w:b/>
          <w:color w:val="000000"/>
        </w:rPr>
        <w:t xml:space="preserve"> Frequency Deviations </w:t>
      </w:r>
      <w:r w:rsidRPr="00053538">
        <w:rPr>
          <w:rFonts w:ascii="Arial" w:hAnsi="Arial"/>
          <w:color w:val="000000"/>
        </w:rPr>
        <w:t xml:space="preserve">lower than those specified in a table, the relevant table(s) shall be deemed to specify a level of zero </w:t>
      </w:r>
      <w:r w:rsidRPr="00053538">
        <w:rPr>
          <w:rFonts w:ascii="Arial" w:hAnsi="Arial"/>
          <w:b/>
          <w:color w:val="000000"/>
        </w:rPr>
        <w:t>Response</w:t>
      </w:r>
      <w:r w:rsidRPr="00053538">
        <w:rPr>
          <w:rFonts w:ascii="Arial" w:hAnsi="Arial"/>
          <w:color w:val="000000"/>
        </w:rPr>
        <w:t xml:space="preserve"> for a </w:t>
      </w:r>
      <w:r w:rsidRPr="00053538">
        <w:rPr>
          <w:rFonts w:ascii="Arial" w:hAnsi="Arial"/>
          <w:b/>
          <w:color w:val="000000"/>
        </w:rPr>
        <w:t>Frequency Deviation</w:t>
      </w:r>
      <w:r w:rsidRPr="00053538">
        <w:rPr>
          <w:rFonts w:ascii="Arial" w:hAnsi="Arial"/>
          <w:color w:val="000000"/>
        </w:rPr>
        <w:t xml:space="preserve"> of zero.</w:t>
      </w:r>
    </w:p>
    <w:p w14:paraId="36B37F9C" w14:textId="77777777" w:rsidR="00B82A2F" w:rsidRPr="00053538" w:rsidRDefault="00B82A2F">
      <w:pPr>
        <w:pStyle w:val="BodyTextIndent2"/>
        <w:tabs>
          <w:tab w:val="left" w:pos="851"/>
          <w:tab w:val="left" w:pos="1701"/>
          <w:tab w:val="left" w:pos="2880"/>
          <w:tab w:val="left" w:pos="3402"/>
        </w:tabs>
        <w:ind w:left="1701" w:firstLine="0"/>
        <w:rPr>
          <w:rFonts w:ascii="Arial" w:hAnsi="Arial"/>
          <w:color w:val="000000"/>
        </w:rPr>
      </w:pPr>
      <w:r w:rsidRPr="00053538">
        <w:rPr>
          <w:rFonts w:ascii="Arial" w:hAnsi="Arial"/>
          <w:color w:val="000000"/>
        </w:rPr>
        <w:tab/>
      </w:r>
      <w:r w:rsidRPr="00053538">
        <w:rPr>
          <w:rFonts w:ascii="Arial" w:hAnsi="Arial"/>
          <w:color w:val="000000"/>
        </w:rPr>
        <w:tab/>
      </w:r>
    </w:p>
    <w:p w14:paraId="1F3352CC" w14:textId="77777777" w:rsidR="00B82A2F" w:rsidRPr="00053538" w:rsidRDefault="00B82A2F">
      <w:pPr>
        <w:pStyle w:val="BodyTextIndent2"/>
        <w:tabs>
          <w:tab w:val="left" w:pos="851"/>
          <w:tab w:val="left" w:pos="1701"/>
          <w:tab w:val="left" w:pos="2880"/>
          <w:tab w:val="left" w:pos="3402"/>
        </w:tabs>
        <w:ind w:left="1701" w:firstLine="0"/>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Interpretation of Tables – Levels of Holding Payment</w:t>
      </w:r>
    </w:p>
    <w:p w14:paraId="0EFC2EC2"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4.1.3.12</w:t>
      </w:r>
      <w:r w:rsidRPr="00053538">
        <w:rPr>
          <w:rFonts w:ascii="Arial" w:hAnsi="Arial"/>
          <w:color w:val="000000"/>
        </w:rPr>
        <w:tab/>
        <w:t xml:space="preserve">The Frequency Response Summary Data table in the </w:t>
      </w:r>
      <w:r w:rsidRPr="00053538">
        <w:rPr>
          <w:rFonts w:ascii="Arial" w:hAnsi="Arial"/>
          <w:b/>
          <w:color w:val="000000"/>
        </w:rPr>
        <w:t>Mandatory Services Agreement</w:t>
      </w:r>
      <w:r w:rsidRPr="00053538">
        <w:rPr>
          <w:rFonts w:ascii="Arial" w:hAnsi="Arial"/>
          <w:color w:val="000000"/>
        </w:rPr>
        <w:t xml:space="preserve"> shall set out figures in respect of given levels of </w:t>
      </w:r>
      <w:r w:rsidRPr="00053538">
        <w:rPr>
          <w:rFonts w:ascii="Arial" w:hAnsi="Arial"/>
          <w:b/>
          <w:color w:val="000000"/>
        </w:rPr>
        <w:t>De-Load</w:t>
      </w:r>
      <w:r w:rsidRPr="00053538">
        <w:rPr>
          <w:rFonts w:ascii="Arial" w:hAnsi="Arial"/>
          <w:color w:val="000000"/>
        </w:rPr>
        <w:t xml:space="preserve"> for the purposes of calculating payment in accordance with the formulae in Paragraph 4.1.3.9.  Where the level of </w:t>
      </w:r>
      <w:r w:rsidRPr="00053538">
        <w:rPr>
          <w:rFonts w:ascii="Arial" w:hAnsi="Arial"/>
          <w:b/>
          <w:color w:val="000000"/>
        </w:rPr>
        <w:t>De-Load</w:t>
      </w:r>
      <w:r w:rsidRPr="00053538">
        <w:rPr>
          <w:rFonts w:ascii="Arial" w:hAnsi="Arial"/>
          <w:color w:val="000000"/>
        </w:rPr>
        <w:t xml:space="preserve"> of the </w:t>
      </w:r>
      <w:r w:rsidRPr="00053538">
        <w:rPr>
          <w:rFonts w:ascii="Arial" w:hAnsi="Arial"/>
          <w:b/>
          <w:color w:val="000000"/>
        </w:rPr>
        <w:t>BM Unit</w:t>
      </w:r>
      <w:r w:rsidRPr="00053538">
        <w:rPr>
          <w:rFonts w:ascii="Arial" w:hAnsi="Arial"/>
          <w:color w:val="000000"/>
        </w:rPr>
        <w:t xml:space="preserve"> is other than one of the levels given in such table, then, the figure for P</w:t>
      </w:r>
      <w:r w:rsidRPr="00053538">
        <w:rPr>
          <w:rFonts w:ascii="Arial" w:hAnsi="Arial"/>
          <w:color w:val="000000"/>
          <w:vertAlign w:val="subscript"/>
        </w:rPr>
        <w:t>MW</w:t>
      </w:r>
      <w:r w:rsidRPr="00053538">
        <w:rPr>
          <w:rFonts w:ascii="Arial" w:hAnsi="Arial"/>
          <w:color w:val="000000"/>
        </w:rPr>
        <w:t>, S</w:t>
      </w:r>
      <w:r w:rsidRPr="00053538">
        <w:rPr>
          <w:rFonts w:ascii="Arial" w:hAnsi="Arial"/>
          <w:color w:val="000000"/>
          <w:vertAlign w:val="subscript"/>
        </w:rPr>
        <w:t>MW</w:t>
      </w:r>
      <w:r w:rsidRPr="00053538">
        <w:rPr>
          <w:rFonts w:ascii="Arial" w:hAnsi="Arial"/>
          <w:color w:val="000000"/>
        </w:rPr>
        <w:t xml:space="preserve"> or H</w:t>
      </w:r>
      <w:r w:rsidRPr="00053538">
        <w:rPr>
          <w:rFonts w:ascii="Arial" w:hAnsi="Arial"/>
          <w:color w:val="000000"/>
          <w:vertAlign w:val="subscript"/>
        </w:rPr>
        <w:t>MW</w:t>
      </w:r>
      <w:r w:rsidRPr="00053538">
        <w:rPr>
          <w:rFonts w:ascii="Arial" w:hAnsi="Arial"/>
          <w:color w:val="000000"/>
        </w:rPr>
        <w:t xml:space="preserve"> as the case may be, shall be calculated by linear interpolation from the figures in such table in respect of levels of </w:t>
      </w:r>
      <w:r w:rsidRPr="00053538">
        <w:rPr>
          <w:rFonts w:ascii="Arial" w:hAnsi="Arial"/>
          <w:b/>
          <w:color w:val="000000"/>
        </w:rPr>
        <w:t>De-Load</w:t>
      </w:r>
      <w:r w:rsidRPr="00053538">
        <w:rPr>
          <w:rFonts w:ascii="Arial" w:hAnsi="Arial"/>
          <w:color w:val="000000"/>
        </w:rPr>
        <w:t>.</w:t>
      </w:r>
    </w:p>
    <w:p w14:paraId="7B9A895C" w14:textId="77777777" w:rsidR="00B82A2F" w:rsidRPr="00053538" w:rsidRDefault="00B82A2F">
      <w:pPr>
        <w:tabs>
          <w:tab w:val="left" w:pos="-1440"/>
          <w:tab w:val="left" w:pos="-720"/>
          <w:tab w:val="left" w:pos="0"/>
          <w:tab w:val="left" w:pos="851"/>
          <w:tab w:val="left" w:pos="1701"/>
          <w:tab w:val="left" w:pos="2552"/>
          <w:tab w:val="left" w:pos="3402"/>
        </w:tabs>
        <w:ind w:left="1440"/>
        <w:jc w:val="both"/>
        <w:rPr>
          <w:rFonts w:ascii="Arial" w:hAnsi="Arial"/>
          <w:color w:val="000000"/>
        </w:rPr>
      </w:pPr>
    </w:p>
    <w:p w14:paraId="72949A29"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b/>
          <w:i/>
          <w:color w:val="000000"/>
        </w:rPr>
        <w:t>User’s</w:t>
      </w:r>
      <w:r w:rsidRPr="00053538">
        <w:rPr>
          <w:rFonts w:ascii="Arial" w:hAnsi="Arial"/>
          <w:i/>
          <w:color w:val="000000"/>
        </w:rPr>
        <w:t xml:space="preserve"> submission of </w:t>
      </w:r>
      <w:r w:rsidRPr="00053538">
        <w:rPr>
          <w:rFonts w:ascii="Arial" w:hAnsi="Arial"/>
          <w:b/>
          <w:bCs/>
          <w:i/>
          <w:color w:val="000000"/>
        </w:rPr>
        <w:t>Holding Payment</w:t>
      </w:r>
      <w:r w:rsidRPr="00053538">
        <w:rPr>
          <w:rFonts w:ascii="Arial" w:hAnsi="Arial"/>
          <w:i/>
          <w:color w:val="000000"/>
        </w:rPr>
        <w:t xml:space="preserve"> Rates</w:t>
      </w:r>
    </w:p>
    <w:p w14:paraId="49EB0DF5" w14:textId="77777777" w:rsidR="00B82A2F" w:rsidRPr="00053538" w:rsidRDefault="00B82A2F">
      <w:pPr>
        <w:tabs>
          <w:tab w:val="left" w:pos="-1440"/>
          <w:tab w:val="left" w:pos="-720"/>
          <w:tab w:val="left" w:pos="0"/>
          <w:tab w:val="left" w:pos="851"/>
          <w:tab w:val="left" w:pos="1701"/>
          <w:tab w:val="left" w:pos="3402"/>
        </w:tabs>
        <w:ind w:left="2880" w:hanging="1440"/>
        <w:jc w:val="both"/>
        <w:rPr>
          <w:color w:val="000000"/>
        </w:rPr>
      </w:pPr>
      <w:r w:rsidRPr="00053538">
        <w:rPr>
          <w:rFonts w:ascii="Arial" w:hAnsi="Arial"/>
          <w:color w:val="000000"/>
        </w:rPr>
        <w:tab/>
        <w:t>4.1.3.13</w:t>
      </w:r>
      <w:r w:rsidRPr="00053538">
        <w:rPr>
          <w:rFonts w:ascii="Arial" w:hAnsi="Arial"/>
          <w:color w:val="000000"/>
        </w:rPr>
        <w:tab/>
      </w:r>
      <w:r w:rsidRPr="00053538">
        <w:rPr>
          <w:rFonts w:ascii="Arial" w:hAnsi="Arial" w:cs="Arial"/>
          <w:color w:val="000000"/>
        </w:rPr>
        <w:t xml:space="preserve">The following terms shall apply to determine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used in the calculation of </w:t>
      </w:r>
      <w:r w:rsidRPr="00053538">
        <w:rPr>
          <w:rFonts w:ascii="Arial" w:hAnsi="Arial" w:cs="Arial"/>
          <w:b/>
          <w:color w:val="000000"/>
        </w:rPr>
        <w:t>Holding Payments</w:t>
      </w:r>
      <w:r w:rsidRPr="00053538">
        <w:rPr>
          <w:rFonts w:ascii="Arial" w:hAnsi="Arial" w:cs="Arial"/>
          <w:color w:val="000000"/>
        </w:rPr>
        <w:t xml:space="preserve"> in accordance with Paragraph 4.1.3.9 which shall apply in respect of the provision of </w:t>
      </w:r>
      <w:r w:rsidRPr="00053538">
        <w:rPr>
          <w:rFonts w:ascii="Arial" w:hAnsi="Arial" w:cs="Arial"/>
          <w:b/>
          <w:color w:val="000000"/>
        </w:rPr>
        <w:t>Mode A Frequency Response</w:t>
      </w:r>
      <w:r w:rsidRPr="00053538">
        <w:rPr>
          <w:rFonts w:ascii="Arial" w:hAnsi="Arial" w:cs="Arial"/>
          <w:color w:val="000000"/>
        </w:rPr>
        <w:t xml:space="preserve"> by the </w:t>
      </w:r>
      <w:r w:rsidRPr="00053538">
        <w:rPr>
          <w:rFonts w:ascii="Arial" w:hAnsi="Arial" w:cs="Arial"/>
          <w:b/>
          <w:color w:val="000000"/>
        </w:rPr>
        <w:t>User</w:t>
      </w:r>
      <w:r w:rsidRPr="00053538">
        <w:rPr>
          <w:rFonts w:ascii="Arial" w:hAnsi="Arial" w:cs="Arial"/>
          <w:color w:val="000000"/>
        </w:rPr>
        <w:t xml:space="preserve"> to </w:t>
      </w:r>
      <w:r w:rsidRPr="00053538">
        <w:rPr>
          <w:rFonts w:ascii="Arial" w:hAnsi="Arial"/>
          <w:b/>
          <w:color w:val="000000"/>
        </w:rPr>
        <w:t>The Company</w:t>
      </w:r>
      <w:r w:rsidRPr="00053538">
        <w:rPr>
          <w:rFonts w:ascii="Arial" w:hAnsi="Arial" w:cs="Arial"/>
          <w:color w:val="000000"/>
        </w:rPr>
        <w:t xml:space="preserve"> from one or more </w:t>
      </w:r>
      <w:r w:rsidRPr="00053538">
        <w:rPr>
          <w:rFonts w:ascii="Arial" w:hAnsi="Arial" w:cs="Arial"/>
          <w:b/>
          <w:color w:val="000000"/>
        </w:rPr>
        <w:t>BM Units</w:t>
      </w:r>
      <w:r w:rsidRPr="00053538">
        <w:rPr>
          <w:rFonts w:ascii="Arial" w:hAnsi="Arial" w:cs="Arial"/>
          <w:color w:val="000000"/>
        </w:rPr>
        <w:t xml:space="preserve"> in a calendar month (and, for the purposes thereof, all dates specified in this Paragraph 4.1.3.13 unless stated otherwise refer to the immediately preceding calendar month):-</w:t>
      </w:r>
      <w:r w:rsidRPr="00053538">
        <w:rPr>
          <w:color w:val="000000"/>
        </w:rPr>
        <w:t xml:space="preserve"> </w:t>
      </w:r>
    </w:p>
    <w:p w14:paraId="59833B9B"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s="Arial"/>
          <w:color w:val="000000"/>
        </w:rPr>
      </w:pPr>
    </w:p>
    <w:p w14:paraId="1A928DB7"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(a)</w:t>
      </w:r>
      <w:r w:rsidRPr="00053538">
        <w:rPr>
          <w:rFonts w:ascii="Arial" w:hAnsi="Arial" w:cs="Arial"/>
          <w:color w:val="000000"/>
        </w:rPr>
        <w:tab/>
      </w:r>
      <w:r w:rsidRPr="00053538">
        <w:rPr>
          <w:rFonts w:ascii="Arial" w:hAnsi="Arial" w:cs="Arial"/>
          <w:color w:val="000000"/>
        </w:rPr>
        <w:tab/>
        <w:t xml:space="preserve">By the fifth </w:t>
      </w:r>
      <w:r w:rsidRPr="00053538">
        <w:rPr>
          <w:rFonts w:ascii="Arial" w:hAnsi="Arial" w:cs="Arial"/>
          <w:b/>
          <w:color w:val="000000"/>
        </w:rPr>
        <w:t>Business Day</w:t>
      </w:r>
      <w:r w:rsidRPr="00053538">
        <w:rPr>
          <w:rFonts w:ascii="Arial" w:hAnsi="Arial" w:cs="Arial"/>
          <w:color w:val="000000"/>
        </w:rPr>
        <w:t xml:space="preserve"> of the calendar month, </w:t>
      </w:r>
      <w:r w:rsidRPr="00053538">
        <w:rPr>
          <w:rFonts w:ascii="Arial" w:hAnsi="Arial"/>
          <w:b/>
          <w:color w:val="000000"/>
        </w:rPr>
        <w:t>The Company</w:t>
      </w:r>
      <w:r w:rsidRPr="00053538">
        <w:rPr>
          <w:rFonts w:ascii="Arial" w:hAnsi="Arial" w:cs="Arial"/>
          <w:color w:val="000000"/>
        </w:rPr>
        <w:t xml:space="preserve"> shall publish on its web-site information relating to </w:t>
      </w:r>
      <w:r w:rsidRPr="00053538">
        <w:rPr>
          <w:rFonts w:ascii="Arial" w:hAnsi="Arial"/>
          <w:b/>
          <w:color w:val="000000"/>
        </w:rPr>
        <w:t>The Company</w:t>
      </w:r>
      <w:r w:rsidRPr="00053538">
        <w:rPr>
          <w:rFonts w:ascii="Arial" w:hAnsi="Arial" w:cs="Arial"/>
          <w:b/>
          <w:bCs/>
          <w:color w:val="000000"/>
        </w:rPr>
        <w:t>’s</w:t>
      </w:r>
      <w:r w:rsidRPr="00053538">
        <w:rPr>
          <w:rFonts w:ascii="Arial" w:hAnsi="Arial" w:cs="Arial"/>
          <w:color w:val="000000"/>
        </w:rPr>
        <w:t xml:space="preserve"> requirement for </w:t>
      </w:r>
      <w:r w:rsidRPr="00053538">
        <w:rPr>
          <w:rFonts w:ascii="Arial" w:hAnsi="Arial" w:cs="Arial"/>
          <w:b/>
          <w:color w:val="000000"/>
        </w:rPr>
        <w:t>Mode A Frequency Response</w:t>
      </w:r>
      <w:r w:rsidRPr="00053538">
        <w:rPr>
          <w:rFonts w:ascii="Arial" w:hAnsi="Arial" w:cs="Arial"/>
          <w:color w:val="000000"/>
        </w:rPr>
        <w:t xml:space="preserve"> (in MW) in the next following calendar month.</w:t>
      </w:r>
    </w:p>
    <w:p w14:paraId="0353683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31D2E64B"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r>
      <w:r w:rsidRPr="00053538">
        <w:rPr>
          <w:rFonts w:ascii="Arial" w:hAnsi="Arial" w:cs="Arial"/>
          <w:color w:val="000000"/>
        </w:rPr>
        <w:tab/>
        <w:t xml:space="preserve">By the fifteenth </w:t>
      </w:r>
      <w:r w:rsidRPr="00053538">
        <w:rPr>
          <w:rFonts w:ascii="Arial" w:hAnsi="Arial" w:cs="Arial"/>
          <w:b/>
          <w:color w:val="000000"/>
        </w:rPr>
        <w:t>Business Day</w:t>
      </w:r>
      <w:r w:rsidRPr="00053538">
        <w:rPr>
          <w:rFonts w:ascii="Arial" w:hAnsi="Arial" w:cs="Arial"/>
          <w:color w:val="000000"/>
        </w:rPr>
        <w:t xml:space="preserve"> of the calendar month, the </w:t>
      </w:r>
      <w:r w:rsidRPr="00053538">
        <w:rPr>
          <w:rFonts w:ascii="Arial" w:hAnsi="Arial" w:cs="Arial"/>
          <w:b/>
          <w:color w:val="000000"/>
        </w:rPr>
        <w:t xml:space="preserve">User </w:t>
      </w:r>
      <w:r w:rsidRPr="00053538">
        <w:rPr>
          <w:rFonts w:ascii="Arial" w:hAnsi="Arial" w:cs="Arial"/>
          <w:color w:val="000000"/>
        </w:rPr>
        <w:t xml:space="preserve">may in relation to any of its </w:t>
      </w:r>
      <w:r w:rsidRPr="00053538">
        <w:rPr>
          <w:rFonts w:ascii="Arial" w:hAnsi="Arial" w:cs="Arial"/>
          <w:b/>
          <w:color w:val="000000"/>
        </w:rPr>
        <w:t>BM Units</w:t>
      </w:r>
      <w:r w:rsidRPr="00053538">
        <w:rPr>
          <w:rFonts w:ascii="Arial" w:hAnsi="Arial" w:cs="Arial"/>
          <w:color w:val="000000"/>
        </w:rPr>
        <w:t xml:space="preserve"> identified in a </w:t>
      </w:r>
      <w:r w:rsidRPr="00053538">
        <w:rPr>
          <w:rFonts w:ascii="Arial" w:hAnsi="Arial" w:cs="Arial"/>
          <w:b/>
          <w:color w:val="000000"/>
        </w:rPr>
        <w:t>Mandatory Services Agreement</w:t>
      </w:r>
      <w:r w:rsidRPr="00053538">
        <w:rPr>
          <w:rFonts w:ascii="Arial" w:hAnsi="Arial" w:cs="Arial"/>
          <w:color w:val="000000"/>
        </w:rPr>
        <w:t xml:space="preserve"> to which the </w:t>
      </w:r>
      <w:r w:rsidRPr="00053538">
        <w:rPr>
          <w:rFonts w:ascii="Arial" w:hAnsi="Arial" w:cs="Arial"/>
          <w:b/>
          <w:color w:val="000000"/>
        </w:rPr>
        <w:t>User</w:t>
      </w:r>
      <w:r w:rsidRPr="00053538">
        <w:rPr>
          <w:rFonts w:ascii="Arial" w:hAnsi="Arial" w:cs="Arial"/>
          <w:color w:val="000000"/>
        </w:rPr>
        <w:t xml:space="preserve"> is a party submit a single notification to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from time to time) specifying in respect of that</w:t>
      </w:r>
      <w:r w:rsidRPr="00053538">
        <w:rPr>
          <w:rFonts w:ascii="Arial" w:hAnsi="Arial" w:cs="Arial"/>
          <w:b/>
          <w:color w:val="000000"/>
        </w:rPr>
        <w:t xml:space="preserve"> BM Unit</w:t>
      </w:r>
      <w:r w:rsidRPr="00053538">
        <w:rPr>
          <w:rFonts w:ascii="Arial" w:hAnsi="Arial" w:cs="Arial"/>
          <w:color w:val="000000"/>
        </w:rPr>
        <w:t xml:space="preserve"> the payment rates to apply in </w:t>
      </w:r>
      <w:r w:rsidRPr="00053538">
        <w:rPr>
          <w:rFonts w:ascii="Arial" w:hAnsi="Arial" w:cs="Arial"/>
          <w:color w:val="000000"/>
        </w:rPr>
        <w:lastRenderedPageBreak/>
        <w:t xml:space="preserve">determining the </w:t>
      </w:r>
      <w:r w:rsidRPr="00053538">
        <w:rPr>
          <w:rFonts w:ascii="Arial" w:hAnsi="Arial" w:cs="Arial"/>
          <w:b/>
          <w:color w:val="000000"/>
        </w:rPr>
        <w:t>Holding Payments</w:t>
      </w:r>
      <w:r w:rsidRPr="00053538">
        <w:rPr>
          <w:rFonts w:ascii="Arial" w:hAnsi="Arial" w:cs="Arial"/>
          <w:color w:val="000000"/>
        </w:rPr>
        <w:t xml:space="preserve"> for the provision of </w:t>
      </w:r>
      <w:r w:rsidRPr="00053538">
        <w:rPr>
          <w:rFonts w:ascii="Arial" w:hAnsi="Arial" w:cs="Arial"/>
          <w:b/>
          <w:color w:val="000000"/>
        </w:rPr>
        <w:t>Mode A Frequency Response</w:t>
      </w:r>
      <w:r w:rsidRPr="00053538">
        <w:rPr>
          <w:rFonts w:ascii="Arial" w:hAnsi="Arial" w:cs="Arial"/>
          <w:color w:val="000000"/>
        </w:rPr>
        <w:t xml:space="preserve"> during the next following calendar month, each such notification to specify:- </w:t>
      </w:r>
    </w:p>
    <w:p w14:paraId="02D9A7F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p>
    <w:p w14:paraId="730C60C0"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w:t>
      </w:r>
      <w:r w:rsidRPr="00053538">
        <w:rPr>
          <w:rFonts w:ascii="Arial" w:hAnsi="Arial" w:cs="Arial"/>
          <w:color w:val="000000"/>
        </w:rPr>
        <w:tab/>
        <w:t xml:space="preserve">the </w:t>
      </w:r>
      <w:r w:rsidRPr="00053538">
        <w:rPr>
          <w:rFonts w:ascii="Arial" w:hAnsi="Arial" w:cs="Arial"/>
          <w:b/>
          <w:color w:val="000000"/>
        </w:rPr>
        <w:t>BM Unit</w:t>
      </w:r>
      <w:r w:rsidRPr="00053538">
        <w:rPr>
          <w:rFonts w:ascii="Arial" w:hAnsi="Arial" w:cs="Arial"/>
          <w:color w:val="000000"/>
        </w:rPr>
        <w:t xml:space="preserve"> in question;</w:t>
      </w:r>
    </w:p>
    <w:p w14:paraId="3CE8994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424DA03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payment rate for </w:t>
      </w:r>
      <w:r w:rsidRPr="00053538">
        <w:rPr>
          <w:rFonts w:ascii="Arial" w:hAnsi="Arial" w:cs="Arial"/>
          <w:b/>
          <w:color w:val="000000"/>
        </w:rPr>
        <w:t>Primary Response</w:t>
      </w:r>
      <w:r w:rsidRPr="00053538">
        <w:rPr>
          <w:rFonts w:ascii="Arial" w:hAnsi="Arial" w:cs="Arial"/>
          <w:color w:val="000000"/>
        </w:rPr>
        <w:t>;</w:t>
      </w:r>
    </w:p>
    <w:p w14:paraId="37096E19"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FD18D6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(iii)</w:t>
      </w:r>
      <w:r w:rsidRPr="00053538">
        <w:rPr>
          <w:rFonts w:ascii="Arial" w:hAnsi="Arial" w:cs="Arial"/>
          <w:color w:val="000000"/>
        </w:rPr>
        <w:tab/>
        <w:t xml:space="preserve">the payment rate for </w:t>
      </w:r>
      <w:r w:rsidRPr="00053538">
        <w:rPr>
          <w:rFonts w:ascii="Arial" w:hAnsi="Arial" w:cs="Arial"/>
          <w:b/>
          <w:color w:val="000000"/>
        </w:rPr>
        <w:t>High Frequency Response</w:t>
      </w:r>
      <w:r w:rsidRPr="00053538">
        <w:rPr>
          <w:rFonts w:ascii="Arial" w:hAnsi="Arial" w:cs="Arial"/>
          <w:color w:val="000000"/>
        </w:rPr>
        <w:t>; and</w:t>
      </w:r>
    </w:p>
    <w:p w14:paraId="252B47F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0875BA83"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(iv)</w:t>
      </w:r>
      <w:r w:rsidRPr="00053538">
        <w:rPr>
          <w:rFonts w:ascii="Arial" w:hAnsi="Arial" w:cs="Arial"/>
          <w:color w:val="000000"/>
        </w:rPr>
        <w:tab/>
        <w:t xml:space="preserve">the payment rate for </w:t>
      </w:r>
      <w:r w:rsidRPr="00053538">
        <w:rPr>
          <w:rFonts w:ascii="Arial" w:hAnsi="Arial" w:cs="Arial"/>
          <w:b/>
          <w:color w:val="000000"/>
        </w:rPr>
        <w:t>Secondary Response</w:t>
      </w:r>
      <w:r w:rsidRPr="00053538">
        <w:rPr>
          <w:rFonts w:ascii="Arial" w:hAnsi="Arial" w:cs="Arial"/>
          <w:color w:val="000000"/>
        </w:rPr>
        <w:t>.</w:t>
      </w:r>
    </w:p>
    <w:p w14:paraId="2780E1E6"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1666F1C6"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(c)</w:t>
      </w:r>
      <w:r w:rsidRPr="00053538">
        <w:rPr>
          <w:rFonts w:ascii="Arial" w:hAnsi="Arial" w:cs="Arial"/>
          <w:color w:val="000000"/>
        </w:rPr>
        <w:tab/>
      </w:r>
      <w:r w:rsidRPr="00053538">
        <w:rPr>
          <w:rFonts w:ascii="Arial" w:hAnsi="Arial" w:cs="Arial"/>
          <w:color w:val="000000"/>
        </w:rPr>
        <w:tab/>
        <w:t xml:space="preserve">Payment rates submitted by the </w:t>
      </w:r>
      <w:r w:rsidRPr="00053538">
        <w:rPr>
          <w:rFonts w:ascii="Arial" w:hAnsi="Arial" w:cs="Arial"/>
          <w:b/>
          <w:color w:val="000000"/>
        </w:rPr>
        <w:t>User</w:t>
      </w:r>
      <w:r w:rsidRPr="00053538">
        <w:rPr>
          <w:rFonts w:ascii="Arial" w:hAnsi="Arial" w:cs="Arial"/>
          <w:color w:val="000000"/>
        </w:rPr>
        <w:t xml:space="preserve"> in accordance with Paragraph 4.1.3.13(b) must be:-</w:t>
      </w:r>
    </w:p>
    <w:p w14:paraId="0655FBC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2BA868F1"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w:t>
      </w:r>
      <w:r w:rsidRPr="00053538">
        <w:rPr>
          <w:rFonts w:ascii="Arial" w:hAnsi="Arial" w:cs="Arial"/>
          <w:color w:val="000000"/>
        </w:rPr>
        <w:tab/>
        <w:t>quoted in pounds sterling to the nearest penny;</w:t>
      </w:r>
    </w:p>
    <w:p w14:paraId="76CEBE1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74605332"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quoted in units of £/MW/h; and </w:t>
      </w:r>
    </w:p>
    <w:p w14:paraId="2E649E53"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651AA50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(iii)</w:t>
      </w:r>
      <w:r w:rsidRPr="00053538">
        <w:rPr>
          <w:rFonts w:ascii="Arial" w:hAnsi="Arial" w:cs="Arial"/>
          <w:color w:val="000000"/>
        </w:rPr>
        <w:tab/>
        <w:t>no greater than £[9999.99].</w:t>
      </w:r>
    </w:p>
    <w:p w14:paraId="4A3AC7D4"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4C10DD44"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(d)</w:t>
      </w:r>
      <w:r w:rsidRPr="00053538">
        <w:rPr>
          <w:rFonts w:ascii="Arial" w:hAnsi="Arial" w:cs="Arial"/>
          <w:color w:val="000000"/>
        </w:rPr>
        <w:tab/>
        <w:t xml:space="preserve">Upon receipt of a notification from the </w:t>
      </w:r>
      <w:r w:rsidRPr="00053538">
        <w:rPr>
          <w:rFonts w:ascii="Arial" w:hAnsi="Arial" w:cs="Arial"/>
          <w:b/>
          <w:color w:val="000000"/>
        </w:rPr>
        <w:t>User</w:t>
      </w:r>
      <w:r w:rsidRPr="00053538">
        <w:rPr>
          <w:rFonts w:ascii="Arial" w:hAnsi="Arial" w:cs="Arial"/>
          <w:color w:val="000000"/>
        </w:rPr>
        <w:t xml:space="preserve"> made in accordance with Paragraph 4.1.3.13(b), </w:t>
      </w:r>
      <w:r w:rsidRPr="00053538">
        <w:rPr>
          <w:rFonts w:ascii="Arial" w:hAnsi="Arial"/>
          <w:b/>
          <w:color w:val="000000"/>
        </w:rPr>
        <w:t>The Company</w:t>
      </w:r>
      <w:r w:rsidRPr="00053538">
        <w:rPr>
          <w:rFonts w:ascii="Arial" w:hAnsi="Arial" w:cs="Arial"/>
          <w:color w:val="000000"/>
        </w:rPr>
        <w:t xml:space="preserve"> shall publish details of such notification in a report issued in accordance with Paragraph 4.1.3.13(A)(a) and, subject always to rectification (if any) of payment rates pursuant to Paragraph 4.1.3.13(e), </w:t>
      </w:r>
      <w:r w:rsidRPr="00053538">
        <w:rPr>
          <w:rFonts w:ascii="Arial" w:hAnsi="Arial"/>
          <w:b/>
          <w:color w:val="000000"/>
        </w:rPr>
        <w:t>The Company</w:t>
      </w:r>
      <w:r w:rsidRPr="00053538">
        <w:rPr>
          <w:rFonts w:ascii="Arial" w:hAnsi="Arial" w:cs="Arial"/>
          <w:color w:val="000000"/>
        </w:rPr>
        <w:t xml:space="preserve"> shall apply published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in calculating the </w:t>
      </w:r>
      <w:r w:rsidRPr="00053538">
        <w:rPr>
          <w:rFonts w:ascii="Arial" w:hAnsi="Arial" w:cs="Arial"/>
          <w:b/>
          <w:color w:val="000000"/>
        </w:rPr>
        <w:t>Holding Payments</w:t>
      </w:r>
      <w:r w:rsidRPr="00053538">
        <w:rPr>
          <w:rFonts w:ascii="Arial" w:hAnsi="Arial" w:cs="Arial"/>
          <w:color w:val="000000"/>
        </w:rPr>
        <w:t xml:space="preserve"> for the relevant </w:t>
      </w:r>
      <w:r w:rsidRPr="00053538">
        <w:rPr>
          <w:rFonts w:ascii="Arial" w:hAnsi="Arial" w:cs="Arial"/>
          <w:b/>
          <w:color w:val="000000"/>
        </w:rPr>
        <w:t>BM Unit</w:t>
      </w:r>
      <w:r w:rsidRPr="00053538">
        <w:rPr>
          <w:rFonts w:ascii="Arial" w:hAnsi="Arial" w:cs="Arial"/>
          <w:color w:val="000000"/>
        </w:rPr>
        <w:t xml:space="preserve"> in the next following calendar month.</w:t>
      </w:r>
    </w:p>
    <w:p w14:paraId="3E055DF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6EF25B30"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(e)</w:t>
      </w:r>
      <w:r w:rsidRPr="00053538">
        <w:rPr>
          <w:rFonts w:ascii="Arial" w:hAnsi="Arial" w:cs="Arial"/>
          <w:color w:val="000000"/>
        </w:rPr>
        <w:tab/>
        <w:t xml:space="preserve">The </w:t>
      </w:r>
      <w:r w:rsidRPr="00053538">
        <w:rPr>
          <w:rFonts w:ascii="Arial" w:hAnsi="Arial" w:cs="Arial"/>
          <w:b/>
          <w:color w:val="000000"/>
        </w:rPr>
        <w:t>User</w:t>
      </w:r>
      <w:r w:rsidRPr="00053538">
        <w:rPr>
          <w:rFonts w:ascii="Arial" w:hAnsi="Arial" w:cs="Arial"/>
          <w:color w:val="000000"/>
        </w:rPr>
        <w:t xml:space="preserve"> shall have the right, to be exercised within one </w:t>
      </w:r>
      <w:r w:rsidRPr="00053538">
        <w:rPr>
          <w:rFonts w:ascii="Arial" w:hAnsi="Arial" w:cs="Arial"/>
          <w:b/>
          <w:color w:val="000000"/>
        </w:rPr>
        <w:t>Business Day</w:t>
      </w:r>
      <w:r w:rsidRPr="00053538">
        <w:rPr>
          <w:rFonts w:ascii="Arial" w:hAnsi="Arial" w:cs="Arial"/>
          <w:color w:val="000000"/>
        </w:rPr>
        <w:t xml:space="preserve"> of the publication of payment rates in respect of a </w:t>
      </w:r>
      <w:r w:rsidRPr="00053538">
        <w:rPr>
          <w:rFonts w:ascii="Arial" w:hAnsi="Arial" w:cs="Arial"/>
          <w:b/>
          <w:color w:val="000000"/>
        </w:rPr>
        <w:t>BM Unit</w:t>
      </w:r>
      <w:r w:rsidRPr="00053538">
        <w:rPr>
          <w:rFonts w:ascii="Arial" w:hAnsi="Arial" w:cs="Arial"/>
          <w:color w:val="000000"/>
        </w:rPr>
        <w:t xml:space="preserve"> in accordance with Paragraph 4.1.3.13(d), to notify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 xml:space="preserve">from time to time) of any discrepancy between those payment rates and the actual payment rates submitted by the </w:t>
      </w:r>
      <w:r w:rsidRPr="00053538">
        <w:rPr>
          <w:rFonts w:ascii="Arial" w:hAnsi="Arial" w:cs="Arial"/>
          <w:b/>
          <w:color w:val="000000"/>
        </w:rPr>
        <w:t>User</w:t>
      </w:r>
      <w:r w:rsidRPr="00053538">
        <w:rPr>
          <w:rFonts w:ascii="Arial" w:hAnsi="Arial" w:cs="Arial"/>
          <w:color w:val="000000"/>
        </w:rPr>
        <w:t xml:space="preserve"> in respect of that </w:t>
      </w:r>
      <w:r w:rsidRPr="00053538">
        <w:rPr>
          <w:rFonts w:ascii="Arial" w:hAnsi="Arial" w:cs="Arial"/>
          <w:b/>
          <w:color w:val="000000"/>
        </w:rPr>
        <w:t>BM Unit</w:t>
      </w:r>
      <w:r w:rsidRPr="00053538">
        <w:rPr>
          <w:rFonts w:ascii="Arial" w:hAnsi="Arial" w:cs="Arial"/>
          <w:color w:val="000000"/>
        </w:rPr>
        <w:t xml:space="preserve"> in accordance with Paragraph 4.1.3.13(b).  Upon receipt of any such notification, </w:t>
      </w:r>
      <w:r w:rsidRPr="00053538">
        <w:rPr>
          <w:rFonts w:ascii="Arial" w:hAnsi="Arial"/>
          <w:b/>
          <w:color w:val="000000"/>
        </w:rPr>
        <w:t>The Company</w:t>
      </w:r>
      <w:r w:rsidRPr="00053538">
        <w:rPr>
          <w:rFonts w:ascii="Arial" w:hAnsi="Arial" w:cs="Arial"/>
          <w:color w:val="000000"/>
        </w:rPr>
        <w:t xml:space="preserve"> shall rectify the report issued in accordance with Paragraph 4.1.3.13A(a) and shall </w:t>
      </w:r>
      <w:r w:rsidRPr="00053538">
        <w:rPr>
          <w:rFonts w:ascii="Arial" w:hAnsi="Arial" w:cs="Arial"/>
          <w:color w:val="000000"/>
        </w:rPr>
        <w:lastRenderedPageBreak/>
        <w:t>publish the rectified report in accordance with Paragraph 4.1.3.13A(b).</w:t>
      </w:r>
    </w:p>
    <w:p w14:paraId="62A142D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t xml:space="preserve"> </w:t>
      </w:r>
    </w:p>
    <w:p w14:paraId="5F8D017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(f)</w:t>
      </w:r>
      <w:r w:rsidRPr="00053538">
        <w:rPr>
          <w:rFonts w:ascii="Arial" w:hAnsi="Arial" w:cs="Arial"/>
          <w:color w:val="000000"/>
        </w:rPr>
        <w:tab/>
      </w:r>
      <w:r w:rsidRPr="00053538">
        <w:rPr>
          <w:rFonts w:ascii="Arial" w:hAnsi="Arial" w:cs="Arial"/>
          <w:color w:val="000000"/>
        </w:rPr>
        <w:tab/>
        <w:t xml:space="preserve">In the absence of a notification from a </w:t>
      </w:r>
      <w:r w:rsidRPr="00053538">
        <w:rPr>
          <w:rFonts w:ascii="Arial" w:hAnsi="Arial" w:cs="Arial"/>
          <w:b/>
          <w:color w:val="000000"/>
        </w:rPr>
        <w:t>User</w:t>
      </w:r>
      <w:r w:rsidRPr="00053538">
        <w:rPr>
          <w:rFonts w:ascii="Arial" w:hAnsi="Arial" w:cs="Arial"/>
          <w:color w:val="000000"/>
        </w:rPr>
        <w:t xml:space="preserve"> in accordance with Paragraph 4.1.3.13(b) in respect of the provision by a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the next following calendar month,  then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that </w:t>
      </w:r>
      <w:r w:rsidRPr="00053538">
        <w:rPr>
          <w:rFonts w:ascii="Arial" w:hAnsi="Arial" w:cs="Arial"/>
          <w:b/>
          <w:color w:val="000000"/>
        </w:rPr>
        <w:t>BM Unit</w:t>
      </w:r>
      <w:r w:rsidRPr="00053538">
        <w:rPr>
          <w:rFonts w:ascii="Arial" w:hAnsi="Arial" w:cs="Arial"/>
          <w:color w:val="000000"/>
        </w:rPr>
        <w:t xml:space="preserve"> in respect of that calendar month shall be determined as follows:-</w:t>
      </w:r>
    </w:p>
    <w:p w14:paraId="3F7F6078"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14A4B4B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w:t>
      </w:r>
      <w:r w:rsidRPr="00053538">
        <w:rPr>
          <w:rFonts w:ascii="Arial" w:hAnsi="Arial" w:cs="Arial"/>
          <w:color w:val="000000"/>
        </w:rPr>
        <w:tab/>
        <w:t xml:space="preserve">where the </w:t>
      </w:r>
      <w:r w:rsidRPr="00053538">
        <w:rPr>
          <w:rFonts w:ascii="Arial" w:hAnsi="Arial" w:cs="Arial"/>
          <w:b/>
          <w:color w:val="000000"/>
        </w:rPr>
        <w:t>User</w:t>
      </w:r>
      <w:r w:rsidRPr="00053538">
        <w:rPr>
          <w:rFonts w:ascii="Arial" w:hAnsi="Arial" w:cs="Arial"/>
          <w:color w:val="000000"/>
        </w:rPr>
        <w:t xml:space="preserve"> has never in respect of any previous calendar month submitted a notification in accordance with Paragraph 4.1.3.13(b)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the payment rate to apply to the provision of each of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from that </w:t>
      </w:r>
      <w:r w:rsidRPr="00053538">
        <w:rPr>
          <w:rFonts w:ascii="Arial" w:hAnsi="Arial" w:cs="Arial"/>
          <w:b/>
          <w:color w:val="000000"/>
        </w:rPr>
        <w:t>BM Unit</w:t>
      </w:r>
      <w:r w:rsidRPr="00053538">
        <w:rPr>
          <w:rFonts w:ascii="Arial" w:hAnsi="Arial" w:cs="Arial"/>
          <w:color w:val="000000"/>
        </w:rPr>
        <w:t xml:space="preserve"> in that calendar month shall be deemed to be either:-</w:t>
      </w:r>
    </w:p>
    <w:p w14:paraId="0DB4764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5F2AD11E" w14:textId="77777777" w:rsidR="00B82A2F" w:rsidRPr="00053538" w:rsidRDefault="00B82A2F">
      <w:pPr>
        <w:tabs>
          <w:tab w:val="left" w:pos="-1440"/>
          <w:tab w:val="left" w:pos="-720"/>
          <w:tab w:val="left" w:pos="0"/>
          <w:tab w:val="left" w:pos="851"/>
          <w:tab w:val="left" w:pos="1701"/>
          <w:tab w:val="left" w:pos="3402"/>
        </w:tabs>
        <w:ind w:left="5040" w:hanging="960"/>
        <w:jc w:val="both"/>
        <w:rPr>
          <w:rFonts w:ascii="Arial" w:hAnsi="Arial" w:cs="Arial"/>
          <w:color w:val="000000"/>
        </w:rPr>
      </w:pPr>
      <w:r w:rsidRPr="00053538">
        <w:rPr>
          <w:rFonts w:ascii="Arial" w:hAnsi="Arial" w:cs="Arial"/>
          <w:color w:val="000000"/>
        </w:rPr>
        <w:t>(aa)</w:t>
      </w:r>
      <w:r w:rsidRPr="00053538">
        <w:rPr>
          <w:rFonts w:ascii="Arial" w:hAnsi="Arial" w:cs="Arial"/>
          <w:color w:val="000000"/>
        </w:rPr>
        <w:tab/>
        <w:t>the payment rates for</w:t>
      </w:r>
      <w:r w:rsidRPr="00053538">
        <w:rPr>
          <w:rFonts w:ascii="Arial" w:hAnsi="Arial" w:cs="Arial"/>
          <w:b/>
          <w:color w:val="000000"/>
        </w:rPr>
        <w:t xml:space="preserve"> 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prevailing immediately prior to the date of implementation of </w:t>
      </w:r>
      <w:r w:rsidRPr="00053538">
        <w:rPr>
          <w:rFonts w:ascii="Arial" w:hAnsi="Arial" w:cs="Arial"/>
          <w:b/>
          <w:color w:val="000000"/>
        </w:rPr>
        <w:t>Amendment Proposal</w:t>
      </w:r>
      <w:r w:rsidRPr="00053538">
        <w:rPr>
          <w:rFonts w:ascii="Arial" w:hAnsi="Arial" w:cs="Arial"/>
          <w:color w:val="000000"/>
        </w:rPr>
        <w:t xml:space="preserve"> CAP047;   or</w:t>
      </w:r>
    </w:p>
    <w:p w14:paraId="08A55CBF"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p>
    <w:p w14:paraId="4AE3ADA1"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r w:rsidRPr="00053538">
        <w:rPr>
          <w:rFonts w:ascii="Arial" w:hAnsi="Arial" w:cs="Arial"/>
          <w:color w:val="000000"/>
        </w:rPr>
        <w:t>(bb)</w:t>
      </w:r>
      <w:r w:rsidRPr="00053538">
        <w:rPr>
          <w:rFonts w:ascii="Arial" w:hAnsi="Arial" w:cs="Arial"/>
          <w:color w:val="000000"/>
        </w:rPr>
        <w:tab/>
        <w:t xml:space="preserve">where no payment rates as referred to in paragraph (aa) above subsisted at the date of implementation of </w:t>
      </w:r>
      <w:r w:rsidRPr="00053538">
        <w:rPr>
          <w:rFonts w:ascii="Arial" w:hAnsi="Arial" w:cs="Arial"/>
          <w:b/>
          <w:color w:val="000000"/>
        </w:rPr>
        <w:t>Amendment Proposal</w:t>
      </w:r>
      <w:r w:rsidRPr="00053538">
        <w:rPr>
          <w:rFonts w:ascii="Arial" w:hAnsi="Arial" w:cs="Arial"/>
          <w:color w:val="000000"/>
        </w:rPr>
        <w:t xml:space="preserve"> CAP047, £00.00/MW/h; or</w:t>
      </w:r>
    </w:p>
    <w:p w14:paraId="1B88D3B4"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6B2E6E8A"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in all other cases,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which shall apply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that calendar month shall be the payment rates most recently published in accordance with Paragraph 4.1.3.13A(a) or (b) (as the case may be) for that </w:t>
      </w:r>
      <w:r w:rsidRPr="00053538">
        <w:rPr>
          <w:rFonts w:ascii="Arial" w:hAnsi="Arial" w:cs="Arial"/>
          <w:b/>
          <w:color w:val="000000"/>
        </w:rPr>
        <w:t>BM Unit</w:t>
      </w:r>
      <w:r w:rsidRPr="00053538">
        <w:rPr>
          <w:rFonts w:ascii="Arial" w:hAnsi="Arial" w:cs="Arial"/>
          <w:color w:val="000000"/>
        </w:rPr>
        <w:t xml:space="preserve"> in respect of a previous calendar month;</w:t>
      </w:r>
    </w:p>
    <w:p w14:paraId="6F538F47"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3AC8D67"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lastRenderedPageBreak/>
        <w:t>(g)</w:t>
      </w:r>
      <w:r w:rsidRPr="00053538">
        <w:rPr>
          <w:rFonts w:ascii="Arial" w:hAnsi="Arial" w:cs="Arial"/>
          <w:color w:val="000000"/>
        </w:rPr>
        <w:tab/>
      </w:r>
      <w:r w:rsidRPr="00053538">
        <w:rPr>
          <w:rFonts w:ascii="Arial" w:hAnsi="Arial" w:cs="Arial"/>
          <w:color w:val="000000"/>
        </w:rPr>
        <w:tab/>
        <w:t xml:space="preserve">Paragraph 4.4.2.2 shall not apply to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determined in accordance with this Paragraph 4.1.3.13.</w:t>
      </w:r>
    </w:p>
    <w:p w14:paraId="3DB996F0" w14:textId="77777777" w:rsidR="00B82A2F" w:rsidRPr="00053538" w:rsidRDefault="00B82A2F">
      <w:pPr>
        <w:tabs>
          <w:tab w:val="left" w:pos="-1440"/>
          <w:tab w:val="left" w:pos="-720"/>
          <w:tab w:val="left" w:pos="0"/>
          <w:tab w:val="left" w:pos="851"/>
          <w:tab w:val="left" w:pos="1701"/>
          <w:tab w:val="left" w:pos="3402"/>
        </w:tabs>
        <w:ind w:left="4080" w:hanging="600"/>
        <w:rPr>
          <w:color w:val="000000"/>
        </w:rPr>
      </w:pPr>
    </w:p>
    <w:p w14:paraId="13E04C08" w14:textId="77777777" w:rsidR="00B82A2F" w:rsidRPr="00053538" w:rsidRDefault="00B82A2F">
      <w:pPr>
        <w:tabs>
          <w:tab w:val="left" w:pos="-1440"/>
          <w:tab w:val="left" w:pos="-720"/>
          <w:tab w:val="left" w:pos="0"/>
          <w:tab w:val="left" w:pos="851"/>
          <w:tab w:val="left" w:pos="1701"/>
          <w:tab w:val="left" w:pos="3402"/>
        </w:tabs>
        <w:ind w:left="2880"/>
        <w:jc w:val="both"/>
        <w:rPr>
          <w:rFonts w:ascii="Arial" w:hAnsi="Arial" w:cs="Arial"/>
          <w:i/>
          <w:color w:val="000000"/>
        </w:rPr>
      </w:pPr>
      <w:r w:rsidRPr="00053538">
        <w:rPr>
          <w:rFonts w:ascii="Arial" w:hAnsi="Arial" w:cs="Arial"/>
          <w:i/>
          <w:color w:val="000000"/>
        </w:rPr>
        <w:t xml:space="preserve">Publication of </w:t>
      </w:r>
      <w:r w:rsidRPr="00053538">
        <w:rPr>
          <w:rFonts w:ascii="Arial" w:hAnsi="Arial" w:cs="Arial"/>
          <w:b/>
          <w:i/>
          <w:color w:val="000000"/>
        </w:rPr>
        <w:t>Holding Payment</w:t>
      </w:r>
      <w:r w:rsidRPr="00053538">
        <w:rPr>
          <w:rFonts w:ascii="Arial" w:hAnsi="Arial" w:cs="Arial"/>
          <w:i/>
          <w:color w:val="000000"/>
        </w:rPr>
        <w:t xml:space="preserve"> Rates and other information</w:t>
      </w:r>
    </w:p>
    <w:p w14:paraId="1ED19664"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r w:rsidRPr="00053538">
        <w:rPr>
          <w:rFonts w:ascii="Arial" w:hAnsi="Arial" w:cs="Arial"/>
          <w:color w:val="000000"/>
        </w:rPr>
        <w:t>4.1.3.13A</w:t>
      </w:r>
      <w:r w:rsidRPr="00053538">
        <w:rPr>
          <w:rFonts w:ascii="Arial" w:hAnsi="Arial" w:cs="Arial"/>
          <w:color w:val="000000"/>
        </w:rPr>
        <w:tab/>
        <w:t>(a)</w:t>
      </w:r>
      <w:r w:rsidRPr="00053538">
        <w:rPr>
          <w:rFonts w:ascii="Arial" w:hAnsi="Arial" w:cs="Arial"/>
          <w:color w:val="000000"/>
        </w:rPr>
        <w:tab/>
      </w:r>
      <w:r w:rsidRPr="00053538">
        <w:rPr>
          <w:rFonts w:ascii="Arial" w:hAnsi="Arial"/>
          <w:b/>
          <w:color w:val="000000"/>
        </w:rPr>
        <w:t>The Company</w:t>
      </w:r>
      <w:r w:rsidRPr="00053538">
        <w:rPr>
          <w:rFonts w:ascii="Arial" w:hAnsi="Arial" w:cs="Arial"/>
          <w:color w:val="000000"/>
        </w:rPr>
        <w:t xml:space="preserve"> shall use reasonable endeavours to publish on its web-site by the 16th </w:t>
      </w:r>
      <w:r w:rsidRPr="00053538">
        <w:rPr>
          <w:rFonts w:ascii="Arial" w:hAnsi="Arial" w:cs="Arial"/>
          <w:b/>
          <w:color w:val="000000"/>
        </w:rPr>
        <w:t>Business Day</w:t>
      </w:r>
      <w:r w:rsidRPr="00053538">
        <w:rPr>
          <w:rFonts w:ascii="Arial" w:hAnsi="Arial" w:cs="Arial"/>
          <w:color w:val="000000"/>
        </w:rPr>
        <w:t xml:space="preserve"> of each calendar month, a report containing the following information in respect of each applicable </w:t>
      </w:r>
      <w:r w:rsidRPr="00053538">
        <w:rPr>
          <w:rFonts w:ascii="Arial" w:hAnsi="Arial" w:cs="Arial"/>
          <w:b/>
          <w:color w:val="000000"/>
        </w:rPr>
        <w:t>User</w:t>
      </w:r>
      <w:r w:rsidRPr="00053538">
        <w:rPr>
          <w:rFonts w:ascii="Arial" w:hAnsi="Arial" w:cs="Arial"/>
          <w:color w:val="000000"/>
        </w:rPr>
        <w:t xml:space="preserve">’s </w:t>
      </w:r>
      <w:r w:rsidRPr="00053538">
        <w:rPr>
          <w:rFonts w:ascii="Arial" w:hAnsi="Arial" w:cs="Arial"/>
          <w:b/>
          <w:color w:val="000000"/>
        </w:rPr>
        <w:t>BM Unit(s)</w:t>
      </w:r>
      <w:r w:rsidRPr="00053538">
        <w:rPr>
          <w:rFonts w:ascii="Arial" w:hAnsi="Arial" w:cs="Arial"/>
          <w:color w:val="000000"/>
        </w:rPr>
        <w:t xml:space="preserve"> to apply in respect of the next following calendar month:-</w:t>
      </w:r>
    </w:p>
    <w:p w14:paraId="698338BE"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p>
    <w:p w14:paraId="6A24B6A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w:t>
      </w:r>
      <w:r w:rsidRPr="00053538">
        <w:rPr>
          <w:rFonts w:ascii="Arial" w:hAnsi="Arial" w:cs="Arial"/>
          <w:color w:val="000000"/>
        </w:rPr>
        <w:tab/>
        <w:t xml:space="preserve">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the next following calendar month as determined in accordance with Paragraph 4.1.3.13;</w:t>
      </w:r>
    </w:p>
    <w:p w14:paraId="1D7EFDA8"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2BD5CE3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available </w:t>
      </w:r>
      <w:r w:rsidRPr="00053538">
        <w:rPr>
          <w:rFonts w:ascii="Arial" w:hAnsi="Arial" w:cs="Arial"/>
          <w:b/>
          <w:color w:val="000000"/>
        </w:rPr>
        <w:t>Response</w:t>
      </w:r>
      <w:r w:rsidRPr="00053538">
        <w:rPr>
          <w:rFonts w:ascii="Arial" w:hAnsi="Arial" w:cs="Arial"/>
          <w:color w:val="000000"/>
        </w:rPr>
        <w:t xml:space="preserve"> volume (in such form and manner as shall be prescribed by </w:t>
      </w:r>
      <w:r w:rsidRPr="00053538">
        <w:rPr>
          <w:rFonts w:ascii="Arial" w:hAnsi="Arial"/>
          <w:b/>
          <w:color w:val="000000"/>
        </w:rPr>
        <w:t>The Company</w:t>
      </w:r>
      <w:r w:rsidRPr="00053538">
        <w:rPr>
          <w:rFonts w:ascii="Arial" w:hAnsi="Arial" w:cs="Arial"/>
          <w:color w:val="000000"/>
        </w:rPr>
        <w:t xml:space="preserve"> from time to time). </w:t>
      </w:r>
    </w:p>
    <w:p w14:paraId="445569C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1BC6CD0F" w14:textId="77777777" w:rsidR="00B82A2F"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t xml:space="preserve">Where any payment rates published in a report issued in accordance with Paragraph 4.1.3.13A(a) are rectified by </w:t>
      </w:r>
      <w:r w:rsidRPr="00053538">
        <w:rPr>
          <w:rFonts w:ascii="Arial" w:hAnsi="Arial"/>
          <w:b/>
          <w:color w:val="000000"/>
        </w:rPr>
        <w:t>The Company</w:t>
      </w:r>
      <w:r w:rsidRPr="00053538">
        <w:rPr>
          <w:rFonts w:ascii="Arial" w:hAnsi="Arial" w:cs="Arial"/>
          <w:color w:val="000000"/>
        </w:rPr>
        <w:t xml:space="preserve"> in accordance with Paragraph 4.1.3.13(e), </w:t>
      </w:r>
      <w:r w:rsidRPr="00053538">
        <w:rPr>
          <w:rFonts w:ascii="Arial" w:hAnsi="Arial"/>
          <w:b/>
          <w:color w:val="000000"/>
        </w:rPr>
        <w:t>The Company</w:t>
      </w:r>
      <w:r w:rsidRPr="00053538">
        <w:rPr>
          <w:rFonts w:ascii="Arial" w:hAnsi="Arial" w:cs="Arial"/>
          <w:color w:val="000000"/>
        </w:rPr>
        <w:t xml:space="preserve"> shall as soon as reasonably practicable thereafter publish the rectified report on its web-site. </w:t>
      </w:r>
    </w:p>
    <w:p w14:paraId="34B577EA" w14:textId="77777777" w:rsidR="00735DAC" w:rsidRDefault="00735DAC" w:rsidP="00735DAC">
      <w:pPr>
        <w:tabs>
          <w:tab w:val="left" w:pos="3600"/>
        </w:tabs>
        <w:ind w:left="3600" w:hanging="720"/>
        <w:rPr>
          <w:rFonts w:cs="Arial"/>
          <w:b/>
          <w:szCs w:val="22"/>
        </w:rPr>
      </w:pPr>
    </w:p>
    <w:p w14:paraId="30C62014" w14:textId="77777777" w:rsidR="00735DAC" w:rsidRPr="00735DAC" w:rsidRDefault="00735DAC" w:rsidP="00091AD5">
      <w:pPr>
        <w:tabs>
          <w:tab w:val="left" w:pos="3600"/>
        </w:tabs>
        <w:autoSpaceDE w:val="0"/>
        <w:autoSpaceDN w:val="0"/>
        <w:adjustRightInd w:val="0"/>
        <w:ind w:left="3600" w:hanging="720"/>
        <w:rPr>
          <w:rFonts w:ascii="Arial" w:hAnsi="Arial" w:cs="Arial"/>
          <w:color w:val="000000"/>
        </w:rPr>
      </w:pPr>
      <w:r w:rsidRPr="00091AD5">
        <w:rPr>
          <w:rFonts w:ascii="Arial" w:hAnsi="Arial" w:cs="Arial"/>
          <w:color w:val="000000"/>
        </w:rPr>
        <w:t>(c)</w:t>
      </w:r>
      <w:r w:rsidR="00091AD5" w:rsidRPr="00091AD5">
        <w:rPr>
          <w:rFonts w:cs="Arial"/>
          <w:color w:val="FF0000"/>
          <w:szCs w:val="22"/>
        </w:rPr>
        <w:tab/>
      </w:r>
      <w:r w:rsidRPr="00091AD5">
        <w:rPr>
          <w:rFonts w:ascii="Arial" w:hAnsi="Arial" w:cs="Arial"/>
          <w:color w:val="000000"/>
        </w:rPr>
        <w:t xml:space="preserve">In respect of each day in a calendar month, </w:t>
      </w:r>
      <w:r w:rsidRPr="00327BB6">
        <w:rPr>
          <w:rFonts w:ascii="Arial" w:hAnsi="Arial" w:cs="Arial"/>
          <w:b/>
          <w:color w:val="000000"/>
        </w:rPr>
        <w:t>The Company</w:t>
      </w:r>
      <w:r w:rsidRPr="00091AD5">
        <w:rPr>
          <w:rFonts w:ascii="Arial" w:hAnsi="Arial" w:cs="Arial"/>
          <w:color w:val="000000"/>
        </w:rPr>
        <w:t xml:space="preserve"> shall use reasonable endeavours to publish on its web-site by the third </w:t>
      </w:r>
      <w:r w:rsidRPr="00327BB6">
        <w:rPr>
          <w:rFonts w:ascii="Arial" w:hAnsi="Arial" w:cs="Arial"/>
          <w:b/>
          <w:color w:val="000000"/>
        </w:rPr>
        <w:t xml:space="preserve">Business Day </w:t>
      </w:r>
      <w:r w:rsidRPr="00091AD5">
        <w:rPr>
          <w:rFonts w:ascii="Arial" w:hAnsi="Arial" w:cs="Arial"/>
          <w:color w:val="000000"/>
        </w:rPr>
        <w:t xml:space="preserve">of the calendar month following that calendar month, provisional data in respect of all </w:t>
      </w:r>
      <w:r w:rsidRPr="00327BB6">
        <w:rPr>
          <w:rFonts w:ascii="Arial" w:hAnsi="Arial" w:cs="Arial"/>
          <w:b/>
          <w:color w:val="000000"/>
        </w:rPr>
        <w:t>BM Units</w:t>
      </w:r>
      <w:r w:rsidRPr="00091AD5">
        <w:rPr>
          <w:rFonts w:ascii="Arial" w:hAnsi="Arial" w:cs="Arial"/>
          <w:color w:val="000000"/>
        </w:rPr>
        <w:t xml:space="preserve"> details of instructions issued by </w:t>
      </w:r>
      <w:r w:rsidRPr="00327BB6">
        <w:rPr>
          <w:rFonts w:ascii="Arial" w:hAnsi="Arial" w:cs="Arial"/>
          <w:b/>
          <w:color w:val="000000"/>
        </w:rPr>
        <w:t>The Company</w:t>
      </w:r>
      <w:r w:rsidRPr="00091AD5">
        <w:rPr>
          <w:rFonts w:ascii="Arial" w:hAnsi="Arial" w:cs="Arial"/>
          <w:color w:val="000000"/>
        </w:rPr>
        <w:t xml:space="preserve"> in accordance with Paragraph 4.1.3.4 for each of </w:t>
      </w:r>
      <w:r w:rsidRPr="00327BB6">
        <w:rPr>
          <w:rFonts w:ascii="Arial" w:hAnsi="Arial" w:cs="Arial"/>
          <w:b/>
          <w:color w:val="000000"/>
        </w:rPr>
        <w:t>Primary Response, High Frequency Response</w:t>
      </w:r>
      <w:r w:rsidRPr="00735DAC">
        <w:rPr>
          <w:rFonts w:ascii="Arial" w:hAnsi="Arial" w:cs="Arial"/>
          <w:color w:val="000000"/>
        </w:rPr>
        <w:t xml:space="preserve"> and </w:t>
      </w:r>
      <w:r w:rsidRPr="00327BB6">
        <w:rPr>
          <w:rFonts w:ascii="Arial" w:hAnsi="Arial" w:cs="Arial"/>
          <w:b/>
          <w:color w:val="000000"/>
        </w:rPr>
        <w:t>Secondary Response</w:t>
      </w:r>
      <w:r w:rsidRPr="00735DAC">
        <w:rPr>
          <w:rFonts w:ascii="Arial" w:hAnsi="Arial" w:cs="Arial"/>
          <w:color w:val="000000"/>
        </w:rPr>
        <w:t xml:space="preserve"> (in such form and manner as shall be prescribed by The Company from time to time).  The </w:t>
      </w:r>
      <w:r w:rsidRPr="00327BB6">
        <w:rPr>
          <w:rFonts w:ascii="Arial" w:hAnsi="Arial" w:cs="Arial"/>
          <w:b/>
          <w:color w:val="000000"/>
        </w:rPr>
        <w:t>Users</w:t>
      </w:r>
      <w:r w:rsidRPr="00735DAC">
        <w:rPr>
          <w:rFonts w:ascii="Arial" w:hAnsi="Arial" w:cs="Arial"/>
          <w:color w:val="000000"/>
        </w:rPr>
        <w:t xml:space="preserve"> recognise that the provisional data may differ from the data to be provided under Paragraph 4.1.3.13A (d) and therefore any reliance upon this provisional data is entirely at the </w:t>
      </w:r>
      <w:r w:rsidRPr="00327BB6">
        <w:rPr>
          <w:rFonts w:ascii="Arial" w:hAnsi="Arial" w:cs="Arial"/>
          <w:b/>
          <w:color w:val="000000"/>
        </w:rPr>
        <w:t>User’s</w:t>
      </w:r>
      <w:r w:rsidRPr="00735DAC">
        <w:rPr>
          <w:rFonts w:ascii="Arial" w:hAnsi="Arial" w:cs="Arial"/>
          <w:color w:val="000000"/>
        </w:rPr>
        <w:t xml:space="preserve"> risk.  </w:t>
      </w:r>
    </w:p>
    <w:p w14:paraId="3BC97176" w14:textId="77777777" w:rsidR="00735DAC"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3A129FAC"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77846139"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Pr>
          <w:rFonts w:ascii="Arial" w:hAnsi="Arial" w:cs="Arial"/>
          <w:color w:val="000000"/>
        </w:rPr>
        <w:t>(d)</w:t>
      </w:r>
      <w:r>
        <w:rPr>
          <w:rFonts w:ascii="Arial" w:hAnsi="Arial" w:cs="Arial"/>
          <w:color w:val="000000"/>
        </w:rPr>
        <w:tab/>
      </w:r>
      <w:r w:rsidR="00B82A2F" w:rsidRPr="00053538">
        <w:rPr>
          <w:rFonts w:ascii="Arial" w:hAnsi="Arial" w:cs="Arial"/>
          <w:color w:val="000000"/>
        </w:rPr>
        <w:t xml:space="preserve">In respect of each day in a calendar month, </w:t>
      </w:r>
      <w:r w:rsidR="00B82A2F" w:rsidRPr="00053538">
        <w:rPr>
          <w:rFonts w:ascii="Arial" w:hAnsi="Arial"/>
          <w:b/>
          <w:color w:val="000000"/>
        </w:rPr>
        <w:t>The Company</w:t>
      </w:r>
      <w:r w:rsidR="00B82A2F" w:rsidRPr="00053538">
        <w:rPr>
          <w:rFonts w:ascii="Arial" w:hAnsi="Arial" w:cs="Arial"/>
          <w:color w:val="000000"/>
        </w:rPr>
        <w:t xml:space="preserve"> shall, by the ninth </w:t>
      </w:r>
      <w:r w:rsidR="00B82A2F" w:rsidRPr="00053538">
        <w:rPr>
          <w:rFonts w:ascii="Arial" w:hAnsi="Arial" w:cs="Arial"/>
          <w:b/>
          <w:color w:val="000000"/>
        </w:rPr>
        <w:t>Business Day</w:t>
      </w:r>
      <w:r w:rsidR="00B82A2F" w:rsidRPr="00053538">
        <w:rPr>
          <w:rFonts w:ascii="Arial" w:hAnsi="Arial" w:cs="Arial"/>
          <w:color w:val="000000"/>
        </w:rPr>
        <w:t xml:space="preserve"> of the calendar month following that calendar month, publish on its web-site in respect of all </w:t>
      </w:r>
      <w:r w:rsidR="00B82A2F" w:rsidRPr="00053538">
        <w:rPr>
          <w:rFonts w:ascii="Arial" w:hAnsi="Arial" w:cs="Arial"/>
          <w:b/>
          <w:color w:val="000000"/>
        </w:rPr>
        <w:t>BM Units</w:t>
      </w:r>
      <w:r w:rsidR="00B82A2F" w:rsidRPr="00053538">
        <w:rPr>
          <w:rFonts w:ascii="Arial" w:hAnsi="Arial" w:cs="Arial"/>
          <w:color w:val="000000"/>
        </w:rPr>
        <w:t xml:space="preserve"> details of instructions issued by </w:t>
      </w:r>
      <w:r w:rsidR="00B82A2F" w:rsidRPr="00053538">
        <w:rPr>
          <w:rFonts w:ascii="Arial" w:hAnsi="Arial"/>
          <w:b/>
          <w:color w:val="000000"/>
        </w:rPr>
        <w:t>The Company</w:t>
      </w:r>
      <w:r w:rsidR="00B82A2F" w:rsidRPr="00053538">
        <w:rPr>
          <w:rFonts w:ascii="Arial" w:hAnsi="Arial" w:cs="Arial"/>
          <w:color w:val="000000"/>
        </w:rPr>
        <w:t xml:space="preserve"> in accordance with Paragraph 4.1.3.4 for each of </w:t>
      </w:r>
      <w:r w:rsidR="00B82A2F" w:rsidRPr="00053538">
        <w:rPr>
          <w:rFonts w:ascii="Arial" w:hAnsi="Arial" w:cs="Arial"/>
          <w:b/>
          <w:color w:val="000000"/>
        </w:rPr>
        <w:t>Primary Response</w:t>
      </w:r>
      <w:r w:rsidR="00B82A2F" w:rsidRPr="00053538">
        <w:rPr>
          <w:rFonts w:ascii="Arial" w:hAnsi="Arial" w:cs="Arial"/>
          <w:color w:val="000000"/>
        </w:rPr>
        <w:t xml:space="preserve">, </w:t>
      </w:r>
      <w:r w:rsidR="00B82A2F" w:rsidRPr="00053538">
        <w:rPr>
          <w:rFonts w:ascii="Arial" w:hAnsi="Arial" w:cs="Arial"/>
          <w:b/>
          <w:color w:val="000000"/>
        </w:rPr>
        <w:t>High Frequency Response</w:t>
      </w:r>
      <w:r w:rsidR="00B82A2F" w:rsidRPr="00053538">
        <w:rPr>
          <w:rFonts w:ascii="Arial" w:hAnsi="Arial" w:cs="Arial"/>
          <w:color w:val="000000"/>
        </w:rPr>
        <w:t xml:space="preserve"> and </w:t>
      </w:r>
      <w:r w:rsidR="00B82A2F" w:rsidRPr="00053538">
        <w:rPr>
          <w:rFonts w:ascii="Arial" w:hAnsi="Arial" w:cs="Arial"/>
          <w:b/>
          <w:color w:val="000000"/>
        </w:rPr>
        <w:t xml:space="preserve">Secondary Response </w:t>
      </w:r>
      <w:r w:rsidR="00B82A2F" w:rsidRPr="00053538">
        <w:rPr>
          <w:rFonts w:ascii="Arial" w:hAnsi="Arial" w:cs="Arial"/>
          <w:color w:val="000000"/>
        </w:rPr>
        <w:t xml:space="preserve">(in such form and manner as shall be prescribed by </w:t>
      </w:r>
      <w:r w:rsidR="00B82A2F" w:rsidRPr="00053538">
        <w:rPr>
          <w:rFonts w:ascii="Arial" w:hAnsi="Arial"/>
          <w:b/>
          <w:color w:val="000000"/>
        </w:rPr>
        <w:t>The Company</w:t>
      </w:r>
      <w:r w:rsidR="00B82A2F" w:rsidRPr="00053538">
        <w:rPr>
          <w:rFonts w:ascii="Arial" w:hAnsi="Arial" w:cs="Arial"/>
          <w:color w:val="000000"/>
        </w:rPr>
        <w:t xml:space="preserve"> from time to time).</w:t>
      </w:r>
    </w:p>
    <w:p w14:paraId="2C92BC72"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14543B42"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color w:val="000000"/>
        </w:rPr>
      </w:pPr>
      <w:r>
        <w:rPr>
          <w:rFonts w:ascii="Arial" w:hAnsi="Arial" w:cs="Arial"/>
          <w:color w:val="000000"/>
        </w:rPr>
        <w:t>(e)</w:t>
      </w:r>
      <w:r>
        <w:rPr>
          <w:rFonts w:ascii="Arial" w:hAnsi="Arial" w:cs="Arial"/>
          <w:color w:val="000000"/>
        </w:rPr>
        <w:tab/>
      </w:r>
      <w:r w:rsidR="00B82A2F" w:rsidRPr="00053538">
        <w:rPr>
          <w:rFonts w:ascii="Arial" w:hAnsi="Arial" w:cs="Arial"/>
          <w:color w:val="000000"/>
        </w:rPr>
        <w:t xml:space="preserve">Each </w:t>
      </w:r>
      <w:r w:rsidR="00B82A2F" w:rsidRPr="00053538">
        <w:rPr>
          <w:rFonts w:ascii="Arial" w:hAnsi="Arial" w:cs="Arial"/>
          <w:b/>
          <w:color w:val="000000"/>
        </w:rPr>
        <w:t>User</w:t>
      </w:r>
      <w:r w:rsidR="00B82A2F" w:rsidRPr="00053538">
        <w:rPr>
          <w:rFonts w:ascii="Arial" w:hAnsi="Arial" w:cs="Arial"/>
          <w:color w:val="000000"/>
        </w:rPr>
        <w:t xml:space="preserve"> consents to the disclosure by </w:t>
      </w:r>
      <w:r w:rsidR="00B82A2F" w:rsidRPr="00053538">
        <w:rPr>
          <w:rFonts w:ascii="Arial" w:hAnsi="Arial"/>
          <w:b/>
          <w:color w:val="000000"/>
        </w:rPr>
        <w:t>The Company</w:t>
      </w:r>
      <w:r w:rsidR="00B82A2F" w:rsidRPr="00053538">
        <w:rPr>
          <w:rFonts w:ascii="Arial" w:hAnsi="Arial" w:cs="Arial"/>
          <w:color w:val="000000"/>
        </w:rPr>
        <w:t xml:space="preserve"> of the information referred to in Paragraphs 4.1.3.13A(a) and (b) in so far as it relates the provision of </w:t>
      </w:r>
      <w:r w:rsidR="00B82A2F" w:rsidRPr="00053538">
        <w:rPr>
          <w:rFonts w:ascii="Arial" w:hAnsi="Arial" w:cs="Arial"/>
          <w:b/>
          <w:color w:val="000000"/>
        </w:rPr>
        <w:t>Mode A Frequency Response</w:t>
      </w:r>
      <w:r w:rsidR="00B82A2F" w:rsidRPr="00053538">
        <w:rPr>
          <w:rFonts w:ascii="Arial" w:hAnsi="Arial" w:cs="Arial"/>
          <w:color w:val="000000"/>
        </w:rPr>
        <w:t xml:space="preserve"> from its </w:t>
      </w:r>
      <w:r w:rsidR="00B82A2F" w:rsidRPr="00053538">
        <w:rPr>
          <w:rFonts w:ascii="Arial" w:hAnsi="Arial" w:cs="Arial"/>
          <w:b/>
          <w:color w:val="000000"/>
        </w:rPr>
        <w:t>BM Unit(s)</w:t>
      </w:r>
      <w:r w:rsidR="00B82A2F" w:rsidRPr="00053538">
        <w:rPr>
          <w:rFonts w:ascii="Arial" w:hAnsi="Arial" w:cs="Arial"/>
          <w:color w:val="000000"/>
        </w:rPr>
        <w:t xml:space="preserve">, provided always that </w:t>
      </w:r>
      <w:r w:rsidR="00B82A2F" w:rsidRPr="00053538">
        <w:rPr>
          <w:rFonts w:ascii="Arial" w:hAnsi="Arial"/>
          <w:b/>
          <w:color w:val="000000"/>
        </w:rPr>
        <w:t>The Company</w:t>
      </w:r>
      <w:r w:rsidR="00B82A2F" w:rsidRPr="00053538">
        <w:rPr>
          <w:rFonts w:ascii="Arial" w:hAnsi="Arial" w:cs="Arial"/>
          <w:color w:val="000000"/>
        </w:rPr>
        <w:t xml:space="preserve"> shall not be bound to comply with the provisions of Paragraphs 4.1.3.13A(a) and (b) with regard to the provision of information to the extent that to do so would be likely to restrict, distort or prevent competition in the provision of </w:t>
      </w:r>
      <w:r w:rsidR="00B82A2F" w:rsidRPr="00053538">
        <w:rPr>
          <w:rFonts w:ascii="Arial" w:hAnsi="Arial" w:cs="Arial"/>
          <w:b/>
          <w:color w:val="000000"/>
        </w:rPr>
        <w:t>Mode A Frequency Response</w:t>
      </w:r>
      <w:r w:rsidR="00B82A2F" w:rsidRPr="00053538">
        <w:rPr>
          <w:rFonts w:ascii="Arial" w:hAnsi="Arial" w:cs="Arial"/>
          <w:color w:val="000000"/>
        </w:rPr>
        <w:t>.</w:t>
      </w:r>
      <w:r w:rsidR="00B82A2F" w:rsidRPr="00053538">
        <w:rPr>
          <w:color w:val="000000"/>
        </w:rPr>
        <w:t xml:space="preserve"> </w:t>
      </w:r>
    </w:p>
    <w:p w14:paraId="7E71FE4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p>
    <w:p w14:paraId="76350FE8"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Requests to Amend Levels of </w:t>
      </w:r>
      <w:r w:rsidRPr="00053538">
        <w:rPr>
          <w:rFonts w:ascii="Arial" w:hAnsi="Arial"/>
          <w:b/>
          <w:i/>
          <w:color w:val="000000"/>
        </w:rPr>
        <w:t>Response</w:t>
      </w:r>
    </w:p>
    <w:p w14:paraId="6CB02BF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b/>
          <w:color w:val="000000"/>
        </w:rPr>
        <w:tab/>
      </w:r>
      <w:r w:rsidRPr="00053538">
        <w:rPr>
          <w:rFonts w:ascii="Arial" w:hAnsi="Arial"/>
          <w:color w:val="000000"/>
        </w:rPr>
        <w:t>4.1.3.14</w:t>
      </w:r>
      <w:r w:rsidRPr="00053538">
        <w:rPr>
          <w:rFonts w:ascii="Arial" w:hAnsi="Arial"/>
          <w:color w:val="000000"/>
        </w:rPr>
        <w:tab/>
        <w:t xml:space="preserve">Where either the </w:t>
      </w:r>
      <w:r w:rsidRPr="00053538">
        <w:rPr>
          <w:rFonts w:ascii="Arial" w:hAnsi="Arial"/>
          <w:b/>
          <w:bCs/>
          <w:color w:val="000000"/>
        </w:rPr>
        <w:t xml:space="preserve">User </w:t>
      </w:r>
      <w:r w:rsidRPr="00053538">
        <w:rPr>
          <w:rFonts w:ascii="Arial" w:hAnsi="Arial"/>
          <w:color w:val="000000"/>
        </w:rPr>
        <w:t xml:space="preserve">or </w:t>
      </w:r>
      <w:r w:rsidRPr="00053538">
        <w:rPr>
          <w:rFonts w:ascii="Arial" w:hAnsi="Arial"/>
          <w:b/>
          <w:color w:val="000000"/>
        </w:rPr>
        <w:t>The Company</w:t>
      </w:r>
      <w:r w:rsidRPr="00053538">
        <w:rPr>
          <w:rFonts w:ascii="Arial" w:hAnsi="Arial"/>
          <w:color w:val="000000"/>
        </w:rPr>
        <w:t xml:space="preserve"> reasonably considers in light of operating experience that the levels of </w:t>
      </w:r>
      <w:r w:rsidRPr="00053538">
        <w:rPr>
          <w:rFonts w:ascii="Arial" w:hAnsi="Arial"/>
          <w:b/>
          <w:color w:val="000000"/>
        </w:rPr>
        <w:t>Response</w:t>
      </w:r>
      <w:r w:rsidRPr="00053538">
        <w:rPr>
          <w:rFonts w:ascii="Arial" w:hAnsi="Arial"/>
          <w:color w:val="000000"/>
        </w:rPr>
        <w:t xml:space="preserve"> set out in the Frequency Response Capability Data tables and / or the Frequency Power Delivery Data</w:t>
      </w:r>
      <w:r w:rsidRPr="00053538">
        <w:rPr>
          <w:rFonts w:ascii="Arial" w:hAnsi="Arial"/>
          <w:b/>
          <w:color w:val="000000"/>
        </w:rPr>
        <w:t xml:space="preserve"> </w:t>
      </w:r>
      <w:r w:rsidRPr="00053538">
        <w:rPr>
          <w:rFonts w:ascii="Arial" w:hAnsi="Arial"/>
          <w:color w:val="000000"/>
        </w:rPr>
        <w:t xml:space="preserve">tables in the </w:t>
      </w:r>
      <w:r w:rsidRPr="00053538">
        <w:rPr>
          <w:rFonts w:ascii="Arial" w:hAnsi="Arial"/>
          <w:b/>
          <w:color w:val="000000"/>
        </w:rPr>
        <w:t>Mandatory Services Agreement</w:t>
      </w:r>
      <w:r w:rsidRPr="00053538">
        <w:rPr>
          <w:rFonts w:ascii="Arial" w:hAnsi="Arial"/>
          <w:color w:val="000000"/>
        </w:rPr>
        <w:t xml:space="preserve"> do not represent the true operating capabilities of a </w:t>
      </w:r>
      <w:r w:rsidRPr="00053538">
        <w:rPr>
          <w:rFonts w:ascii="Arial" w:hAnsi="Arial"/>
          <w:b/>
          <w:color w:val="000000"/>
        </w:rPr>
        <w:t>BM Unit(s),</w:t>
      </w:r>
      <w:r w:rsidRPr="00053538">
        <w:rPr>
          <w:rFonts w:ascii="Arial" w:hAnsi="Arial"/>
          <w:i/>
          <w:color w:val="000000"/>
        </w:rPr>
        <w:t xml:space="preserve"> </w:t>
      </w:r>
      <w:r w:rsidRPr="00053538">
        <w:rPr>
          <w:rFonts w:ascii="Arial" w:hAnsi="Arial"/>
          <w:iCs/>
          <w:color w:val="000000"/>
        </w:rPr>
        <w:t xml:space="preserve">the </w:t>
      </w:r>
      <w:r w:rsidRPr="00053538">
        <w:rPr>
          <w:rFonts w:ascii="Arial" w:hAnsi="Arial"/>
          <w:b/>
          <w:color w:val="000000"/>
        </w:rPr>
        <w:t xml:space="preserve">User </w:t>
      </w:r>
      <w:r w:rsidRPr="00053538">
        <w:rPr>
          <w:rFonts w:ascii="Arial" w:hAnsi="Arial"/>
          <w:bCs/>
          <w:color w:val="000000"/>
        </w:rPr>
        <w:t xml:space="preserve">or </w:t>
      </w:r>
      <w:r w:rsidRPr="00053538">
        <w:rPr>
          <w:rFonts w:ascii="Arial" w:hAnsi="Arial"/>
          <w:b/>
          <w:color w:val="000000"/>
        </w:rPr>
        <w:t>The Company</w:t>
      </w:r>
      <w:r w:rsidRPr="00053538">
        <w:rPr>
          <w:rFonts w:ascii="Arial" w:hAnsi="Arial"/>
          <w:color w:val="000000"/>
        </w:rPr>
        <w:t xml:space="preserve"> (as the case may be) shall have the right not more than once every two months (or otherwise at any time with the specific agreement of the other party to the </w:t>
      </w:r>
      <w:r w:rsidRPr="00053538">
        <w:rPr>
          <w:rFonts w:ascii="Arial" w:hAnsi="Arial"/>
          <w:b/>
          <w:bCs/>
          <w:color w:val="000000"/>
        </w:rPr>
        <w:t>Mandatory Services Agreement</w:t>
      </w:r>
      <w:r w:rsidRPr="00053538">
        <w:rPr>
          <w:rFonts w:ascii="Arial" w:hAnsi="Arial"/>
          <w:color w:val="000000"/>
        </w:rPr>
        <w:t>) to request (provided always that such request be accompanied by a reasonable justification therefor) that</w:t>
      </w:r>
      <w:r w:rsidRPr="00053538">
        <w:rPr>
          <w:rFonts w:ascii="Arial" w:hAnsi="Arial"/>
          <w:i/>
          <w:color w:val="000000"/>
        </w:rPr>
        <w:t xml:space="preserve"> </w:t>
      </w:r>
      <w:r w:rsidRPr="00053538">
        <w:rPr>
          <w:rFonts w:ascii="Arial" w:hAnsi="Arial"/>
          <w:color w:val="000000"/>
        </w:rPr>
        <w:t xml:space="preserve">the levels of </w:t>
      </w:r>
      <w:r w:rsidRPr="00053538">
        <w:rPr>
          <w:rFonts w:ascii="Arial" w:hAnsi="Arial"/>
          <w:b/>
          <w:color w:val="000000"/>
        </w:rPr>
        <w:t>Response</w:t>
      </w:r>
      <w:r w:rsidRPr="00053538">
        <w:rPr>
          <w:rFonts w:ascii="Arial" w:hAnsi="Arial"/>
          <w:color w:val="000000"/>
        </w:rPr>
        <w:t xml:space="preserve"> set out in the relevant response table(s) in the </w:t>
      </w:r>
      <w:r w:rsidRPr="00053538">
        <w:rPr>
          <w:rFonts w:ascii="Arial" w:hAnsi="Arial"/>
          <w:b/>
          <w:color w:val="000000"/>
        </w:rPr>
        <w:t>Mandatory Services Agreement</w:t>
      </w:r>
      <w:r w:rsidRPr="00053538">
        <w:rPr>
          <w:rFonts w:ascii="Arial" w:hAnsi="Arial"/>
          <w:i/>
          <w:color w:val="000000"/>
        </w:rPr>
        <w:t xml:space="preserve"> </w:t>
      </w:r>
      <w:r w:rsidRPr="00053538">
        <w:rPr>
          <w:rFonts w:ascii="Arial" w:hAnsi="Arial"/>
          <w:color w:val="000000"/>
        </w:rPr>
        <w:t>be reviewed and, if appropriate, amended by agreement with such other party, such agreement not to</w:t>
      </w:r>
      <w:r w:rsidRPr="00053538">
        <w:rPr>
          <w:rFonts w:ascii="Arial" w:hAnsi="Arial"/>
          <w:i/>
          <w:color w:val="000000"/>
        </w:rPr>
        <w:t xml:space="preserve"> </w:t>
      </w:r>
      <w:r w:rsidRPr="00053538">
        <w:rPr>
          <w:rFonts w:ascii="Arial" w:hAnsi="Arial"/>
          <w:color w:val="000000"/>
        </w:rPr>
        <w:t>be unreasonably withheld or delayed.</w:t>
      </w:r>
    </w:p>
    <w:p w14:paraId="3D92B5B6"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051D604"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Procedure for Amendments to Levels of </w:t>
      </w:r>
      <w:r w:rsidRPr="00053538">
        <w:rPr>
          <w:rFonts w:ascii="Arial" w:hAnsi="Arial"/>
          <w:b/>
          <w:i/>
          <w:color w:val="000000"/>
        </w:rPr>
        <w:t>Response</w:t>
      </w:r>
    </w:p>
    <w:p w14:paraId="1E8C3B8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4.1.3.15</w:t>
      </w:r>
      <w:r w:rsidRPr="00053538">
        <w:rPr>
          <w:rFonts w:ascii="Arial" w:hAnsi="Arial"/>
          <w:color w:val="000000"/>
        </w:rPr>
        <w:tab/>
        <w:t xml:space="preserve">Any amendments agreed by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pursuant to Paragraph 4.1.3.14 or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 xml:space="preserve">in the circumstances referred to in Paragraph </w:t>
      </w:r>
      <w:r w:rsidRPr="00053538">
        <w:rPr>
          <w:rFonts w:ascii="Arial" w:hAnsi="Arial"/>
          <w:color w:val="000000"/>
        </w:rPr>
        <w:lastRenderedPageBreak/>
        <w:t xml:space="preserve">4.1.3.16 shall not become effective until (in the case of agreed amendments) a date at least five </w:t>
      </w:r>
      <w:r w:rsidRPr="00053538">
        <w:rPr>
          <w:rFonts w:ascii="Arial" w:hAnsi="Arial"/>
          <w:b/>
          <w:color w:val="000000"/>
        </w:rPr>
        <w:t>Business Days</w:t>
      </w:r>
      <w:r w:rsidRPr="00053538">
        <w:rPr>
          <w:rFonts w:ascii="Arial" w:hAnsi="Arial"/>
          <w:color w:val="000000"/>
        </w:rPr>
        <w:t xml:space="preserve"> after an amending agreement is entered into between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in accordance with the </w:t>
      </w:r>
      <w:r w:rsidRPr="00053538">
        <w:rPr>
          <w:rFonts w:ascii="Arial" w:hAnsi="Arial"/>
          <w:b/>
          <w:color w:val="000000"/>
        </w:rPr>
        <w:t>Mandatory Services Agreement</w:t>
      </w:r>
      <w:r w:rsidRPr="00053538">
        <w:rPr>
          <w:rFonts w:ascii="Arial" w:hAnsi="Arial"/>
          <w:color w:val="000000"/>
        </w:rPr>
        <w:t xml:space="preserve"> or, in the case of determined amendments, such other date as may be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subject always to Paragraphs 4.1.3.17 and 4.1.3.18.</w:t>
      </w:r>
    </w:p>
    <w:p w14:paraId="04D5AA34"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3EF4AC9"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Failure to Agree Amendments</w:t>
      </w:r>
    </w:p>
    <w:p w14:paraId="5E14B5D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4.1.3.16</w:t>
      </w:r>
      <w:r w:rsidRPr="00053538">
        <w:rPr>
          <w:rFonts w:ascii="Arial" w:hAnsi="Arial"/>
          <w:color w:val="000000"/>
        </w:rPr>
        <w:tab/>
        <w:t xml:space="preserve">If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are unable to agree any amendments requested pursuant to Paragraph 4.1.3.14 within 28 days of either of them serving on the other notice of its intention to invoke the </w:t>
      </w:r>
      <w:r w:rsidRPr="00053538">
        <w:rPr>
          <w:rFonts w:ascii="Arial" w:hAnsi="Arial"/>
          <w:b/>
          <w:color w:val="000000"/>
        </w:rPr>
        <w:t xml:space="preserve">Dispute Resolution Procedure </w:t>
      </w:r>
      <w:r w:rsidRPr="00053538">
        <w:rPr>
          <w:rFonts w:ascii="Arial" w:hAnsi="Arial"/>
          <w:color w:val="000000"/>
        </w:rPr>
        <w:t xml:space="preserve">then either party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b/>
          <w:color w:val="000000"/>
        </w:rPr>
        <w:t xml:space="preserve">. </w:t>
      </w:r>
    </w:p>
    <w:p w14:paraId="5B90FB7B"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b/>
          <w:color w:val="000000"/>
        </w:rPr>
      </w:pPr>
    </w:p>
    <w:p w14:paraId="640C799E"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i/>
          <w:color w:val="000000"/>
        </w:rPr>
        <w:t>Dispute Resolution Procedure</w:t>
      </w:r>
    </w:p>
    <w:p w14:paraId="4DA29DBB" w14:textId="27D08ADA"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4.1.3.17</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w:t>
      </w:r>
      <w:r w:rsidR="00D965E7">
        <w:rPr>
          <w:rFonts w:ascii="Arial" w:hAnsi="Arial"/>
          <w:color w:val="000000"/>
        </w:rPr>
        <w:t>the rules</w:t>
      </w:r>
      <w:r w:rsidR="003B21A2">
        <w:rPr>
          <w:rFonts w:ascii="Arial" w:hAnsi="Arial"/>
          <w:color w:val="000000"/>
        </w:rPr>
        <w:t xml:space="preserve"> </w:t>
      </w:r>
      <w:r w:rsidRPr="00053538">
        <w:rPr>
          <w:rFonts w:ascii="Arial" w:hAnsi="Arial"/>
          <w:color w:val="000000"/>
        </w:rPr>
        <w:t xml:space="preserve">of the </w:t>
      </w:r>
      <w:r w:rsidR="00D872B2">
        <w:rPr>
          <w:rFonts w:ascii="Arial" w:hAnsi="Arial"/>
          <w:b/>
          <w:color w:val="000000"/>
        </w:rPr>
        <w:t>London Court of International Arbitration</w:t>
      </w:r>
      <w:r w:rsidR="00D872B2" w:rsidRPr="00053538">
        <w:rPr>
          <w:rFonts w:ascii="Arial" w:hAnsi="Arial"/>
          <w:color w:val="000000"/>
        </w:rPr>
        <w:t xml:space="preserve"> </w:t>
      </w:r>
      <w:r w:rsidRPr="00053538">
        <w:rPr>
          <w:rFonts w:ascii="Arial" w:hAnsi="Arial"/>
          <w:color w:val="000000"/>
        </w:rPr>
        <w:t xml:space="preserve">shall apply to any arbitration proceedings initiated pursuant to Paragraph 7.4 in the circumstances referred to in Paragraph 4.1.3.16, but that the changes determined by any arbitrator or panel of arbitrators shall not apply in respect of any period prior to the date on which the </w:t>
      </w:r>
      <w:r w:rsidRPr="00053538">
        <w:rPr>
          <w:rFonts w:ascii="Arial" w:hAnsi="Arial"/>
          <w:b/>
          <w:color w:val="000000"/>
        </w:rPr>
        <w:t xml:space="preserve">Dispute Resolution Procedure </w:t>
      </w:r>
      <w:r w:rsidRPr="00053538">
        <w:rPr>
          <w:rFonts w:ascii="Arial" w:hAnsi="Arial"/>
          <w:color w:val="000000"/>
        </w:rPr>
        <w:t>is invoked</w:t>
      </w:r>
      <w:r w:rsidRPr="00053538">
        <w:rPr>
          <w:rFonts w:ascii="Arial" w:hAnsi="Arial"/>
          <w:b/>
          <w:color w:val="000000"/>
        </w:rPr>
        <w:t xml:space="preserve">. </w:t>
      </w:r>
    </w:p>
    <w:p w14:paraId="7289E805"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2F9706E5"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Determinations</w:t>
      </w:r>
    </w:p>
    <w:p w14:paraId="4FF05B6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4.1.3.18</w:t>
      </w:r>
      <w:r w:rsidRPr="00053538">
        <w:rPr>
          <w:rFonts w:ascii="Arial" w:hAnsi="Arial"/>
          <w:color w:val="000000"/>
        </w:rPr>
        <w:tab/>
        <w:t xml:space="preserve">Any amendments to levels of </w:t>
      </w:r>
      <w:r w:rsidRPr="00053538">
        <w:rPr>
          <w:rFonts w:ascii="Arial" w:hAnsi="Arial"/>
          <w:b/>
          <w:color w:val="000000"/>
        </w:rPr>
        <w:t>Response</w:t>
      </w:r>
      <w:r w:rsidRPr="00053538">
        <w:rPr>
          <w:rFonts w:ascii="Arial" w:hAnsi="Arial"/>
          <w:color w:val="000000"/>
        </w:rPr>
        <w:t xml:space="preserve"> determined by an arbitrator or panel of arbitrators under the </w:t>
      </w:r>
      <w:r w:rsidRPr="00053538">
        <w:rPr>
          <w:rFonts w:ascii="Arial" w:hAnsi="Arial"/>
          <w:b/>
          <w:color w:val="000000"/>
        </w:rPr>
        <w:t>Dispute Resolution Procedure</w:t>
      </w:r>
      <w:r w:rsidRPr="00053538">
        <w:rPr>
          <w:rFonts w:ascii="Arial" w:hAnsi="Arial"/>
          <w:color w:val="000000"/>
        </w:rPr>
        <w:t xml:space="preserve"> in the circumstances referred to in Paragraph 4.1.3.16 shall take effect from the date five </w:t>
      </w:r>
      <w:r w:rsidRPr="00053538">
        <w:rPr>
          <w:rFonts w:ascii="Arial" w:hAnsi="Arial"/>
          <w:b/>
          <w:color w:val="000000"/>
        </w:rPr>
        <w:t>Business Days</w:t>
      </w:r>
      <w:r w:rsidRPr="00053538">
        <w:rPr>
          <w:rFonts w:ascii="Arial" w:hAnsi="Arial"/>
          <w:color w:val="000000"/>
        </w:rPr>
        <w:t xml:space="preserve"> following the relevant determination.</w:t>
      </w:r>
    </w:p>
    <w:p w14:paraId="52F05570" w14:textId="77777777" w:rsidR="00B82A2F" w:rsidRPr="00053538" w:rsidRDefault="00B82A2F">
      <w:pPr>
        <w:tabs>
          <w:tab w:val="left" w:pos="-1440"/>
          <w:tab w:val="left" w:pos="-720"/>
          <w:tab w:val="left" w:pos="0"/>
          <w:tab w:val="left" w:pos="851"/>
          <w:tab w:val="left" w:pos="1701"/>
          <w:tab w:val="left" w:pos="2552"/>
          <w:tab w:val="left" w:pos="2880"/>
          <w:tab w:val="left" w:pos="3402"/>
        </w:tabs>
        <w:ind w:left="1695"/>
        <w:jc w:val="both"/>
        <w:rPr>
          <w:rFonts w:ascii="Arial" w:hAnsi="Arial"/>
          <w:color w:val="000000"/>
        </w:rPr>
      </w:pPr>
    </w:p>
    <w:p w14:paraId="690A98A7"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Continuous Monitoring System</w:t>
      </w:r>
    </w:p>
    <w:p w14:paraId="568F3F3E"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4.1.3.19</w:t>
      </w:r>
      <w:r w:rsidRPr="00053538">
        <w:rPr>
          <w:rFonts w:ascii="Arial" w:hAnsi="Arial"/>
          <w:color w:val="000000"/>
        </w:rPr>
        <w:tab/>
        <w:t xml:space="preserve">To the extent the same shall be acceptable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on the basis of a cost benefit analysis,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the implementation of a continuous monitoring system as soon as is reasonably practicable.  The continuous monitoring system shall be in accordance with the relevant principles set out in Paragraph 4.1.3.21 for the purposes of confirming performance of the </w:t>
      </w:r>
      <w:r w:rsidRPr="00053538">
        <w:rPr>
          <w:rFonts w:ascii="Arial" w:hAnsi="Arial"/>
          <w:b/>
          <w:color w:val="000000"/>
        </w:rPr>
        <w:t>BM Units</w:t>
      </w:r>
      <w:r w:rsidRPr="00053538">
        <w:rPr>
          <w:rFonts w:ascii="Arial" w:hAnsi="Arial"/>
          <w:color w:val="000000"/>
        </w:rPr>
        <w:t xml:space="preserve"> and adjusting payments pursuant to this Paragraph 4.1.3. </w:t>
      </w:r>
    </w:p>
    <w:p w14:paraId="507A220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78789E6A"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lastRenderedPageBreak/>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System</w:t>
      </w:r>
    </w:p>
    <w:p w14:paraId="46623EF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4.1.3.20</w:t>
      </w:r>
      <w:r w:rsidRPr="00053538">
        <w:rPr>
          <w:rFonts w:ascii="Arial" w:hAnsi="Arial"/>
          <w:color w:val="000000"/>
        </w:rPr>
        <w:tab/>
        <w:t xml:space="preserve">Pending implementation of the continuous monitoring system, </w:t>
      </w:r>
      <w:r w:rsidRPr="00053538">
        <w:rPr>
          <w:rFonts w:ascii="Arial" w:hAnsi="Arial"/>
          <w:b/>
          <w:color w:val="000000"/>
        </w:rPr>
        <w:t xml:space="preserve">The Company </w:t>
      </w:r>
      <w:r w:rsidRPr="00053538">
        <w:rPr>
          <w:rFonts w:ascii="Arial" w:hAnsi="Arial"/>
          <w:color w:val="000000"/>
        </w:rPr>
        <w:t xml:space="preserve">and each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implement an incident based monitoring scheme for the purpose of confirming the performance of the </w:t>
      </w:r>
      <w:r w:rsidRPr="00053538">
        <w:rPr>
          <w:rFonts w:ascii="Arial" w:hAnsi="Arial"/>
          <w:b/>
          <w:color w:val="000000"/>
        </w:rPr>
        <w:t>BM Units</w:t>
      </w:r>
      <w:r w:rsidRPr="00053538">
        <w:rPr>
          <w:rFonts w:ascii="Arial" w:hAnsi="Arial"/>
          <w:color w:val="000000"/>
        </w:rPr>
        <w:t xml:space="preserve"> pursuant to this Paragraph 4.1.3.  Such incident based monitoring scheme shall be in accordance with the relevant principles set out in Paragraph 4.1.3.21.  Neither </w:t>
      </w:r>
      <w:r w:rsidRPr="00053538">
        <w:rPr>
          <w:rFonts w:ascii="Arial" w:hAnsi="Arial"/>
          <w:b/>
          <w:color w:val="000000"/>
        </w:rPr>
        <w:t>The Company</w:t>
      </w:r>
      <w:r w:rsidRPr="00053538">
        <w:rPr>
          <w:rFonts w:ascii="Arial" w:hAnsi="Arial"/>
          <w:color w:val="000000"/>
        </w:rPr>
        <w:t xml:space="preserve"> nor the </w:t>
      </w:r>
      <w:r w:rsidRPr="00053538">
        <w:rPr>
          <w:rFonts w:ascii="Arial" w:hAnsi="Arial"/>
          <w:b/>
          <w:color w:val="000000"/>
        </w:rPr>
        <w:t xml:space="preserve">User </w:t>
      </w:r>
      <w:r w:rsidRPr="00053538">
        <w:rPr>
          <w:rFonts w:ascii="Arial" w:hAnsi="Arial"/>
          <w:color w:val="000000"/>
        </w:rPr>
        <w:t>shall unreasonably withhold or delay such agreement and/or implementation.</w:t>
      </w:r>
    </w:p>
    <w:p w14:paraId="421690AD"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76B91BDB"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Genset Response Monitoring</w:t>
      </w:r>
    </w:p>
    <w:p w14:paraId="366E86B0"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i/>
          <w:color w:val="000000"/>
        </w:rPr>
        <w:tab/>
        <w:t>Introduction</w:t>
      </w:r>
    </w:p>
    <w:p w14:paraId="4931D797" w14:textId="77777777" w:rsidR="00B82A2F" w:rsidRPr="00053538" w:rsidRDefault="00B82A2F">
      <w:pPr>
        <w:tabs>
          <w:tab w:val="left" w:pos="-1440"/>
          <w:tab w:val="left" w:pos="-720"/>
          <w:tab w:val="left" w:pos="0"/>
          <w:tab w:val="left" w:pos="851"/>
          <w:tab w:val="left" w:pos="1701"/>
          <w:tab w:val="left" w:pos="2880"/>
        </w:tabs>
        <w:ind w:left="3600" w:hanging="2160"/>
        <w:jc w:val="both"/>
        <w:rPr>
          <w:rFonts w:ascii="Arial" w:hAnsi="Arial"/>
          <w:color w:val="000000"/>
        </w:rPr>
      </w:pPr>
      <w:r w:rsidRPr="00053538">
        <w:rPr>
          <w:rFonts w:ascii="Arial" w:hAnsi="Arial"/>
          <w:color w:val="000000"/>
        </w:rPr>
        <w:tab/>
        <w:t>4.1.3.21</w:t>
      </w:r>
      <w:r w:rsidRPr="00053538">
        <w:rPr>
          <w:rFonts w:ascii="Arial" w:hAnsi="Arial"/>
          <w:color w:val="000000"/>
        </w:rPr>
        <w:tab/>
        <w:t>(a)</w:t>
      </w:r>
      <w:r w:rsidRPr="00053538">
        <w:rPr>
          <w:rFonts w:ascii="Arial" w:hAnsi="Arial"/>
          <w:color w:val="000000"/>
        </w:rPr>
        <w:tab/>
        <w:t>This Paragraph 4.1.3.21 sets out the principles relating to:</w:t>
      </w:r>
    </w:p>
    <w:p w14:paraId="1828AAE7"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6B311ABC" w14:textId="77777777" w:rsidR="00B82A2F" w:rsidRPr="00053538" w:rsidRDefault="00B82A2F" w:rsidP="00B82A2F">
      <w:pPr>
        <w:pStyle w:val="1AutoList4"/>
        <w:numPr>
          <w:ilvl w:val="0"/>
          <w:numId w:val="5"/>
        </w:numPr>
        <w:tabs>
          <w:tab w:val="clear" w:pos="720"/>
          <w:tab w:val="clear" w:pos="4125"/>
          <w:tab w:val="left" w:pos="-1440"/>
          <w:tab w:val="left" w:pos="-720"/>
          <w:tab w:val="left" w:pos="0"/>
          <w:tab w:val="left" w:pos="851"/>
          <w:tab w:val="left" w:pos="1701"/>
          <w:tab w:val="left" w:pos="2552"/>
          <w:tab w:val="left" w:pos="3544"/>
          <w:tab w:val="num" w:pos="4320"/>
        </w:tabs>
        <w:ind w:left="4320"/>
        <w:rPr>
          <w:rFonts w:ascii="Arial" w:hAnsi="Arial"/>
          <w:color w:val="000000"/>
        </w:rPr>
      </w:pPr>
      <w:r w:rsidRPr="00053538">
        <w:rPr>
          <w:rFonts w:ascii="Arial" w:hAnsi="Arial"/>
          <w:color w:val="000000"/>
        </w:rPr>
        <w:t xml:space="preserve">the proposed continuous monitoring system to be implemented pursuant to Paragraph 4.1.3.19; and </w:t>
      </w:r>
    </w:p>
    <w:p w14:paraId="55DB8EB0"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p>
    <w:p w14:paraId="62FDE175"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r w:rsidRPr="00053538">
        <w:rPr>
          <w:rFonts w:ascii="Arial" w:hAnsi="Arial"/>
          <w:color w:val="000000"/>
        </w:rPr>
        <w:t>(ii)</w:t>
      </w:r>
      <w:r w:rsidRPr="00053538">
        <w:rPr>
          <w:rFonts w:ascii="Arial" w:hAnsi="Arial"/>
          <w:color w:val="000000"/>
        </w:rPr>
        <w:tab/>
        <w:t xml:space="preserve">the incident based monitoring system to apply until such time as implementation of the continuous monitoring system takes place.  </w:t>
      </w:r>
    </w:p>
    <w:p w14:paraId="40BF3872"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02E53952"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 xml:space="preserve">Some elements of the continuous monitoring system are currently undergoing testing and development and it is accepted that if final testing of these elements proves unsatisfactory alternatives will need to be developed.  Further, implementation of the continuous monitoring system shall be subject to its acceptability to </w:t>
      </w:r>
      <w:r w:rsidRPr="00053538">
        <w:rPr>
          <w:rFonts w:ascii="Arial" w:hAnsi="Arial"/>
          <w:b/>
          <w:color w:val="000000"/>
        </w:rPr>
        <w:t>The Company</w:t>
      </w:r>
      <w:r w:rsidRPr="00053538">
        <w:rPr>
          <w:rFonts w:ascii="Arial" w:hAnsi="Arial"/>
          <w:color w:val="000000"/>
        </w:rPr>
        <w:t xml:space="preserve"> and </w:t>
      </w:r>
      <w:r w:rsidRPr="00053538">
        <w:rPr>
          <w:rFonts w:ascii="Arial" w:hAnsi="Arial"/>
          <w:b/>
          <w:color w:val="000000"/>
        </w:rPr>
        <w:t>Users</w:t>
      </w:r>
      <w:r w:rsidRPr="00053538">
        <w:rPr>
          <w:rFonts w:ascii="Arial" w:hAnsi="Arial"/>
          <w:color w:val="000000"/>
        </w:rPr>
        <w:t xml:space="preserve"> on the basis of a cost benefit analysis.</w:t>
      </w:r>
    </w:p>
    <w:p w14:paraId="2ED4B257"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30CA8C40"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Wherever possible the technical specification of both the incident based monitoring system and the continuous monitoring system will be designed so as to enable future development or enhancement.</w:t>
      </w:r>
    </w:p>
    <w:p w14:paraId="65733928"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0649F6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Aims of Project</w:t>
      </w:r>
    </w:p>
    <w:p w14:paraId="7F45080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aim of the monitoring project (which includes, without limitation, the development of the incident based monitoring system and the continuous monitoring system) is to develop a response  monitoring system which will measure the response performance of generators against the levels of </w:t>
      </w:r>
      <w:r w:rsidRPr="00053538">
        <w:rPr>
          <w:rFonts w:ascii="Arial" w:hAnsi="Arial"/>
          <w:b/>
          <w:color w:val="000000"/>
        </w:rPr>
        <w:lastRenderedPageBreak/>
        <w:t>Frequency Response</w:t>
      </w:r>
      <w:r w:rsidRPr="00053538">
        <w:rPr>
          <w:rFonts w:ascii="Arial" w:hAnsi="Arial"/>
          <w:color w:val="000000"/>
        </w:rPr>
        <w:t xml:space="preserve"> required to be provided under </w:t>
      </w:r>
      <w:r w:rsidRPr="00053538">
        <w:rPr>
          <w:rFonts w:ascii="Arial" w:hAnsi="Arial"/>
          <w:b/>
          <w:color w:val="000000"/>
        </w:rPr>
        <w:t>Mandatory Services Agreements</w:t>
      </w:r>
      <w:r w:rsidRPr="00053538">
        <w:rPr>
          <w:rFonts w:ascii="Arial" w:hAnsi="Arial"/>
          <w:color w:val="000000"/>
        </w:rPr>
        <w:t>.</w:t>
      </w:r>
    </w:p>
    <w:p w14:paraId="16515F1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ABAB77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Scheme</w:t>
      </w:r>
    </w:p>
    <w:p w14:paraId="781D71EC"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 xml:space="preserve">Details of the incident based monitoring scheme (including without limitation the definitions of Shortfall Period and Incident, the calculation of service delivery and the determination of Incident start and end times) will be more particularly set out in a document entitled "Procedure for Incident Based Response Monitoring" ("the PIRM Document") to be produced by </w:t>
      </w:r>
      <w:r w:rsidRPr="00053538">
        <w:rPr>
          <w:rFonts w:ascii="Arial" w:hAnsi="Arial"/>
          <w:b/>
          <w:color w:val="000000"/>
        </w:rPr>
        <w:t>The Company</w:t>
      </w:r>
      <w:r w:rsidRPr="00053538">
        <w:rPr>
          <w:rFonts w:ascii="Arial" w:hAnsi="Arial"/>
          <w:color w:val="000000"/>
        </w:rPr>
        <w:t xml:space="preserve"> and agreed by all relevant </w:t>
      </w:r>
      <w:r w:rsidRPr="00053538">
        <w:rPr>
          <w:rFonts w:ascii="Arial" w:hAnsi="Arial"/>
          <w:b/>
          <w:color w:val="000000"/>
        </w:rPr>
        <w:t>Users</w:t>
      </w:r>
      <w:r w:rsidRPr="00053538">
        <w:rPr>
          <w:rFonts w:ascii="Arial" w:hAnsi="Arial"/>
          <w:color w:val="000000"/>
        </w:rPr>
        <w:t xml:space="preserve"> (such agreement not to be unreasonably withheld or delayed).  </w:t>
      </w:r>
    </w:p>
    <w:p w14:paraId="1CA86A31"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3FE8C3B" w14:textId="77777777" w:rsidR="00B82A2F" w:rsidRPr="00053538" w:rsidRDefault="00B82A2F">
      <w:pPr>
        <w:tabs>
          <w:tab w:val="left" w:pos="-1440"/>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For the avoidance of doubt during the period during which the incident based monitoring scheme applies, and prior to the implementation of the continuous monitoring system</w:t>
      </w:r>
      <w:r w:rsidRPr="00053538">
        <w:rPr>
          <w:rFonts w:ascii="Arial" w:hAnsi="Arial"/>
          <w:i/>
          <w:color w:val="000000"/>
        </w:rPr>
        <w:t xml:space="preserve">, </w:t>
      </w:r>
      <w:r w:rsidRPr="00053538">
        <w:rPr>
          <w:rFonts w:ascii="Arial" w:hAnsi="Arial"/>
          <w:color w:val="000000"/>
        </w:rPr>
        <w:t>for the purposes of the formulae in Paragraphs 4.1.3.9 and 4.1.3.9A, the values of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zero, such that no payment reduction shall apply during such period in respect of shortfall.</w:t>
      </w:r>
    </w:p>
    <w:p w14:paraId="57567046" w14:textId="77777777" w:rsidR="00B82A2F" w:rsidRPr="00053538" w:rsidRDefault="00B82A2F">
      <w:pPr>
        <w:tabs>
          <w:tab w:val="left" w:pos="-1440"/>
          <w:tab w:val="left" w:pos="-720"/>
          <w:tab w:val="left" w:pos="0"/>
          <w:tab w:val="left" w:pos="851"/>
          <w:tab w:val="left" w:pos="1701"/>
          <w:tab w:val="left" w:pos="2552"/>
          <w:tab w:val="left" w:pos="3402"/>
        </w:tabs>
        <w:rPr>
          <w:rFonts w:ascii="Arial" w:hAnsi="Arial"/>
          <w:color w:val="000000"/>
        </w:rPr>
      </w:pPr>
    </w:p>
    <w:p w14:paraId="2A1E1A27" w14:textId="77777777" w:rsidR="00B82A2F" w:rsidRPr="00053538" w:rsidRDefault="00B82A2F">
      <w:pPr>
        <w:tabs>
          <w:tab w:val="left" w:pos="-1440"/>
          <w:tab w:val="left" w:pos="-720"/>
          <w:tab w:val="left" w:pos="0"/>
          <w:tab w:val="left" w:pos="851"/>
          <w:tab w:val="left" w:pos="1701"/>
          <w:tab w:val="left" w:pos="2552"/>
          <w:tab w:val="left" w:pos="3402"/>
        </w:tabs>
        <w:ind w:left="3600"/>
        <w:rPr>
          <w:rFonts w:ascii="Arial" w:hAnsi="Arial"/>
          <w:i/>
          <w:color w:val="000000"/>
        </w:rPr>
      </w:pPr>
      <w:r w:rsidRPr="00053538">
        <w:rPr>
          <w:rFonts w:ascii="Arial" w:hAnsi="Arial"/>
          <w:i/>
          <w:color w:val="000000"/>
        </w:rPr>
        <w:t>Continuous Based Monitoring Scheme – Confirmation of Response Delivery</w:t>
      </w:r>
    </w:p>
    <w:p w14:paraId="5FDE132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The main objective of the continuous monitoring scheme is to provide a quantitative measure of </w:t>
      </w:r>
      <w:r w:rsidRPr="00053538">
        <w:rPr>
          <w:rFonts w:ascii="Arial" w:hAnsi="Arial"/>
          <w:b/>
          <w:color w:val="000000"/>
        </w:rPr>
        <w:t>Frequency Response</w:t>
      </w:r>
      <w:r w:rsidRPr="00053538">
        <w:rPr>
          <w:rFonts w:ascii="Arial" w:hAnsi="Arial"/>
          <w:color w:val="000000"/>
        </w:rPr>
        <w:t xml:space="preserve"> delivery against which payment can be justifiably made and to reduce payments if delivery does not comply with the </w:t>
      </w:r>
      <w:r w:rsidRPr="00053538">
        <w:rPr>
          <w:rFonts w:ascii="Arial" w:hAnsi="Arial"/>
          <w:b/>
          <w:color w:val="000000"/>
        </w:rPr>
        <w:t>CUSC</w:t>
      </w:r>
      <w:r w:rsidRPr="00053538">
        <w:rPr>
          <w:rFonts w:ascii="Arial" w:hAnsi="Arial"/>
          <w:color w:val="000000"/>
        </w:rPr>
        <w:t xml:space="preserve"> and the </w:t>
      </w:r>
      <w:r w:rsidRPr="00053538">
        <w:rPr>
          <w:rFonts w:ascii="Arial" w:hAnsi="Arial"/>
          <w:b/>
          <w:color w:val="000000"/>
        </w:rPr>
        <w:t>Mandatory Services Agreement</w:t>
      </w:r>
      <w:r w:rsidRPr="00053538">
        <w:rPr>
          <w:rFonts w:ascii="Arial" w:hAnsi="Arial"/>
          <w:color w:val="000000"/>
        </w:rPr>
        <w:t xml:space="preserve">.  As the capability of a </w:t>
      </w:r>
      <w:r w:rsidRPr="00053538">
        <w:rPr>
          <w:rFonts w:ascii="Arial" w:hAnsi="Arial"/>
          <w:b/>
          <w:color w:val="000000"/>
        </w:rPr>
        <w:t>BM Unit</w:t>
      </w:r>
      <w:r w:rsidRPr="00053538">
        <w:rPr>
          <w:rFonts w:ascii="Arial" w:hAnsi="Arial"/>
          <w:color w:val="000000"/>
        </w:rPr>
        <w:t xml:space="preserve"> to provide the level of </w:t>
      </w:r>
      <w:r w:rsidRPr="00053538">
        <w:rPr>
          <w:rFonts w:ascii="Arial" w:hAnsi="Arial"/>
          <w:b/>
          <w:color w:val="000000"/>
        </w:rPr>
        <w:t xml:space="preserve">Response </w:t>
      </w:r>
      <w:r w:rsidRPr="00053538">
        <w:rPr>
          <w:rFonts w:ascii="Arial" w:hAnsi="Arial"/>
          <w:color w:val="000000"/>
        </w:rPr>
        <w:t xml:space="preserve">required pursuant to this Paragraph 4.1.3 for any change in </w:t>
      </w:r>
      <w:r w:rsidRPr="00053538">
        <w:rPr>
          <w:rFonts w:ascii="Arial" w:hAnsi="Arial"/>
          <w:b/>
          <w:color w:val="000000"/>
        </w:rPr>
        <w:t>System Frequency</w:t>
      </w:r>
      <w:r w:rsidRPr="00053538">
        <w:rPr>
          <w:rFonts w:ascii="Arial" w:hAnsi="Arial"/>
          <w:color w:val="000000"/>
        </w:rPr>
        <w:t xml:space="preserve"> occurring during the period of delivery of Response pursuant to a prior change in </w:t>
      </w:r>
      <w:r w:rsidRPr="00053538">
        <w:rPr>
          <w:rFonts w:ascii="Arial" w:hAnsi="Arial"/>
          <w:b/>
          <w:color w:val="000000"/>
        </w:rPr>
        <w:t>System Frequency</w:t>
      </w:r>
      <w:r w:rsidRPr="00053538">
        <w:rPr>
          <w:rFonts w:ascii="Arial" w:hAnsi="Arial"/>
          <w:color w:val="000000"/>
        </w:rPr>
        <w:t xml:space="preserve"> will be affected by the level of </w:t>
      </w:r>
      <w:r w:rsidRPr="00053538">
        <w:rPr>
          <w:rFonts w:ascii="Arial" w:hAnsi="Arial"/>
          <w:b/>
          <w:color w:val="000000"/>
        </w:rPr>
        <w:t>Response</w:t>
      </w:r>
      <w:r w:rsidRPr="00053538">
        <w:rPr>
          <w:rFonts w:ascii="Arial" w:hAnsi="Arial"/>
          <w:color w:val="000000"/>
        </w:rPr>
        <w:t xml:space="preserve"> then being delivered, relevant fluctuations in </w:t>
      </w:r>
      <w:r w:rsidRPr="00053538">
        <w:rPr>
          <w:rFonts w:ascii="Arial" w:hAnsi="Arial"/>
          <w:b/>
          <w:color w:val="000000"/>
        </w:rPr>
        <w:t>System Frequency</w:t>
      </w:r>
      <w:r w:rsidRPr="00053538">
        <w:rPr>
          <w:rFonts w:ascii="Arial" w:hAnsi="Arial"/>
          <w:color w:val="000000"/>
        </w:rPr>
        <w:t xml:space="preserve"> should to this extent be taken into account by the continuous monitoring scheme for the purpose of calculating payment levels.</w:t>
      </w:r>
    </w:p>
    <w:p w14:paraId="65916F7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6F3B0C"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1390205"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30F384F"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p>
    <w:p w14:paraId="19EFF4E9"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Determination of Response Shortfall</w:t>
      </w:r>
    </w:p>
    <w:p w14:paraId="259349B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lastRenderedPageBreak/>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the continuous monitoring system, the </w:t>
      </w:r>
      <w:r w:rsidRPr="00053538">
        <w:rPr>
          <w:rFonts w:ascii="Arial" w:hAnsi="Arial"/>
          <w:b/>
          <w:color w:val="000000"/>
        </w:rPr>
        <w:t>Response</w:t>
      </w:r>
      <w:r w:rsidRPr="00053538">
        <w:rPr>
          <w:rFonts w:ascii="Arial" w:hAnsi="Arial"/>
          <w:color w:val="000000"/>
        </w:rPr>
        <w:t xml:space="preserve"> shortfall may take three forms:-</w:t>
      </w:r>
    </w:p>
    <w:p w14:paraId="1E7EC3E0"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02D212D"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Primary Response</w:t>
      </w:r>
      <w:r w:rsidRPr="00053538">
        <w:rPr>
          <w:rFonts w:ascii="Arial" w:hAnsi="Arial"/>
          <w:color w:val="000000"/>
        </w:rPr>
        <w:t xml:space="preserve"> under-delivery;</w:t>
      </w:r>
    </w:p>
    <w:p w14:paraId="5E5E62AF" w14:textId="77777777" w:rsidR="00B82A2F" w:rsidRPr="00053538" w:rsidRDefault="00B82A2F">
      <w:pPr>
        <w:tabs>
          <w:tab w:val="left" w:pos="-1440"/>
          <w:tab w:val="left" w:pos="-720"/>
          <w:tab w:val="left" w:pos="0"/>
          <w:tab w:val="left" w:pos="851"/>
          <w:tab w:val="left" w:pos="1701"/>
          <w:tab w:val="left" w:pos="3600"/>
        </w:tabs>
        <w:ind w:left="3600"/>
        <w:jc w:val="both"/>
        <w:rPr>
          <w:rFonts w:ascii="Arial" w:hAnsi="Arial"/>
          <w:color w:val="000000"/>
        </w:rPr>
      </w:pPr>
    </w:p>
    <w:p w14:paraId="65FCBB46"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Secondary Response</w:t>
      </w:r>
      <w:r w:rsidRPr="00053538">
        <w:rPr>
          <w:rFonts w:ascii="Arial" w:hAnsi="Arial"/>
          <w:color w:val="000000"/>
        </w:rPr>
        <w:t xml:space="preserve"> under-delivery;</w:t>
      </w:r>
    </w:p>
    <w:p w14:paraId="2BA963A4" w14:textId="77777777" w:rsidR="00B82A2F" w:rsidRPr="00053538" w:rsidRDefault="00B82A2F">
      <w:pPr>
        <w:tabs>
          <w:tab w:val="left" w:pos="-1440"/>
          <w:tab w:val="left" w:pos="-720"/>
          <w:tab w:val="left" w:pos="0"/>
          <w:tab w:val="left" w:pos="851"/>
          <w:tab w:val="left" w:pos="1701"/>
          <w:tab w:val="left" w:pos="3600"/>
        </w:tabs>
        <w:jc w:val="both"/>
        <w:rPr>
          <w:rFonts w:ascii="Arial" w:hAnsi="Arial"/>
          <w:color w:val="000000"/>
        </w:rPr>
      </w:pPr>
    </w:p>
    <w:p w14:paraId="1C60640C"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High Frequency Response</w:t>
      </w:r>
      <w:r w:rsidRPr="00053538">
        <w:rPr>
          <w:rFonts w:ascii="Arial" w:hAnsi="Arial"/>
          <w:color w:val="000000"/>
        </w:rPr>
        <w:t xml:space="preserve"> under-delivery,</w:t>
      </w:r>
    </w:p>
    <w:p w14:paraId="38EACF31" w14:textId="77777777" w:rsidR="00B82A2F" w:rsidRPr="00053538" w:rsidRDefault="00B82A2F">
      <w:pPr>
        <w:tabs>
          <w:tab w:val="left" w:pos="-1142"/>
          <w:tab w:val="left" w:pos="-720"/>
          <w:tab w:val="left" w:pos="0"/>
          <w:tab w:val="left" w:pos="851"/>
          <w:tab w:val="left" w:pos="1701"/>
          <w:tab w:val="left" w:pos="3402"/>
          <w:tab w:val="left" w:pos="4320"/>
        </w:tabs>
        <w:jc w:val="both"/>
        <w:rPr>
          <w:rFonts w:ascii="Arial" w:hAnsi="Arial"/>
          <w:color w:val="000000"/>
        </w:rPr>
      </w:pPr>
    </w:p>
    <w:p w14:paraId="231B526F" w14:textId="77777777" w:rsidR="00B82A2F" w:rsidRPr="00053538" w:rsidRDefault="00B82A2F">
      <w:pPr>
        <w:tabs>
          <w:tab w:val="left" w:pos="-1142"/>
          <w:tab w:val="left" w:pos="-720"/>
          <w:tab w:val="left" w:pos="0"/>
          <w:tab w:val="left" w:pos="851"/>
          <w:tab w:val="left" w:pos="1701"/>
          <w:tab w:val="left" w:pos="3402"/>
          <w:tab w:val="left" w:pos="4320"/>
        </w:tabs>
        <w:ind w:left="3600"/>
        <w:jc w:val="both"/>
        <w:rPr>
          <w:rFonts w:ascii="Arial" w:hAnsi="Arial"/>
          <w:color w:val="000000"/>
        </w:rPr>
      </w:pPr>
      <w:r w:rsidRPr="00053538">
        <w:rPr>
          <w:rFonts w:ascii="Arial" w:hAnsi="Arial"/>
          <w:color w:val="000000"/>
        </w:rPr>
        <w:t>in each case over a Shortfall Period (such term to be defined prior to implementation of the continuous monitoring system).</w:t>
      </w:r>
    </w:p>
    <w:p w14:paraId="6A3638AD" w14:textId="77777777" w:rsidR="00B82A2F" w:rsidRPr="00053538" w:rsidRDefault="00B82A2F">
      <w:pPr>
        <w:tabs>
          <w:tab w:val="left" w:pos="-1142"/>
          <w:tab w:val="left" w:pos="-720"/>
          <w:tab w:val="left" w:pos="0"/>
          <w:tab w:val="left" w:pos="851"/>
          <w:tab w:val="left" w:pos="1701"/>
          <w:tab w:val="left" w:pos="2552"/>
          <w:tab w:val="left" w:pos="3402"/>
        </w:tabs>
        <w:ind w:left="3600"/>
        <w:jc w:val="both"/>
        <w:rPr>
          <w:rFonts w:ascii="Arial" w:hAnsi="Arial"/>
          <w:color w:val="000000"/>
        </w:rPr>
      </w:pPr>
    </w:p>
    <w:p w14:paraId="3D29223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Upon the implementation of the continuous monitoring system, for the purposes of determining any such average under-delivery,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the average under-delivery of </w:t>
      </w:r>
      <w:r w:rsidRPr="00053538">
        <w:rPr>
          <w:rFonts w:ascii="Arial" w:hAnsi="Arial"/>
          <w:b/>
          <w:color w:val="000000"/>
        </w:rPr>
        <w:t>Primary Response</w:t>
      </w:r>
      <w:r w:rsidRPr="00053538">
        <w:rPr>
          <w:rFonts w:ascii="Arial" w:hAnsi="Arial"/>
          <w:color w:val="000000"/>
        </w:rPr>
        <w:t xml:space="preserve">, </w:t>
      </w:r>
      <w:r w:rsidRPr="00053538">
        <w:rPr>
          <w:rFonts w:ascii="Arial" w:hAnsi="Arial"/>
          <w:b/>
          <w:color w:val="000000"/>
        </w:rPr>
        <w:t>Secondary Response</w:t>
      </w:r>
      <w:r w:rsidRPr="00053538">
        <w:rPr>
          <w:rFonts w:ascii="Arial" w:hAnsi="Arial"/>
          <w:color w:val="000000"/>
        </w:rPr>
        <w:t xml:space="preserve"> and </w:t>
      </w:r>
      <w:r w:rsidRPr="00053538">
        <w:rPr>
          <w:rFonts w:ascii="Arial" w:hAnsi="Arial"/>
          <w:b/>
          <w:color w:val="000000"/>
        </w:rPr>
        <w:t>High Frequency Response</w:t>
      </w:r>
      <w:r w:rsidRPr="00053538">
        <w:rPr>
          <w:rFonts w:ascii="Arial" w:hAnsi="Arial"/>
          <w:color w:val="000000"/>
        </w:rPr>
        <w:t xml:space="preserve"> respectively during the Shortfall Period in which the </w:t>
      </w:r>
      <w:r w:rsidRPr="00053538">
        <w:rPr>
          <w:rFonts w:ascii="Arial" w:hAnsi="Arial"/>
          <w:b/>
          <w:color w:val="000000"/>
        </w:rPr>
        <w:t>Ancillary Service</w:t>
      </w:r>
      <w:r w:rsidRPr="00053538">
        <w:rPr>
          <w:rFonts w:ascii="Arial" w:hAnsi="Arial"/>
          <w:color w:val="000000"/>
        </w:rPr>
        <w:t xml:space="preserve"> was, or should have been, provided.  For the purposes of the formulae in Paragraphs 4.1.3.9 and 4.1.3.9A, such average under-delivery will be determined using a continuous plant response assessment algorithm which is under development and which will be agreed with the </w:t>
      </w:r>
      <w:r w:rsidRPr="00053538">
        <w:rPr>
          <w:rFonts w:ascii="Arial" w:hAnsi="Arial"/>
          <w:b/>
          <w:color w:val="000000"/>
        </w:rPr>
        <w:t>User</w:t>
      </w:r>
      <w:r w:rsidRPr="00053538">
        <w:rPr>
          <w:rFonts w:ascii="Arial" w:hAnsi="Arial"/>
          <w:color w:val="000000"/>
        </w:rPr>
        <w:t xml:space="preserve"> prior to its implementation and expressed in terms of 0 </w:t>
      </w:r>
      <w:r w:rsidRPr="00053538">
        <w:rPr>
          <w:rFonts w:ascii="Symbol" w:eastAsia="Symbol" w:hAnsi="Symbol" w:cs="Symbol"/>
          <w:color w:val="000000"/>
        </w:rPr>
        <w:t>£</w:t>
      </w:r>
      <w:r w:rsidRPr="00053538">
        <w:rPr>
          <w:rFonts w:ascii="Arial" w:hAnsi="Arial"/>
          <w:color w:val="000000"/>
        </w:rPr>
        <w:t xml:space="preserve"> SF </w:t>
      </w:r>
      <w:r w:rsidRPr="00053538">
        <w:rPr>
          <w:rFonts w:ascii="Symbol" w:eastAsia="Symbol" w:hAnsi="Symbol" w:cs="Symbol"/>
          <w:color w:val="000000"/>
        </w:rPr>
        <w:t>£</w:t>
      </w:r>
      <w:r w:rsidRPr="00053538">
        <w:rPr>
          <w:rFonts w:ascii="Arial" w:hAnsi="Arial"/>
          <w:color w:val="000000"/>
        </w:rPr>
        <w:t xml:space="preserve"> 1.  </w:t>
      </w:r>
    </w:p>
    <w:p w14:paraId="6E123187"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B0305E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Measurement of System Variables</w:t>
      </w:r>
    </w:p>
    <w:p w14:paraId="4E070E91"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(f)</w:t>
      </w:r>
      <w:r w:rsidRPr="00053538">
        <w:rPr>
          <w:rFonts w:ascii="Arial" w:hAnsi="Arial"/>
          <w:color w:val="000000"/>
        </w:rPr>
        <w:tab/>
        <w:t xml:space="preserve">In relation to the continuous monitoring system measurement of </w:t>
      </w:r>
      <w:r w:rsidRPr="00053538">
        <w:rPr>
          <w:rFonts w:ascii="Arial" w:hAnsi="Arial"/>
          <w:b/>
          <w:color w:val="000000"/>
        </w:rPr>
        <w:t>System Frequency</w:t>
      </w:r>
      <w:r w:rsidRPr="00053538">
        <w:rPr>
          <w:rFonts w:ascii="Arial" w:hAnsi="Arial"/>
          <w:color w:val="000000"/>
        </w:rPr>
        <w:t xml:space="preserve"> and generator output power will be required local to the </w:t>
      </w:r>
      <w:r w:rsidRPr="00053538">
        <w:rPr>
          <w:rFonts w:ascii="Arial" w:hAnsi="Arial"/>
          <w:b/>
          <w:color w:val="000000"/>
        </w:rPr>
        <w:t>BM Unit</w:t>
      </w:r>
      <w:r w:rsidRPr="00053538">
        <w:rPr>
          <w:rFonts w:ascii="Arial" w:hAnsi="Arial"/>
          <w:color w:val="000000"/>
        </w:rPr>
        <w:t xml:space="preserve">.  </w:t>
      </w:r>
      <w:r w:rsidRPr="00053538">
        <w:rPr>
          <w:rFonts w:ascii="Arial" w:hAnsi="Arial"/>
          <w:b/>
          <w:color w:val="000000"/>
        </w:rPr>
        <w:t xml:space="preserve">Synchronised </w:t>
      </w:r>
      <w:r w:rsidRPr="00053538">
        <w:rPr>
          <w:rFonts w:ascii="Arial" w:hAnsi="Arial"/>
          <w:color w:val="000000"/>
        </w:rPr>
        <w:t xml:space="preserve">time tagging of both power and </w:t>
      </w:r>
      <w:r w:rsidRPr="00053538">
        <w:rPr>
          <w:rFonts w:ascii="Arial" w:hAnsi="Arial"/>
          <w:b/>
          <w:color w:val="000000"/>
        </w:rPr>
        <w:t xml:space="preserve">Frequency </w:t>
      </w:r>
      <w:r w:rsidRPr="00053538">
        <w:rPr>
          <w:rFonts w:ascii="Arial" w:hAnsi="Arial"/>
          <w:color w:val="000000"/>
        </w:rPr>
        <w:t>will be required.</w:t>
      </w:r>
    </w:p>
    <w:p w14:paraId="7FC6B6B9"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55CE68C"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b/>
          <w:color w:val="000000"/>
        </w:rPr>
        <w:tab/>
      </w:r>
      <w:r w:rsidRPr="00053538">
        <w:rPr>
          <w:rFonts w:ascii="Arial" w:hAnsi="Arial"/>
          <w:b/>
          <w:color w:val="000000"/>
        </w:rPr>
        <w:tab/>
        <w:t>Frequency</w:t>
      </w:r>
      <w:r w:rsidRPr="00053538">
        <w:rPr>
          <w:rFonts w:ascii="Arial" w:hAnsi="Arial"/>
          <w:color w:val="000000"/>
        </w:rPr>
        <w:t xml:space="preserve"> is required as the fundamental driving variable of the contract model software.  Access to a voltage source to enable </w:t>
      </w:r>
      <w:r w:rsidRPr="00053538">
        <w:rPr>
          <w:rFonts w:ascii="Arial" w:hAnsi="Arial"/>
          <w:b/>
          <w:color w:val="000000"/>
        </w:rPr>
        <w:t>Frequency</w:t>
      </w:r>
      <w:r w:rsidRPr="00053538">
        <w:rPr>
          <w:rFonts w:ascii="Arial" w:hAnsi="Arial"/>
          <w:color w:val="000000"/>
        </w:rPr>
        <w:t xml:space="preserve"> to be measured is not expected to cause any difficulty.  The measurement of generator output power will also be required every second.  Cost effective access to this measurement is, however, less straight forward.  Covered below are two options describing how this will be achieved.  It is expected that normally the FMS interface unit will be the method used; however, where </w:t>
      </w:r>
      <w:r w:rsidRPr="00053538">
        <w:rPr>
          <w:rFonts w:ascii="Arial" w:hAnsi="Arial"/>
          <w:color w:val="000000"/>
        </w:rPr>
        <w:lastRenderedPageBreak/>
        <w:t xml:space="preserve">the </w:t>
      </w:r>
      <w:r w:rsidRPr="00053538">
        <w:rPr>
          <w:rFonts w:ascii="Arial" w:hAnsi="Arial"/>
          <w:b/>
          <w:color w:val="000000"/>
        </w:rPr>
        <w:t>BM Unit</w:t>
      </w:r>
      <w:r w:rsidRPr="00053538">
        <w:rPr>
          <w:rFonts w:ascii="Arial" w:hAnsi="Arial"/>
          <w:color w:val="000000"/>
        </w:rPr>
        <w:t xml:space="preserve"> concerned has derogations from FMS, method two may be used.</w:t>
      </w:r>
    </w:p>
    <w:p w14:paraId="58054EC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5EABA119"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FMS Interface Unit</w:t>
      </w:r>
    </w:p>
    <w:p w14:paraId="79502B7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(g)</w:t>
      </w:r>
      <w:r w:rsidRPr="00053538">
        <w:rPr>
          <w:rFonts w:ascii="Arial" w:hAnsi="Arial"/>
          <w:color w:val="000000"/>
        </w:rPr>
        <w:tab/>
        <w:t xml:space="preserve">The use of the Final Metering System (FMS) represents a logical method of measurement since it eliminates the high cost associated with running cables to access CTs and VTs. </w:t>
      </w:r>
    </w:p>
    <w:p w14:paraId="13A1AB2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3C301FD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The high accuracy integrated data from FMS will be used to re-generate a power profile and curve fitting techniques will be applied to improve accuracy.  This instantaneous power curve will then be sampled every second to obtain the required values.</w:t>
      </w:r>
    </w:p>
    <w:p w14:paraId="1D42035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887466D"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Direct Measurement</w:t>
      </w:r>
    </w:p>
    <w:p w14:paraId="48A575F3"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(h)</w:t>
      </w:r>
      <w:r w:rsidRPr="00053538">
        <w:rPr>
          <w:rFonts w:ascii="Arial" w:hAnsi="Arial"/>
          <w:color w:val="000000"/>
        </w:rPr>
        <w:tab/>
        <w:t>Where for the reasons detailed in Paragraph 4.1.3.21(f) it is not possible to use the FMS interface unit, the use of 'ISAT' type transducers will be employed to interface between the monitoring equipment and the measurement transformers' secondary circuit.</w:t>
      </w:r>
    </w:p>
    <w:p w14:paraId="0EAAC78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48B4DD6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It is envisaged that generators seeking derogations from FMS will be supportive in establishing convenient VT and CT secondary connections for this purpose.</w:t>
      </w:r>
    </w:p>
    <w:p w14:paraId="5D9FB3E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C68BA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Contract Model</w:t>
      </w:r>
    </w:p>
    <w:p w14:paraId="25E93A00"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(i)</w:t>
      </w:r>
      <w:r w:rsidRPr="00053538">
        <w:rPr>
          <w:rFonts w:ascii="Arial" w:hAnsi="Arial"/>
          <w:color w:val="000000"/>
        </w:rPr>
        <w:tab/>
        <w:t xml:space="preserve">The contract model is the heart of the continuous monitoring system and it is crucial to the philosophy behind the system, namely that of modelling the </w:t>
      </w:r>
      <w:r w:rsidRPr="00053538">
        <w:rPr>
          <w:rFonts w:ascii="Arial" w:hAnsi="Arial"/>
          <w:b/>
          <w:color w:val="000000"/>
        </w:rPr>
        <w:t>Mandatory Services Agreement</w:t>
      </w:r>
      <w:r w:rsidRPr="00053538">
        <w:rPr>
          <w:rFonts w:ascii="Arial" w:hAnsi="Arial"/>
          <w:color w:val="000000"/>
        </w:rPr>
        <w:t xml:space="preserve"> and not the </w:t>
      </w:r>
      <w:r w:rsidRPr="00053538">
        <w:rPr>
          <w:rFonts w:ascii="Arial" w:hAnsi="Arial"/>
          <w:b/>
          <w:color w:val="000000"/>
        </w:rPr>
        <w:t>BM Unit</w:t>
      </w:r>
      <w:r w:rsidRPr="00053538">
        <w:rPr>
          <w:rFonts w:ascii="Arial" w:hAnsi="Arial"/>
          <w:color w:val="000000"/>
        </w:rPr>
        <w:t xml:space="preserve"> itself.</w:t>
      </w:r>
    </w:p>
    <w:p w14:paraId="7F62D6C8"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DD6AD1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Given the difficulty in measuring </w:t>
      </w:r>
      <w:r w:rsidRPr="00053538">
        <w:rPr>
          <w:rFonts w:ascii="Arial" w:hAnsi="Arial"/>
          <w:b/>
          <w:color w:val="000000"/>
        </w:rPr>
        <w:t>Frequency Response</w:t>
      </w:r>
      <w:r w:rsidRPr="00053538">
        <w:rPr>
          <w:rFonts w:ascii="Arial" w:hAnsi="Arial"/>
          <w:color w:val="000000"/>
        </w:rPr>
        <w:t xml:space="preserve"> directly on loaded plant, the need to compare changes in power delivery against expectation is evident.  Comparison against this model output, which in turn is based on agreed and legally binding contracts, permits an identifiable quantity of non conformity to be measured and payments to be suitably reduced.</w:t>
      </w:r>
    </w:p>
    <w:p w14:paraId="7FBC387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72CFA5B1"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Therefore, since the </w:t>
      </w:r>
      <w:r w:rsidRPr="00053538">
        <w:rPr>
          <w:rFonts w:ascii="Arial" w:hAnsi="Arial"/>
          <w:b/>
          <w:color w:val="000000"/>
        </w:rPr>
        <w:t>Mandatory Services Agreement</w:t>
      </w:r>
      <w:r w:rsidRPr="00053538">
        <w:rPr>
          <w:rFonts w:ascii="Arial" w:hAnsi="Arial"/>
          <w:color w:val="000000"/>
        </w:rPr>
        <w:t xml:space="preserve"> itself is the quantifying factor, there can be no redress due to assumptions regarding the technical attributes </w:t>
      </w:r>
      <w:r w:rsidRPr="00053538">
        <w:rPr>
          <w:rFonts w:ascii="Arial" w:hAnsi="Arial"/>
          <w:color w:val="000000"/>
        </w:rPr>
        <w:lastRenderedPageBreak/>
        <w:t xml:space="preserve">of the </w:t>
      </w:r>
      <w:r w:rsidRPr="00053538">
        <w:rPr>
          <w:rFonts w:ascii="Arial" w:hAnsi="Arial"/>
          <w:b/>
          <w:color w:val="000000"/>
        </w:rPr>
        <w:t xml:space="preserve">BM Unit </w:t>
      </w:r>
      <w:r w:rsidRPr="00053538">
        <w:rPr>
          <w:rFonts w:ascii="Arial" w:hAnsi="Arial"/>
          <w:color w:val="000000"/>
        </w:rPr>
        <w:t xml:space="preserve">other than those taken into account in setting the levels of </w:t>
      </w:r>
      <w:r w:rsidRPr="00053538">
        <w:rPr>
          <w:rFonts w:ascii="Arial" w:hAnsi="Arial"/>
          <w:b/>
          <w:color w:val="000000"/>
        </w:rPr>
        <w:t>Response</w:t>
      </w:r>
      <w:r w:rsidRPr="00053538">
        <w:rPr>
          <w:rFonts w:ascii="Arial" w:hAnsi="Arial"/>
          <w:color w:val="000000"/>
        </w:rPr>
        <w:t>.</w:t>
      </w:r>
    </w:p>
    <w:p w14:paraId="23145D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F510E9D"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Functional Objective</w:t>
      </w:r>
    </w:p>
    <w:p w14:paraId="43AA8C14"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(j)</w:t>
      </w:r>
      <w:r w:rsidRPr="00053538">
        <w:rPr>
          <w:rFonts w:ascii="Arial" w:hAnsi="Arial"/>
          <w:color w:val="000000"/>
        </w:rPr>
        <w:tab/>
        <w:t xml:space="preserve">In relation to the continuous monitoring system, the model will comprise software which uses system and instructed variables to access the contract look-up tables.  The look-up tables used will precisely mimic the response tables set out in </w:t>
      </w:r>
      <w:r w:rsidRPr="00053538">
        <w:rPr>
          <w:rFonts w:ascii="Arial" w:hAnsi="Arial"/>
          <w:b/>
          <w:color w:val="000000"/>
        </w:rPr>
        <w:t>Mandatory Services Agreements</w:t>
      </w:r>
      <w:r w:rsidRPr="00053538">
        <w:rPr>
          <w:rFonts w:ascii="Arial" w:hAnsi="Arial"/>
          <w:color w:val="000000"/>
        </w:rPr>
        <w:t xml:space="preserve">.  These variables in turn will be processed using an algorithm to determine the levels of </w:t>
      </w:r>
      <w:r w:rsidRPr="00053538">
        <w:rPr>
          <w:rFonts w:ascii="Arial" w:hAnsi="Arial"/>
          <w:b/>
          <w:color w:val="000000"/>
        </w:rPr>
        <w:t>Response</w:t>
      </w:r>
      <w:r w:rsidRPr="00053538">
        <w:rPr>
          <w:rFonts w:ascii="Arial" w:hAnsi="Arial"/>
          <w:color w:val="000000"/>
        </w:rPr>
        <w:t xml:space="preserve"> expected at any instant in time.</w:t>
      </w:r>
    </w:p>
    <w:p w14:paraId="00CCBC7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96651CE"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It is intended that this process will be effective during both small and large </w:t>
      </w:r>
      <w:r w:rsidRPr="00053538">
        <w:rPr>
          <w:rFonts w:ascii="Arial" w:hAnsi="Arial"/>
          <w:b/>
          <w:color w:val="000000"/>
        </w:rPr>
        <w:t>Frequency Deviations</w:t>
      </w:r>
      <w:r w:rsidRPr="00053538">
        <w:rPr>
          <w:rFonts w:ascii="Arial" w:hAnsi="Arial"/>
          <w:color w:val="000000"/>
        </w:rPr>
        <w:t xml:space="preserve">.  Indeed with regard to reduction in payment and estimated </w:t>
      </w:r>
      <w:r w:rsidRPr="00053538">
        <w:rPr>
          <w:rFonts w:ascii="Arial" w:hAnsi="Arial"/>
          <w:b/>
          <w:color w:val="000000"/>
        </w:rPr>
        <w:t>Response</w:t>
      </w:r>
      <w:r w:rsidRPr="00053538">
        <w:rPr>
          <w:rFonts w:ascii="Arial" w:hAnsi="Arial"/>
          <w:color w:val="000000"/>
        </w:rPr>
        <w:t xml:space="preserve"> capability, response to small </w:t>
      </w:r>
      <w:r w:rsidRPr="00053538">
        <w:rPr>
          <w:rFonts w:ascii="Arial" w:hAnsi="Arial"/>
          <w:b/>
          <w:color w:val="000000"/>
        </w:rPr>
        <w:t>Frequency Deviations</w:t>
      </w:r>
      <w:r w:rsidRPr="00053538">
        <w:rPr>
          <w:rFonts w:ascii="Arial" w:hAnsi="Arial"/>
          <w:color w:val="000000"/>
        </w:rPr>
        <w:t xml:space="preserve"> is extremely important.</w:t>
      </w:r>
      <w:r w:rsidRPr="00053538">
        <w:rPr>
          <w:rFonts w:ascii="Arial" w:hAnsi="Arial"/>
          <w:color w:val="000000"/>
        </w:rPr>
        <w:tab/>
      </w:r>
      <w:r w:rsidRPr="00053538">
        <w:rPr>
          <w:rFonts w:ascii="Arial" w:hAnsi="Arial"/>
          <w:color w:val="000000"/>
        </w:rPr>
        <w:tab/>
      </w:r>
    </w:p>
    <w:p w14:paraId="755D375B"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p>
    <w:p w14:paraId="14219C77"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Input Data</w:t>
      </w:r>
      <w:r w:rsidRPr="00053538">
        <w:rPr>
          <w:rFonts w:ascii="Arial" w:hAnsi="Arial"/>
          <w:color w:val="000000"/>
        </w:rPr>
        <w:tab/>
      </w:r>
    </w:p>
    <w:p w14:paraId="687C4530" w14:textId="77777777" w:rsidR="00B82A2F" w:rsidRPr="00053538" w:rsidRDefault="00B82A2F">
      <w:pPr>
        <w:tabs>
          <w:tab w:val="left" w:pos="-1142"/>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(k)</w:t>
      </w:r>
      <w:r w:rsidRPr="00053538">
        <w:rPr>
          <w:rFonts w:ascii="Arial" w:hAnsi="Arial"/>
          <w:color w:val="000000"/>
        </w:rPr>
        <w:tab/>
        <w:t xml:space="preserve">In relation to the continuous monitoring system, inputs to the contract model will include </w:t>
      </w:r>
      <w:r w:rsidRPr="00053538">
        <w:rPr>
          <w:rFonts w:ascii="Arial" w:hAnsi="Arial"/>
          <w:b/>
          <w:color w:val="000000"/>
        </w:rPr>
        <w:t>Frequency</w:t>
      </w:r>
      <w:r w:rsidRPr="00053538">
        <w:rPr>
          <w:rFonts w:ascii="Arial" w:hAnsi="Arial"/>
          <w:color w:val="000000"/>
        </w:rPr>
        <w:t xml:space="preserve">, all contract table data, target load, </w:t>
      </w:r>
      <w:r w:rsidRPr="00053538">
        <w:rPr>
          <w:rFonts w:ascii="Arial" w:hAnsi="Arial"/>
          <w:b/>
          <w:color w:val="000000"/>
        </w:rPr>
        <w:t>Target Frequency</w:t>
      </w:r>
      <w:r w:rsidRPr="00053538">
        <w:rPr>
          <w:rFonts w:ascii="Arial" w:hAnsi="Arial"/>
          <w:color w:val="000000"/>
        </w:rPr>
        <w:t xml:space="preserve">, the latest genset availability, the response instruction, LF setting (if electronically despatched) and any other information required which may be specified in the </w:t>
      </w:r>
      <w:r w:rsidRPr="00053538">
        <w:rPr>
          <w:rFonts w:ascii="Arial" w:hAnsi="Arial"/>
          <w:b/>
          <w:color w:val="000000"/>
        </w:rPr>
        <w:t>Mandatory Services Agreement</w:t>
      </w:r>
      <w:r w:rsidRPr="00053538">
        <w:rPr>
          <w:rFonts w:ascii="Arial" w:hAnsi="Arial"/>
          <w:color w:val="000000"/>
        </w:rPr>
        <w:t>.</w:t>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027738FA"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color w:val="000000"/>
        </w:rPr>
      </w:pPr>
    </w:p>
    <w:p w14:paraId="32D18FEF"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Comparator</w:t>
      </w:r>
    </w:p>
    <w:p w14:paraId="2C8B97B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(l)</w:t>
      </w:r>
      <w:r w:rsidRPr="00053538">
        <w:rPr>
          <w:rFonts w:ascii="Arial" w:hAnsi="Arial"/>
          <w:color w:val="000000"/>
        </w:rPr>
        <w:tab/>
        <w:t xml:space="preserve">In relation to the continuous monitoring system, the comparator will determine the difference between the measured change in the level of </w:t>
      </w:r>
      <w:r w:rsidRPr="00053538">
        <w:rPr>
          <w:rFonts w:ascii="Arial" w:hAnsi="Arial"/>
          <w:b/>
          <w:color w:val="000000"/>
        </w:rPr>
        <w:t>Output</w:t>
      </w:r>
      <w:r w:rsidRPr="00053538">
        <w:rPr>
          <w:rFonts w:ascii="Arial" w:hAnsi="Arial"/>
          <w:color w:val="000000"/>
        </w:rPr>
        <w:t xml:space="preserve"> from the </w:t>
      </w:r>
      <w:r w:rsidRPr="00053538">
        <w:rPr>
          <w:rFonts w:ascii="Arial" w:hAnsi="Arial"/>
          <w:b/>
          <w:color w:val="000000"/>
        </w:rPr>
        <w:t>BM Unit</w:t>
      </w:r>
      <w:r w:rsidRPr="00053538">
        <w:rPr>
          <w:rFonts w:ascii="Arial" w:hAnsi="Arial"/>
          <w:color w:val="000000"/>
        </w:rPr>
        <w:t xml:space="preserve"> by way of </w:t>
      </w:r>
      <w:r w:rsidRPr="00053538">
        <w:rPr>
          <w:rFonts w:ascii="Arial" w:hAnsi="Arial"/>
          <w:b/>
          <w:color w:val="000000"/>
        </w:rPr>
        <w:t>Frequency Response</w:t>
      </w:r>
      <w:r w:rsidRPr="00053538">
        <w:rPr>
          <w:rFonts w:ascii="Arial" w:hAnsi="Arial"/>
          <w:color w:val="000000"/>
        </w:rPr>
        <w:t xml:space="preserve"> and the change in </w:t>
      </w:r>
      <w:r w:rsidRPr="00053538">
        <w:rPr>
          <w:rFonts w:ascii="Arial" w:hAnsi="Arial"/>
          <w:b/>
          <w:color w:val="000000"/>
        </w:rPr>
        <w:t>Output</w:t>
      </w:r>
      <w:r w:rsidRPr="00053538">
        <w:rPr>
          <w:rFonts w:ascii="Arial" w:hAnsi="Arial"/>
          <w:color w:val="000000"/>
        </w:rPr>
        <w:t xml:space="preserve"> level that is specified in the </w:t>
      </w:r>
      <w:r w:rsidRPr="00053538">
        <w:rPr>
          <w:rFonts w:ascii="Arial" w:hAnsi="Arial"/>
          <w:b/>
          <w:color w:val="000000"/>
        </w:rPr>
        <w:t>Mandatory Services Agreement</w:t>
      </w:r>
      <w:r w:rsidRPr="00053538">
        <w:rPr>
          <w:rFonts w:ascii="Arial" w:hAnsi="Arial"/>
          <w:color w:val="000000"/>
        </w:rPr>
        <w:t>.</w:t>
      </w:r>
    </w:p>
    <w:p w14:paraId="024955A7"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p>
    <w:p w14:paraId="5267A449" w14:textId="77777777" w:rsidR="00B82A2F" w:rsidRDefault="00B82A2F"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t xml:space="preserve">If, at any time during the term of a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there is a variation in the security st</w:t>
      </w:r>
      <w:smartTag w:uri="urn:schemas-microsoft-com:office:smarttags" w:element="PersonName">
        <w:r w:rsidRPr="00053538">
          <w:rPr>
            <w:rFonts w:ascii="Arial" w:hAnsi="Arial"/>
            <w:color w:val="000000"/>
          </w:rPr>
          <w:t>and</w:t>
        </w:r>
      </w:smartTag>
      <w:r w:rsidRPr="00053538">
        <w:rPr>
          <w:rFonts w:ascii="Arial" w:hAnsi="Arial"/>
          <w:color w:val="000000"/>
        </w:rPr>
        <w:t xml:space="preserve">ards with which </w:t>
      </w:r>
      <w:r w:rsidRPr="00053538">
        <w:rPr>
          <w:rFonts w:ascii="Arial" w:hAnsi="Arial"/>
          <w:b/>
          <w:color w:val="000000"/>
        </w:rPr>
        <w:t>The Company</w:t>
      </w:r>
      <w:r w:rsidRPr="00053538">
        <w:rPr>
          <w:rFonts w:ascii="Arial" w:hAnsi="Arial"/>
          <w:color w:val="000000"/>
        </w:rPr>
        <w:t xml:space="preserve"> is obliged to comply </w:t>
      </w:r>
      <w:smartTag w:uri="urn:schemas-microsoft-com:office:smarttags" w:element="PersonName">
        <w:r w:rsidRPr="00053538">
          <w:rPr>
            <w:rFonts w:ascii="Arial" w:hAnsi="Arial"/>
            <w:color w:val="000000"/>
          </w:rPr>
          <w:t>and</w:t>
        </w:r>
      </w:smartTag>
      <w:r w:rsidRPr="00053538">
        <w:rPr>
          <w:rFonts w:ascii="Arial" w:hAnsi="Arial"/>
          <w:color w:val="000000"/>
        </w:rPr>
        <w:t xml:space="preserve"> such variation would, in a </w:t>
      </w:r>
      <w:r w:rsidRPr="00053538">
        <w:rPr>
          <w:rFonts w:ascii="Arial" w:hAnsi="Arial"/>
          <w:b/>
          <w:color w:val="000000"/>
        </w:rPr>
        <w:t>User</w:t>
      </w:r>
      <w:r w:rsidRPr="00053538">
        <w:rPr>
          <w:rFonts w:ascii="Arial" w:hAnsi="Arial"/>
          <w:color w:val="000000"/>
        </w:rPr>
        <w:t xml:space="preserve">'s reasonable opinion, materially affect the operation of the services to be provided under that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that </w:t>
      </w:r>
      <w:r w:rsidRPr="00053538">
        <w:rPr>
          <w:rFonts w:ascii="Arial" w:hAnsi="Arial"/>
          <w:b/>
          <w:color w:val="000000"/>
        </w:rPr>
        <w:t>User</w:t>
      </w:r>
      <w:r w:rsidRPr="00053538">
        <w:rPr>
          <w:rFonts w:ascii="Arial" w:hAnsi="Arial"/>
          <w:color w:val="000000"/>
        </w:rPr>
        <w:t xml:space="preserve"> shall negotiate in good faith with a view to agreeing </w:t>
      </w:r>
      <w:smartTag w:uri="urn:schemas-microsoft-com:office:smarttags" w:element="PersonName">
        <w:r w:rsidRPr="00053538">
          <w:rPr>
            <w:rFonts w:ascii="Arial" w:hAnsi="Arial"/>
            <w:color w:val="000000"/>
          </w:rPr>
          <w:t>and</w:t>
        </w:r>
      </w:smartTag>
      <w:r w:rsidRPr="00053538">
        <w:rPr>
          <w:rFonts w:ascii="Arial" w:hAnsi="Arial"/>
          <w:color w:val="000000"/>
        </w:rPr>
        <w:t xml:space="preserve"> implementing appropriate amendments to any relevant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If they are unable to reach agreement within 28 days of either of them serving on the other </w:t>
      </w:r>
      <w:r w:rsidRPr="00053538">
        <w:rPr>
          <w:rFonts w:ascii="Arial" w:hAnsi="Arial"/>
          <w:color w:val="000000"/>
        </w:rPr>
        <w:lastRenderedPageBreak/>
        <w:t xml:space="preserve">notice of its intention to invoke the </w:t>
      </w:r>
      <w:r w:rsidRPr="00053538">
        <w:rPr>
          <w:rFonts w:ascii="Arial" w:hAnsi="Arial"/>
          <w:b/>
          <w:color w:val="000000"/>
        </w:rPr>
        <w:t>Dispute Resolution Procedure</w:t>
      </w:r>
      <w:r w:rsidRPr="00053538">
        <w:rPr>
          <w:rFonts w:ascii="Arial" w:hAnsi="Arial"/>
          <w:color w:val="000000"/>
        </w:rPr>
        <w:t xml:space="preserve">, either of them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p>
    <w:p w14:paraId="6D165C56" w14:textId="77777777" w:rsidR="008509AC" w:rsidRDefault="008509AC" w:rsidP="00C900D2">
      <w:pPr>
        <w:pStyle w:val="2DocF"/>
        <w:tabs>
          <w:tab w:val="clear" w:pos="720"/>
          <w:tab w:val="left" w:pos="-1440"/>
          <w:tab w:val="left" w:pos="-720"/>
          <w:tab w:val="left" w:pos="0"/>
          <w:tab w:val="left" w:pos="851"/>
          <w:tab w:val="left" w:pos="1701"/>
          <w:tab w:val="left" w:pos="3402"/>
        </w:tabs>
        <w:ind w:left="1695" w:firstLine="0"/>
        <w:rPr>
          <w:rFonts w:ascii="Arial" w:hAnsi="Arial"/>
          <w:color w:val="000000"/>
        </w:rPr>
      </w:pPr>
    </w:p>
    <w:p w14:paraId="0DE13B98" w14:textId="77777777" w:rsidR="008509AC" w:rsidRPr="00C900D2" w:rsidRDefault="008509AC"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C900D2">
        <w:rPr>
          <w:rFonts w:ascii="Arial" w:hAnsi="Arial"/>
          <w:bCs/>
          <w:spacing w:val="-4"/>
          <w:w w:val="105"/>
          <w:szCs w:val="22"/>
        </w:rPr>
        <w:t xml:space="preserve">Each </w:t>
      </w:r>
      <w:r w:rsidRPr="00C900D2">
        <w:rPr>
          <w:rFonts w:ascii="Arial" w:hAnsi="Arial"/>
          <w:b/>
          <w:bCs/>
          <w:spacing w:val="-4"/>
          <w:w w:val="105"/>
          <w:szCs w:val="22"/>
        </w:rPr>
        <w:t xml:space="preserve">User </w:t>
      </w:r>
      <w:r w:rsidRPr="00C900D2">
        <w:rPr>
          <w:rFonts w:ascii="Arial" w:hAnsi="Arial"/>
          <w:bCs/>
          <w:spacing w:val="-4"/>
          <w:w w:val="105"/>
          <w:szCs w:val="22"/>
        </w:rPr>
        <w:t xml:space="preserve">hereby consents </w:t>
      </w:r>
      <w:r w:rsidR="00A75721" w:rsidRPr="00C900D2">
        <w:rPr>
          <w:rFonts w:ascii="Arial" w:hAnsi="Arial"/>
          <w:bCs/>
          <w:spacing w:val="-4"/>
          <w:w w:val="105"/>
          <w:szCs w:val="22"/>
        </w:rPr>
        <w:t xml:space="preserve">to the disclosure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use by </w:t>
      </w:r>
      <w:r w:rsidR="00A75721" w:rsidRPr="00C900D2">
        <w:rPr>
          <w:rFonts w:ascii="Arial" w:hAnsi="Arial"/>
          <w:b/>
          <w:bCs/>
          <w:spacing w:val="-4"/>
          <w:w w:val="105"/>
          <w:szCs w:val="22"/>
        </w:rPr>
        <w:t>The Company</w:t>
      </w:r>
      <w:r w:rsidR="00A75721" w:rsidRPr="00C900D2">
        <w:rPr>
          <w:rFonts w:ascii="Arial" w:hAnsi="Arial"/>
          <w:bCs/>
          <w:spacing w:val="-4"/>
          <w:w w:val="105"/>
          <w:szCs w:val="22"/>
        </w:rPr>
        <w:t xml:space="preserve"> of data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other information from any year relating to the provision by that </w:t>
      </w:r>
      <w:r w:rsidR="00A75721" w:rsidRPr="00C900D2">
        <w:rPr>
          <w:rFonts w:ascii="Arial Bold" w:hAnsi="Arial Bold"/>
          <w:b/>
          <w:bCs/>
          <w:spacing w:val="-4"/>
          <w:w w:val="105"/>
          <w:szCs w:val="22"/>
        </w:rPr>
        <w:t>User</w:t>
      </w:r>
      <w:r w:rsidR="00A75721" w:rsidRPr="00C900D2">
        <w:rPr>
          <w:rFonts w:ascii="Arial" w:hAnsi="Arial"/>
          <w:bCs/>
          <w:spacing w:val="-4"/>
          <w:w w:val="105"/>
          <w:szCs w:val="22"/>
        </w:rPr>
        <w:t xml:space="preserve"> of the </w:t>
      </w:r>
      <w:r w:rsidR="00A75721" w:rsidRPr="00C900D2">
        <w:rPr>
          <w:rFonts w:ascii="Arial Bold" w:hAnsi="Arial Bold"/>
          <w:b/>
          <w:bCs/>
          <w:spacing w:val="-4"/>
          <w:w w:val="105"/>
          <w:szCs w:val="22"/>
        </w:rPr>
        <w:t>Balancing Service</w:t>
      </w:r>
      <w:r w:rsidR="00A75721" w:rsidRPr="00C900D2">
        <w:rPr>
          <w:rFonts w:ascii="Arial" w:hAnsi="Arial"/>
          <w:bCs/>
          <w:spacing w:val="-4"/>
          <w:w w:val="105"/>
          <w:szCs w:val="22"/>
        </w:rPr>
        <w:t xml:space="preserve"> to the extent necessary to enable </w:t>
      </w:r>
      <w:r w:rsidR="00A75721" w:rsidRPr="00C900D2">
        <w:rPr>
          <w:rFonts w:ascii="Arial Bold" w:hAnsi="Arial Bold"/>
          <w:b/>
          <w:bCs/>
          <w:spacing w:val="-4"/>
          <w:w w:val="105"/>
          <w:szCs w:val="22"/>
        </w:rPr>
        <w:t>The Comp</w:t>
      </w:r>
      <w:r w:rsidR="00A75721">
        <w:rPr>
          <w:rFonts w:ascii="Arial Bold" w:hAnsi="Arial Bold"/>
          <w:b/>
          <w:bCs/>
          <w:spacing w:val="-4"/>
          <w:w w:val="105"/>
          <w:szCs w:val="22"/>
        </w:rPr>
        <w:t>a</w:t>
      </w:r>
      <w:r w:rsidR="00A75721" w:rsidRPr="00C900D2">
        <w:rPr>
          <w:rFonts w:ascii="Arial Bold" w:hAnsi="Arial Bold"/>
          <w:b/>
          <w:bCs/>
          <w:spacing w:val="-4"/>
          <w:w w:val="105"/>
          <w:szCs w:val="22"/>
        </w:rPr>
        <w:t>ny</w:t>
      </w:r>
      <w:r w:rsidR="00A75721" w:rsidRPr="00C900D2">
        <w:rPr>
          <w:rFonts w:ascii="Arial" w:hAnsi="Arial"/>
          <w:bCs/>
          <w:spacing w:val="-4"/>
          <w:w w:val="105"/>
          <w:szCs w:val="22"/>
        </w:rPr>
        <w:t xml:space="preserve"> to carry out its </w:t>
      </w:r>
      <w:r w:rsidR="00A75721" w:rsidRPr="00C900D2">
        <w:rPr>
          <w:rFonts w:ascii="Arial Bold" w:hAnsi="Arial Bold"/>
          <w:b/>
          <w:bCs/>
          <w:spacing w:val="-4"/>
          <w:w w:val="105"/>
          <w:szCs w:val="22"/>
        </w:rPr>
        <w:t>EMR Functions</w:t>
      </w:r>
      <w:r w:rsidR="00A75721" w:rsidRPr="00C900D2">
        <w:rPr>
          <w:rFonts w:ascii="Arial" w:hAnsi="Arial"/>
          <w:bCs/>
          <w:spacing w:val="-4"/>
          <w:w w:val="105"/>
          <w:szCs w:val="22"/>
        </w:rPr>
        <w:t>.</w:t>
      </w:r>
    </w:p>
    <w:p w14:paraId="14B7DC83"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C933A18"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728A6DF"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w:t>
      </w:r>
      <w:r w:rsidRPr="00053538">
        <w:rPr>
          <w:rFonts w:ascii="Arial" w:hAnsi="Arial"/>
          <w:b/>
          <w:color w:val="000000"/>
        </w:rPr>
        <w:tab/>
        <w:t>MAXIMUM GENERATION</w:t>
      </w:r>
    </w:p>
    <w:p w14:paraId="1D96B878"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A2F85F2" w14:textId="77777777" w:rsidR="00B82A2F" w:rsidRPr="00053538" w:rsidRDefault="00B82A2F">
      <w:pPr>
        <w:numPr>
          <w:ilvl w:val="2"/>
          <w:numId w:val="27"/>
        </w:numPr>
        <w:tabs>
          <w:tab w:val="left" w:pos="0"/>
          <w:tab w:val="left" w:pos="851"/>
          <w:tab w:val="left" w:pos="2552"/>
          <w:tab w:val="left" w:pos="3402"/>
        </w:tabs>
        <w:rPr>
          <w:rFonts w:ascii="Arial" w:hAnsi="Arial"/>
          <w:color w:val="000000"/>
        </w:rPr>
      </w:pPr>
      <w:r w:rsidRPr="00053538">
        <w:rPr>
          <w:rFonts w:ascii="Arial" w:hAnsi="Arial"/>
          <w:b/>
          <w:color w:val="000000"/>
        </w:rPr>
        <w:t>Application</w:t>
      </w:r>
    </w:p>
    <w:p w14:paraId="4C327126" w14:textId="77777777" w:rsidR="00B82A2F" w:rsidRPr="00053538" w:rsidRDefault="00B82A2F">
      <w:pPr>
        <w:tabs>
          <w:tab w:val="left" w:pos="0"/>
          <w:tab w:val="left" w:pos="851"/>
          <w:tab w:val="left" w:pos="1701"/>
          <w:tab w:val="left" w:pos="2552"/>
          <w:tab w:val="left" w:pos="3402"/>
        </w:tabs>
        <w:ind w:left="1694"/>
        <w:rPr>
          <w:rFonts w:ascii="Arial" w:hAnsi="Arial"/>
          <w:color w:val="000000"/>
        </w:rPr>
      </w:pPr>
    </w:p>
    <w:p w14:paraId="462BAFA6" w14:textId="77777777" w:rsidR="00B82A2F" w:rsidRPr="00053538" w:rsidRDefault="00B82A2F">
      <w:pPr>
        <w:tabs>
          <w:tab w:val="left" w:pos="0"/>
          <w:tab w:val="left" w:pos="851"/>
          <w:tab w:val="left" w:pos="1701"/>
          <w:tab w:val="left" w:pos="2552"/>
          <w:tab w:val="left" w:pos="3402"/>
        </w:tabs>
        <w:ind w:left="1694"/>
        <w:jc w:val="both"/>
        <w:rPr>
          <w:rFonts w:ascii="Arial" w:hAnsi="Arial"/>
          <w:color w:val="000000"/>
        </w:rPr>
      </w:pPr>
      <w:r w:rsidRPr="00053538">
        <w:rPr>
          <w:rFonts w:ascii="Arial" w:hAnsi="Arial"/>
          <w:color w:val="000000"/>
        </w:rPr>
        <w:t xml:space="preserve">The provisions of this Paragraph 4.2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in respect of the provision by that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 xml:space="preserve">Maximum Generation </w:t>
      </w:r>
      <w:r w:rsidRPr="00053538">
        <w:rPr>
          <w:rFonts w:ascii="Arial" w:hAnsi="Arial"/>
          <w:color w:val="000000"/>
        </w:rPr>
        <w:t xml:space="preserve">where a </w:t>
      </w:r>
      <w:r w:rsidRPr="00053538">
        <w:rPr>
          <w:rFonts w:ascii="Arial" w:hAnsi="Arial"/>
          <w:b/>
          <w:color w:val="000000"/>
        </w:rPr>
        <w:t xml:space="preserve">Maximum Generation Service Agreement </w:t>
      </w:r>
      <w:r w:rsidRPr="00053538">
        <w:rPr>
          <w:rFonts w:ascii="Arial" w:hAnsi="Arial"/>
          <w:color w:val="000000"/>
        </w:rPr>
        <w:t xml:space="preserve">has been entered into and is in force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w:t>
      </w:r>
    </w:p>
    <w:p w14:paraId="14FE3BEA" w14:textId="77777777" w:rsidR="00B82A2F" w:rsidRPr="00053538" w:rsidRDefault="00B82A2F">
      <w:pPr>
        <w:pStyle w:val="IndexHeading"/>
        <w:tabs>
          <w:tab w:val="left" w:pos="0"/>
          <w:tab w:val="left" w:pos="851"/>
          <w:tab w:val="left" w:pos="900"/>
          <w:tab w:val="left" w:pos="2552"/>
          <w:tab w:val="left" w:pos="3402"/>
        </w:tabs>
        <w:jc w:val="both"/>
        <w:rPr>
          <w:b w:val="0"/>
          <w:color w:val="000000"/>
        </w:rPr>
      </w:pPr>
      <w:r w:rsidRPr="00053538">
        <w:rPr>
          <w:color w:val="000000"/>
        </w:rPr>
        <w:tab/>
      </w:r>
    </w:p>
    <w:p w14:paraId="784D33DB" w14:textId="77777777" w:rsidR="00B82A2F" w:rsidRPr="00053538" w:rsidRDefault="00B82A2F">
      <w:pPr>
        <w:pStyle w:val="Header"/>
        <w:tabs>
          <w:tab w:val="clear" w:pos="4320"/>
          <w:tab w:val="clear" w:pos="8640"/>
          <w:tab w:val="left" w:pos="0"/>
          <w:tab w:val="left" w:pos="900"/>
          <w:tab w:val="left" w:pos="1800"/>
          <w:tab w:val="left" w:pos="2552"/>
          <w:tab w:val="left" w:pos="3402"/>
        </w:tabs>
        <w:ind w:left="854"/>
        <w:jc w:val="both"/>
        <w:rPr>
          <w:rFonts w:ascii="Arial" w:hAnsi="Arial"/>
          <w:b/>
          <w:color w:val="000000"/>
        </w:rPr>
      </w:pPr>
      <w:r w:rsidRPr="00053538">
        <w:rPr>
          <w:rFonts w:ascii="Arial" w:hAnsi="Arial"/>
          <w:color w:val="000000"/>
        </w:rPr>
        <w:t>4.2.2</w:t>
      </w:r>
      <w:r w:rsidRPr="00053538">
        <w:rPr>
          <w:rFonts w:ascii="Arial" w:hAnsi="Arial"/>
          <w:color w:val="000000"/>
        </w:rPr>
        <w:tab/>
      </w:r>
      <w:r w:rsidRPr="00053538">
        <w:rPr>
          <w:rFonts w:ascii="Arial" w:hAnsi="Arial"/>
          <w:b/>
          <w:color w:val="000000"/>
        </w:rPr>
        <w:t>Provision of Maximum Generation</w:t>
      </w:r>
    </w:p>
    <w:p w14:paraId="44CB4D12" w14:textId="77777777" w:rsidR="00B82A2F" w:rsidRPr="00053538" w:rsidRDefault="00B82A2F">
      <w:pPr>
        <w:pStyle w:val="Header"/>
        <w:tabs>
          <w:tab w:val="clear" w:pos="4320"/>
          <w:tab w:val="clear" w:pos="8640"/>
          <w:tab w:val="left" w:pos="0"/>
          <w:tab w:val="left" w:pos="900"/>
          <w:tab w:val="left" w:pos="1800"/>
          <w:tab w:val="left" w:pos="2552"/>
          <w:tab w:val="left" w:pos="3402"/>
        </w:tabs>
        <w:ind w:left="1694"/>
        <w:jc w:val="both"/>
        <w:rPr>
          <w:rFonts w:ascii="Arial" w:hAnsi="Arial"/>
          <w:b/>
          <w:color w:val="000000"/>
        </w:rPr>
      </w:pPr>
    </w:p>
    <w:p w14:paraId="465896C3" w14:textId="77777777" w:rsidR="00B82A2F" w:rsidRPr="00053538" w:rsidRDefault="00B82A2F">
      <w:pPr>
        <w:pStyle w:val="Header"/>
        <w:tabs>
          <w:tab w:val="clear" w:pos="4320"/>
          <w:tab w:val="clear" w:pos="8640"/>
          <w:tab w:val="left" w:pos="900"/>
          <w:tab w:val="left" w:pos="1620"/>
          <w:tab w:val="left" w:pos="1800"/>
          <w:tab w:val="left" w:pos="2552"/>
          <w:tab w:val="left" w:pos="3402"/>
        </w:tabs>
        <w:ind w:left="1695"/>
        <w:jc w:val="both"/>
        <w:rPr>
          <w:rFonts w:ascii="Arial" w:hAnsi="Arial"/>
          <w:color w:val="000000"/>
        </w:rPr>
      </w:pPr>
      <w:r w:rsidRPr="00053538">
        <w:rPr>
          <w:rFonts w:ascii="Arial" w:hAnsi="Arial"/>
          <w:color w:val="000000"/>
        </w:rPr>
        <w:t xml:space="preserve">Each </w:t>
      </w:r>
      <w:r w:rsidRPr="00053538">
        <w:rPr>
          <w:rFonts w:ascii="Arial" w:hAnsi="Arial"/>
          <w:b/>
          <w:color w:val="000000"/>
        </w:rPr>
        <w:t xml:space="preserve">User </w:t>
      </w:r>
      <w:r w:rsidRPr="00053538">
        <w:rPr>
          <w:rFonts w:ascii="Arial" w:hAnsi="Arial"/>
          <w:color w:val="000000"/>
        </w:rPr>
        <w:t xml:space="preserve">hereby agrees,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 xml:space="preserve">User, </w:t>
      </w:r>
      <w:r w:rsidRPr="00053538">
        <w:rPr>
          <w:rFonts w:ascii="Arial" w:hAnsi="Arial"/>
          <w:color w:val="000000"/>
        </w:rPr>
        <w:t xml:space="preserve">to use reasonable endeavours to make available and provide </w:t>
      </w:r>
      <w:r w:rsidRPr="00053538">
        <w:rPr>
          <w:rFonts w:ascii="Arial" w:hAnsi="Arial"/>
          <w:b/>
          <w:color w:val="000000"/>
        </w:rPr>
        <w:t>Maximum Generation</w:t>
      </w:r>
      <w:r w:rsidRPr="00053538">
        <w:rPr>
          <w:rFonts w:ascii="Arial" w:hAnsi="Arial"/>
          <w:color w:val="000000"/>
        </w:rPr>
        <w:t xml:space="preserve"> from each of the </w:t>
      </w:r>
      <w:r w:rsidRPr="00053538">
        <w:rPr>
          <w:rFonts w:ascii="Arial" w:hAnsi="Arial"/>
          <w:b/>
          <w:color w:val="000000"/>
        </w:rPr>
        <w:t xml:space="preserve">Maximum Generation BM Unit(s) </w:t>
      </w:r>
      <w:r w:rsidRPr="00053538">
        <w:rPr>
          <w:rFonts w:ascii="Arial" w:hAnsi="Arial"/>
          <w:color w:val="000000"/>
        </w:rPr>
        <w:t xml:space="preserve">in accordance with the terms of this Paragraph 4.2 in respect of each </w:t>
      </w:r>
      <w:r w:rsidRPr="00053538">
        <w:rPr>
          <w:rFonts w:ascii="Arial" w:hAnsi="Arial"/>
          <w:b/>
          <w:color w:val="000000"/>
        </w:rPr>
        <w:t xml:space="preserve">Operational Day </w:t>
      </w:r>
      <w:r w:rsidRPr="00053538">
        <w:rPr>
          <w:rFonts w:ascii="Arial" w:hAnsi="Arial"/>
          <w:color w:val="000000"/>
        </w:rPr>
        <w:t xml:space="preserve">during the term of the </w:t>
      </w:r>
      <w:r w:rsidRPr="00053538">
        <w:rPr>
          <w:rFonts w:ascii="Arial" w:hAnsi="Arial"/>
          <w:b/>
          <w:color w:val="000000"/>
        </w:rPr>
        <w:t>Maximum Generation Service Agreement</w:t>
      </w:r>
      <w:r w:rsidRPr="00053538">
        <w:rPr>
          <w:rFonts w:ascii="Arial" w:hAnsi="Arial"/>
          <w:color w:val="000000"/>
        </w:rPr>
        <w:t>.</w:t>
      </w:r>
    </w:p>
    <w:p w14:paraId="4F9C8DE8" w14:textId="77777777" w:rsidR="00B82A2F" w:rsidRPr="00053538" w:rsidRDefault="00B82A2F">
      <w:pPr>
        <w:pStyle w:val="Header"/>
        <w:tabs>
          <w:tab w:val="clear" w:pos="4320"/>
          <w:tab w:val="clear" w:pos="8640"/>
          <w:tab w:val="left" w:pos="900"/>
          <w:tab w:val="left" w:pos="1620"/>
          <w:tab w:val="left" w:pos="1800"/>
          <w:tab w:val="left" w:pos="2552"/>
          <w:tab w:val="left" w:pos="3402"/>
        </w:tabs>
        <w:jc w:val="both"/>
        <w:rPr>
          <w:rFonts w:ascii="Arial" w:hAnsi="Arial"/>
          <w:color w:val="000000"/>
          <w:sz w:val="20"/>
        </w:rPr>
      </w:pPr>
      <w:r w:rsidRPr="00053538">
        <w:rPr>
          <w:rFonts w:ascii="Arial" w:hAnsi="Arial"/>
          <w:color w:val="000000"/>
          <w:sz w:val="20"/>
        </w:rPr>
        <w:tab/>
      </w:r>
    </w:p>
    <w:p w14:paraId="43FCD9AB" w14:textId="77777777" w:rsidR="00B82A2F" w:rsidRPr="00053538" w:rsidRDefault="00B82A2F">
      <w:pPr>
        <w:pStyle w:val="Title"/>
        <w:tabs>
          <w:tab w:val="left" w:pos="1800"/>
        </w:tabs>
        <w:ind w:left="854"/>
        <w:jc w:val="both"/>
        <w:rPr>
          <w:rFonts w:ascii="Arial" w:hAnsi="Arial"/>
          <w:color w:val="000000"/>
        </w:rPr>
      </w:pPr>
      <w:r w:rsidRPr="00053538">
        <w:rPr>
          <w:rFonts w:ascii="Arial" w:hAnsi="Arial"/>
          <w:b w:val="0"/>
          <w:color w:val="000000"/>
        </w:rPr>
        <w:t>4.2.3</w:t>
      </w:r>
      <w:r w:rsidRPr="00053538">
        <w:rPr>
          <w:rFonts w:ascii="Arial" w:hAnsi="Arial"/>
          <w:b w:val="0"/>
          <w:color w:val="000000"/>
        </w:rPr>
        <w:tab/>
      </w:r>
      <w:r w:rsidRPr="00053538">
        <w:rPr>
          <w:rFonts w:ascii="Arial" w:hAnsi="Arial"/>
          <w:color w:val="000000"/>
        </w:rPr>
        <w:t>Availability of Maximum Generation</w:t>
      </w:r>
    </w:p>
    <w:p w14:paraId="56374D89" w14:textId="77777777" w:rsidR="00B82A2F" w:rsidRPr="00053538" w:rsidRDefault="00B82A2F">
      <w:pPr>
        <w:pStyle w:val="Title"/>
        <w:ind w:left="854"/>
        <w:jc w:val="both"/>
        <w:rPr>
          <w:rFonts w:ascii="Arial" w:hAnsi="Arial"/>
          <w:b w:val="0"/>
          <w:color w:val="000000"/>
        </w:rPr>
      </w:pPr>
    </w:p>
    <w:p w14:paraId="22A66780" w14:textId="3A5B283B"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4.2.3.1</w:t>
      </w:r>
      <w:r w:rsidRPr="00053538">
        <w:rPr>
          <w:rFonts w:ascii="Arial" w:hAnsi="Arial"/>
          <w:b w:val="0"/>
          <w:color w:val="000000"/>
        </w:rPr>
        <w:tab/>
        <w:t xml:space="preserve">By 15.00 hours on each Wednesday, the </w:t>
      </w:r>
      <w:r w:rsidRPr="00053538">
        <w:rPr>
          <w:rFonts w:ascii="Arial" w:hAnsi="Arial"/>
          <w:color w:val="000000"/>
        </w:rPr>
        <w:t xml:space="preserve">User </w:t>
      </w:r>
      <w:r w:rsidRPr="00053538">
        <w:rPr>
          <w:rFonts w:ascii="Arial" w:hAnsi="Arial"/>
          <w:b w:val="0"/>
          <w:color w:val="000000"/>
        </w:rPr>
        <w:t xml:space="preserve">may notify </w:t>
      </w:r>
      <w:r w:rsidRPr="00053538">
        <w:rPr>
          <w:rFonts w:ascii="Arial" w:hAnsi="Arial"/>
          <w:bCs w:val="0"/>
          <w:color w:val="000000"/>
        </w:rPr>
        <w:t>The Company</w:t>
      </w:r>
      <w:r w:rsidRPr="00053538">
        <w:rPr>
          <w:rFonts w:ascii="Arial" w:hAnsi="Arial"/>
          <w:color w:val="000000"/>
        </w:rPr>
        <w:t xml:space="preserve"> </w:t>
      </w:r>
      <w:r w:rsidR="00467D95" w:rsidRPr="00467D95">
        <w:rPr>
          <w:rFonts w:ascii="Arial" w:hAnsi="Arial"/>
          <w:b w:val="0"/>
          <w:color w:val="000000"/>
        </w:rPr>
        <w:t xml:space="preserve">via the </w:t>
      </w:r>
      <w:r w:rsidR="00467D95" w:rsidRPr="00731641">
        <w:rPr>
          <w:rFonts w:ascii="Arial" w:hAnsi="Arial"/>
          <w:bCs w:val="0"/>
          <w:color w:val="000000"/>
        </w:rPr>
        <w:t xml:space="preserve">Designated Information Exchange System </w:t>
      </w:r>
      <w:r w:rsidRPr="00053538">
        <w:rPr>
          <w:rFonts w:ascii="Arial" w:hAnsi="Arial"/>
          <w:b w:val="0"/>
          <w:color w:val="000000"/>
        </w:rPr>
        <w:t>in the form set out in Schedule 1 to this Section 4 (a “</w:t>
      </w:r>
      <w:r w:rsidRPr="00053538">
        <w:rPr>
          <w:rFonts w:ascii="Arial" w:hAnsi="Arial"/>
          <w:color w:val="000000"/>
        </w:rPr>
        <w:t>Weekly Maximum Generation Declaration</w:t>
      </w:r>
      <w:r w:rsidRPr="00053538">
        <w:rPr>
          <w:rFonts w:ascii="Arial" w:hAnsi="Arial"/>
          <w:b w:val="0"/>
          <w:color w:val="000000"/>
        </w:rPr>
        <w:t xml:space="preserve">”) of the availability of </w:t>
      </w:r>
      <w:r w:rsidRPr="00053538">
        <w:rPr>
          <w:rFonts w:ascii="Arial" w:hAnsi="Arial"/>
          <w:color w:val="000000"/>
        </w:rPr>
        <w:t xml:space="preserve">Maximum Generation </w:t>
      </w:r>
      <w:r w:rsidRPr="00053538">
        <w:rPr>
          <w:rFonts w:ascii="Arial" w:hAnsi="Arial"/>
          <w:b w:val="0"/>
          <w:color w:val="000000"/>
        </w:rPr>
        <w:t>in relation to each of the</w:t>
      </w:r>
      <w:r w:rsidRPr="00053538">
        <w:rPr>
          <w:rFonts w:ascii="Arial" w:hAnsi="Arial"/>
          <w:color w:val="000000"/>
        </w:rPr>
        <w:t xml:space="preserve"> Maximum Generation BM Unit(s)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Failure to submit a </w:t>
      </w:r>
      <w:r w:rsidRPr="00053538">
        <w:rPr>
          <w:rFonts w:ascii="Arial" w:hAnsi="Arial"/>
          <w:color w:val="000000"/>
        </w:rPr>
        <w:t xml:space="preserve">Weekly Declaration </w:t>
      </w:r>
      <w:r w:rsidRPr="00053538">
        <w:rPr>
          <w:rFonts w:ascii="Arial" w:hAnsi="Arial"/>
          <w:b w:val="0"/>
          <w:color w:val="000000"/>
        </w:rPr>
        <w:t xml:space="preserve">in accordance with this Paragraph 4.2.3 shall be deemed to be an indication of availability or unavailability (as the case may be) of </w:t>
      </w:r>
      <w:r w:rsidRPr="00053538">
        <w:rPr>
          <w:rFonts w:ascii="Arial" w:hAnsi="Arial"/>
          <w:color w:val="000000"/>
        </w:rPr>
        <w:t xml:space="preserve">Maximum Generation </w:t>
      </w:r>
      <w:r w:rsidRPr="00053538">
        <w:rPr>
          <w:rFonts w:ascii="Arial" w:hAnsi="Arial"/>
          <w:b w:val="0"/>
          <w:color w:val="000000"/>
        </w:rPr>
        <w:t xml:space="preserve">for each </w:t>
      </w:r>
      <w:r w:rsidRPr="00053538">
        <w:rPr>
          <w:rFonts w:ascii="Arial" w:hAnsi="Arial"/>
          <w:color w:val="000000"/>
        </w:rPr>
        <w:t xml:space="preserve">Operational Day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as notified by the </w:t>
      </w:r>
      <w:r w:rsidRPr="00053538">
        <w:rPr>
          <w:rFonts w:ascii="Arial" w:hAnsi="Arial"/>
          <w:color w:val="000000"/>
        </w:rPr>
        <w:t>User</w:t>
      </w:r>
      <w:r w:rsidRPr="00053538">
        <w:rPr>
          <w:rFonts w:ascii="Arial" w:hAnsi="Arial"/>
          <w:b w:val="0"/>
          <w:color w:val="000000"/>
        </w:rPr>
        <w:t xml:space="preserve"> in the last </w:t>
      </w:r>
      <w:r w:rsidRPr="00053538">
        <w:rPr>
          <w:rFonts w:ascii="Arial" w:hAnsi="Arial"/>
          <w:color w:val="000000"/>
        </w:rPr>
        <w:t>Weekly Maximum Generation Declaration</w:t>
      </w:r>
      <w:r w:rsidRPr="00053538">
        <w:rPr>
          <w:rFonts w:ascii="Arial" w:hAnsi="Arial"/>
          <w:b w:val="0"/>
          <w:color w:val="000000"/>
        </w:rPr>
        <w:t xml:space="preserve"> submitted in accordance with this Paragraph 4.2.3, if any, or if no previous </w:t>
      </w:r>
      <w:r w:rsidRPr="00053538">
        <w:rPr>
          <w:rFonts w:ascii="Arial" w:hAnsi="Arial"/>
          <w:color w:val="000000"/>
        </w:rPr>
        <w:t>Weekly Maximum Generation Declaration</w:t>
      </w:r>
      <w:r w:rsidRPr="00053538">
        <w:rPr>
          <w:rFonts w:ascii="Arial" w:hAnsi="Arial"/>
          <w:b w:val="0"/>
          <w:color w:val="000000"/>
        </w:rPr>
        <w:t xml:space="preserve"> has been submitted, in the amount of the </w:t>
      </w:r>
      <w:r w:rsidRPr="00053538">
        <w:rPr>
          <w:rFonts w:ascii="Arial" w:hAnsi="Arial"/>
          <w:color w:val="000000"/>
        </w:rPr>
        <w:t xml:space="preserve">Indicative Maximum Generation </w:t>
      </w:r>
      <w:r w:rsidRPr="00053538">
        <w:rPr>
          <w:rFonts w:ascii="Arial" w:hAnsi="Arial"/>
          <w:color w:val="000000"/>
        </w:rPr>
        <w:lastRenderedPageBreak/>
        <w:t>Capability</w:t>
      </w:r>
      <w:r w:rsidRPr="00053538">
        <w:rPr>
          <w:rFonts w:ascii="Arial" w:hAnsi="Arial"/>
          <w:b w:val="0"/>
          <w:color w:val="000000"/>
        </w:rPr>
        <w:t xml:space="preserve"> specified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64DD4E19" w14:textId="77777777" w:rsidR="00B82A2F" w:rsidRPr="00053538" w:rsidRDefault="00B82A2F">
      <w:pPr>
        <w:pStyle w:val="Title"/>
        <w:ind w:left="1440"/>
        <w:jc w:val="both"/>
        <w:rPr>
          <w:rFonts w:ascii="Arial" w:hAnsi="Arial"/>
          <w:b w:val="0"/>
          <w:color w:val="000000"/>
        </w:rPr>
      </w:pPr>
    </w:p>
    <w:p w14:paraId="190A028E"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4.2.3.2</w:t>
      </w:r>
      <w:r w:rsidRPr="00053538">
        <w:rPr>
          <w:rFonts w:ascii="Arial" w:hAnsi="Arial"/>
          <w:b w:val="0"/>
          <w:color w:val="000000"/>
        </w:rPr>
        <w:tab/>
        <w:t xml:space="preserve">The </w:t>
      </w:r>
      <w:r w:rsidRPr="00053538">
        <w:rPr>
          <w:rFonts w:ascii="Arial" w:hAnsi="Arial"/>
          <w:color w:val="000000"/>
        </w:rPr>
        <w:t xml:space="preserve">User </w:t>
      </w:r>
      <w:r w:rsidRPr="00053538">
        <w:rPr>
          <w:rFonts w:ascii="Arial" w:hAnsi="Arial"/>
          <w:b w:val="0"/>
          <w:color w:val="000000"/>
        </w:rPr>
        <w:t xml:space="preserve">may indicate in the </w:t>
      </w:r>
      <w:r w:rsidRPr="00053538">
        <w:rPr>
          <w:rFonts w:ascii="Arial" w:hAnsi="Arial"/>
          <w:color w:val="000000"/>
        </w:rPr>
        <w:t xml:space="preserve">Weekly Maximum Generation Declaration </w:t>
      </w:r>
      <w:r w:rsidRPr="00053538">
        <w:rPr>
          <w:rFonts w:ascii="Arial" w:hAnsi="Arial"/>
          <w:b w:val="0"/>
          <w:color w:val="000000"/>
        </w:rPr>
        <w:t xml:space="preserve">its best estimate of the amount of </w:t>
      </w:r>
      <w:r w:rsidRPr="00053538">
        <w:rPr>
          <w:rFonts w:ascii="Arial" w:hAnsi="Arial"/>
          <w:color w:val="000000"/>
        </w:rPr>
        <w:t xml:space="preserve">Maximum Generation </w:t>
      </w:r>
      <w:r w:rsidRPr="00053538">
        <w:rPr>
          <w:rFonts w:ascii="Arial" w:hAnsi="Arial"/>
          <w:b w:val="0"/>
          <w:color w:val="000000"/>
        </w:rPr>
        <w:t>available (the “</w:t>
      </w:r>
      <w:r w:rsidRPr="00053538">
        <w:rPr>
          <w:rFonts w:ascii="Arial" w:hAnsi="Arial"/>
          <w:color w:val="000000"/>
        </w:rPr>
        <w:t>Indicative Maximum Generation Capability</w:t>
      </w:r>
      <w:r w:rsidRPr="00053538">
        <w:rPr>
          <w:rFonts w:ascii="Arial" w:hAnsi="Arial"/>
          <w:b w:val="0"/>
          <w:color w:val="000000"/>
        </w:rPr>
        <w:t xml:space="preserve">”).  If no such indication is given, the </w:t>
      </w:r>
      <w:r w:rsidRPr="00053538">
        <w:rPr>
          <w:rFonts w:ascii="Arial" w:hAnsi="Arial"/>
          <w:color w:val="000000"/>
        </w:rPr>
        <w:t xml:space="preserve">User </w:t>
      </w:r>
      <w:r w:rsidRPr="00053538">
        <w:rPr>
          <w:rFonts w:ascii="Arial" w:hAnsi="Arial"/>
          <w:b w:val="0"/>
          <w:color w:val="000000"/>
        </w:rPr>
        <w:t xml:space="preserve">shall be deemed to have notified </w:t>
      </w:r>
      <w:r w:rsidRPr="00053538">
        <w:rPr>
          <w:rFonts w:ascii="Arial" w:hAnsi="Arial"/>
          <w:bCs w:val="0"/>
          <w:color w:val="000000"/>
        </w:rPr>
        <w:t>The Company</w:t>
      </w:r>
      <w:r w:rsidRPr="00053538">
        <w:rPr>
          <w:rFonts w:ascii="Arial" w:hAnsi="Arial"/>
          <w:color w:val="000000"/>
        </w:rPr>
        <w:t xml:space="preserve"> </w:t>
      </w:r>
      <w:r w:rsidRPr="00053538">
        <w:rPr>
          <w:rFonts w:ascii="Arial" w:hAnsi="Arial"/>
          <w:b w:val="0"/>
          <w:color w:val="000000"/>
        </w:rPr>
        <w:t xml:space="preserve">of the amount of </w:t>
      </w:r>
      <w:r w:rsidRPr="00053538">
        <w:rPr>
          <w:rFonts w:ascii="Arial" w:hAnsi="Arial"/>
          <w:color w:val="000000"/>
        </w:rPr>
        <w:t xml:space="preserve">Indicative Maximum Generation Capability </w:t>
      </w:r>
      <w:r w:rsidRPr="00053538">
        <w:rPr>
          <w:rFonts w:ascii="Arial" w:hAnsi="Arial"/>
          <w:b w:val="0"/>
          <w:color w:val="000000"/>
        </w:rPr>
        <w:t xml:space="preserve">set out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3010C386" w14:textId="77777777" w:rsidR="00B82A2F" w:rsidRPr="00053538" w:rsidRDefault="00B82A2F">
      <w:pPr>
        <w:pStyle w:val="Title"/>
        <w:ind w:left="1800" w:hanging="900"/>
        <w:jc w:val="both"/>
        <w:rPr>
          <w:rFonts w:ascii="Arial" w:hAnsi="Arial"/>
          <w:b w:val="0"/>
          <w:color w:val="000000"/>
        </w:rPr>
      </w:pPr>
    </w:p>
    <w:p w14:paraId="0E29BF87" w14:textId="1FE6094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4.2.3.3</w:t>
      </w:r>
      <w:r w:rsidRPr="00053538">
        <w:rPr>
          <w:rFonts w:ascii="Arial" w:hAnsi="Arial"/>
          <w:b w:val="0"/>
          <w:color w:val="000000"/>
        </w:rPr>
        <w:tab/>
        <w:t xml:space="preserve">If at any time the </w:t>
      </w:r>
      <w:r w:rsidRPr="00053538">
        <w:rPr>
          <w:rFonts w:ascii="Arial" w:hAnsi="Arial"/>
          <w:color w:val="000000"/>
        </w:rPr>
        <w:t>User</w:t>
      </w:r>
      <w:r w:rsidRPr="00053538">
        <w:rPr>
          <w:rFonts w:ascii="Arial" w:hAnsi="Arial"/>
          <w:b w:val="0"/>
          <w:color w:val="000000"/>
        </w:rPr>
        <w:t xml:space="preserve"> becomes aware that, in respect of any </w:t>
      </w:r>
      <w:r w:rsidRPr="00053538">
        <w:rPr>
          <w:rFonts w:ascii="Arial" w:hAnsi="Arial"/>
          <w:color w:val="000000"/>
        </w:rPr>
        <w:t>Maximum Generation BM Unit(s)</w:t>
      </w:r>
      <w:r w:rsidRPr="00053538">
        <w:rPr>
          <w:rFonts w:ascii="Arial" w:hAnsi="Arial"/>
          <w:b w:val="0"/>
          <w:color w:val="000000"/>
        </w:rPr>
        <w:t xml:space="preserve">, there are changes to the availability of </w:t>
      </w:r>
      <w:r w:rsidRPr="00053538">
        <w:rPr>
          <w:rFonts w:ascii="Arial" w:hAnsi="Arial"/>
          <w:color w:val="000000"/>
        </w:rPr>
        <w:t>Maximum Generation</w:t>
      </w:r>
      <w:r w:rsidRPr="00053538">
        <w:rPr>
          <w:rFonts w:ascii="Arial" w:hAnsi="Arial"/>
          <w:b w:val="0"/>
          <w:color w:val="000000"/>
        </w:rPr>
        <w:t xml:space="preserve"> and/or the </w:t>
      </w:r>
      <w:r w:rsidRPr="00053538">
        <w:rPr>
          <w:rFonts w:ascii="Arial" w:hAnsi="Arial"/>
          <w:color w:val="000000"/>
        </w:rPr>
        <w:t>Indicative Maximum</w:t>
      </w:r>
      <w:r w:rsidRPr="00053538">
        <w:rPr>
          <w:rFonts w:ascii="Arial" w:hAnsi="Arial"/>
          <w:b w:val="0"/>
          <w:color w:val="000000"/>
        </w:rPr>
        <w:t xml:space="preserve"> </w:t>
      </w:r>
      <w:r w:rsidRPr="00053538">
        <w:rPr>
          <w:rFonts w:ascii="Arial" w:hAnsi="Arial"/>
          <w:color w:val="000000"/>
        </w:rPr>
        <w:t>Generation Capability</w:t>
      </w:r>
      <w:r w:rsidRPr="00053538">
        <w:rPr>
          <w:rFonts w:ascii="Arial" w:hAnsi="Arial"/>
          <w:b w:val="0"/>
          <w:color w:val="000000"/>
        </w:rPr>
        <w:t xml:space="preserve"> for all or part of any </w:t>
      </w:r>
      <w:r w:rsidRPr="00053538">
        <w:rPr>
          <w:rFonts w:ascii="Arial" w:hAnsi="Arial"/>
          <w:color w:val="000000"/>
        </w:rPr>
        <w:t>Operational Day</w:t>
      </w:r>
      <w:r w:rsidRPr="00053538">
        <w:rPr>
          <w:rFonts w:ascii="Arial" w:hAnsi="Arial"/>
          <w:b w:val="0"/>
          <w:color w:val="000000"/>
        </w:rPr>
        <w:t xml:space="preserve"> as specified in the relevant </w:t>
      </w:r>
      <w:r w:rsidRPr="00053538">
        <w:rPr>
          <w:rFonts w:ascii="Arial" w:hAnsi="Arial"/>
          <w:color w:val="000000"/>
        </w:rPr>
        <w:t>Weekly</w:t>
      </w:r>
      <w:r w:rsidRPr="00053538">
        <w:rPr>
          <w:rFonts w:ascii="Arial" w:hAnsi="Arial"/>
          <w:b w:val="0"/>
          <w:color w:val="000000"/>
        </w:rPr>
        <w:t xml:space="preserve"> </w:t>
      </w:r>
      <w:r w:rsidRPr="00053538">
        <w:rPr>
          <w:rFonts w:ascii="Arial" w:hAnsi="Arial"/>
          <w:color w:val="000000"/>
        </w:rPr>
        <w:t>Maximum Generation Declaration</w:t>
      </w:r>
      <w:r w:rsidRPr="00053538">
        <w:rPr>
          <w:rFonts w:ascii="Arial" w:hAnsi="Arial"/>
          <w:b w:val="0"/>
          <w:color w:val="000000"/>
        </w:rPr>
        <w:t xml:space="preserve"> of any </w:t>
      </w:r>
      <w:r w:rsidRPr="00053538">
        <w:rPr>
          <w:rFonts w:ascii="Arial" w:hAnsi="Arial"/>
          <w:color w:val="000000"/>
        </w:rPr>
        <w:t>Maximum Generation Redeclaration</w:t>
      </w:r>
      <w:r w:rsidRPr="00053538">
        <w:rPr>
          <w:rFonts w:ascii="Arial" w:hAnsi="Arial"/>
          <w:b w:val="0"/>
          <w:color w:val="000000"/>
        </w:rPr>
        <w:t xml:space="preserve"> (as the case may be), it shall notify </w:t>
      </w:r>
      <w:r w:rsidRPr="00053538">
        <w:rPr>
          <w:rFonts w:ascii="Arial" w:hAnsi="Arial"/>
          <w:bCs w:val="0"/>
          <w:color w:val="000000"/>
        </w:rPr>
        <w:t>The Company</w:t>
      </w:r>
      <w:r w:rsidRPr="00053538">
        <w:rPr>
          <w:rFonts w:ascii="Arial" w:hAnsi="Arial"/>
          <w:b w:val="0"/>
          <w:color w:val="000000"/>
        </w:rPr>
        <w:t xml:space="preserve"> forthwith </w:t>
      </w:r>
      <w:r w:rsidR="00B854F8">
        <w:rPr>
          <w:rFonts w:ascii="Arial" w:hAnsi="Arial"/>
          <w:b w:val="0"/>
          <w:color w:val="000000"/>
        </w:rPr>
        <w:t xml:space="preserve">via the </w:t>
      </w:r>
      <w:r w:rsidR="00B854F8" w:rsidRPr="00731641">
        <w:rPr>
          <w:rFonts w:ascii="Arial" w:hAnsi="Arial"/>
          <w:bCs w:val="0"/>
          <w:color w:val="000000"/>
        </w:rPr>
        <w:t>Designated Information Exchange System</w:t>
      </w:r>
      <w:r w:rsidR="00B854F8">
        <w:rPr>
          <w:rFonts w:ascii="Arial" w:hAnsi="Arial"/>
          <w:b w:val="0"/>
          <w:color w:val="000000"/>
        </w:rPr>
        <w:t xml:space="preserve"> </w:t>
      </w:r>
      <w:r w:rsidRPr="00053538">
        <w:rPr>
          <w:rFonts w:ascii="Arial" w:hAnsi="Arial"/>
          <w:b w:val="0"/>
          <w:color w:val="000000"/>
        </w:rPr>
        <w:t>in the form set out in Schedule 2 to this Section 4 (a "</w:t>
      </w:r>
      <w:r w:rsidRPr="00053538">
        <w:rPr>
          <w:rFonts w:ascii="Arial" w:hAnsi="Arial"/>
          <w:color w:val="000000"/>
        </w:rPr>
        <w:t>Maximum Generation Redeclaration</w:t>
      </w:r>
      <w:r w:rsidRPr="00053538">
        <w:rPr>
          <w:rFonts w:ascii="Arial" w:hAnsi="Arial"/>
          <w:b w:val="0"/>
          <w:color w:val="000000"/>
        </w:rPr>
        <w:t>").</w:t>
      </w:r>
    </w:p>
    <w:p w14:paraId="72A55B55" w14:textId="77777777" w:rsidR="00B82A2F" w:rsidRPr="00053538" w:rsidRDefault="00B82A2F">
      <w:pPr>
        <w:pStyle w:val="Title"/>
        <w:ind w:left="1800" w:hanging="900"/>
        <w:jc w:val="both"/>
        <w:rPr>
          <w:rFonts w:ascii="Arial" w:hAnsi="Arial"/>
          <w:b w:val="0"/>
          <w:color w:val="000000"/>
        </w:rPr>
      </w:pPr>
    </w:p>
    <w:p w14:paraId="4CADBC0C"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4.2.3.4</w:t>
      </w:r>
      <w:r w:rsidRPr="00053538">
        <w:rPr>
          <w:rFonts w:ascii="Arial" w:hAnsi="Arial"/>
          <w:b w:val="0"/>
          <w:color w:val="000000"/>
        </w:rPr>
        <w:tab/>
        <w:t>Each</w:t>
      </w:r>
      <w:r w:rsidRPr="00053538">
        <w:rPr>
          <w:rFonts w:ascii="Arial" w:hAnsi="Arial"/>
          <w:color w:val="000000"/>
        </w:rPr>
        <w:t xml:space="preserve"> Maximum Generation BM Unit</w:t>
      </w:r>
      <w:r w:rsidRPr="00053538">
        <w:rPr>
          <w:rFonts w:ascii="Arial" w:hAnsi="Arial"/>
          <w:b w:val="0"/>
          <w:color w:val="000000"/>
        </w:rPr>
        <w:t xml:space="preserve"> in respect of which </w:t>
      </w:r>
      <w:r w:rsidRPr="00053538">
        <w:rPr>
          <w:rFonts w:ascii="Arial" w:hAnsi="Arial"/>
          <w:color w:val="000000"/>
        </w:rPr>
        <w:t>Maximum Generation</w:t>
      </w:r>
      <w:r w:rsidRPr="00053538">
        <w:rPr>
          <w:rFonts w:ascii="Arial" w:hAnsi="Arial"/>
          <w:b w:val="0"/>
          <w:color w:val="000000"/>
        </w:rPr>
        <w:t xml:space="preserve"> is (or is deemed to be) declared or redeclared to be available in all or part of an </w:t>
      </w:r>
      <w:r w:rsidRPr="00053538">
        <w:rPr>
          <w:rFonts w:ascii="Arial" w:hAnsi="Arial"/>
          <w:color w:val="000000"/>
        </w:rPr>
        <w:t>Operational Day</w:t>
      </w:r>
      <w:r w:rsidRPr="00053538">
        <w:rPr>
          <w:rFonts w:ascii="Arial" w:hAnsi="Arial"/>
          <w:b w:val="0"/>
          <w:color w:val="000000"/>
        </w:rPr>
        <w:t xml:space="preserve"> in accordance with this Paragraph 4.2.3 is hereinafter referred to in respect of such </w:t>
      </w:r>
      <w:r w:rsidRPr="00053538">
        <w:rPr>
          <w:rFonts w:ascii="Arial" w:hAnsi="Arial"/>
          <w:color w:val="000000"/>
        </w:rPr>
        <w:t xml:space="preserve">Operational Day </w:t>
      </w:r>
      <w:r w:rsidRPr="00053538">
        <w:rPr>
          <w:rFonts w:ascii="Arial" w:hAnsi="Arial"/>
          <w:b w:val="0"/>
          <w:color w:val="000000"/>
        </w:rPr>
        <w:t xml:space="preserve">(or part thereof) as “an </w:t>
      </w:r>
      <w:r w:rsidRPr="00053538">
        <w:rPr>
          <w:rFonts w:ascii="Arial" w:hAnsi="Arial"/>
          <w:color w:val="000000"/>
        </w:rPr>
        <w:t>Available BM Unit</w:t>
      </w:r>
      <w:r w:rsidRPr="00053538">
        <w:rPr>
          <w:rFonts w:ascii="Arial" w:hAnsi="Arial"/>
          <w:b w:val="0"/>
          <w:color w:val="000000"/>
        </w:rPr>
        <w:t>”.</w:t>
      </w:r>
    </w:p>
    <w:p w14:paraId="4013EF0D" w14:textId="77777777" w:rsidR="00B82A2F" w:rsidRPr="00053538" w:rsidRDefault="00B82A2F">
      <w:pPr>
        <w:pStyle w:val="Title"/>
        <w:ind w:left="1440"/>
        <w:jc w:val="both"/>
        <w:rPr>
          <w:rFonts w:ascii="Arial" w:hAnsi="Arial"/>
          <w:b w:val="0"/>
          <w:color w:val="000000"/>
        </w:rPr>
      </w:pPr>
    </w:p>
    <w:p w14:paraId="57C6A5A1" w14:textId="77777777" w:rsidR="00B82A2F" w:rsidRPr="00053538" w:rsidRDefault="00B82A2F">
      <w:pPr>
        <w:pStyle w:val="Title"/>
        <w:ind w:left="1800" w:hanging="946"/>
        <w:jc w:val="both"/>
        <w:rPr>
          <w:rFonts w:ascii="Arial" w:hAnsi="Arial"/>
          <w:b w:val="0"/>
          <w:color w:val="000000"/>
        </w:rPr>
      </w:pPr>
      <w:r w:rsidRPr="00053538">
        <w:rPr>
          <w:rFonts w:ascii="Arial" w:hAnsi="Arial"/>
          <w:b w:val="0"/>
          <w:color w:val="000000"/>
        </w:rPr>
        <w:t>4.2.4</w:t>
      </w:r>
      <w:r w:rsidRPr="00053538">
        <w:rPr>
          <w:rFonts w:ascii="Arial" w:hAnsi="Arial"/>
          <w:b w:val="0"/>
          <w:color w:val="000000"/>
        </w:rPr>
        <w:tab/>
      </w:r>
      <w:r w:rsidRPr="00053538">
        <w:rPr>
          <w:rFonts w:ascii="Arial" w:hAnsi="Arial"/>
          <w:color w:val="000000"/>
        </w:rPr>
        <w:t>Utilisation of Maximum Generation</w:t>
      </w:r>
    </w:p>
    <w:p w14:paraId="7ACCFE81" w14:textId="77777777" w:rsidR="00B82A2F" w:rsidRPr="00053538" w:rsidRDefault="00B82A2F">
      <w:pPr>
        <w:pStyle w:val="Title"/>
        <w:ind w:left="854"/>
        <w:jc w:val="both"/>
        <w:rPr>
          <w:rFonts w:ascii="Arial" w:hAnsi="Arial"/>
          <w:b w:val="0"/>
          <w:color w:val="000000"/>
        </w:rPr>
      </w:pPr>
    </w:p>
    <w:p w14:paraId="254CA615" w14:textId="77777777" w:rsidR="00B82A2F" w:rsidRPr="00053538" w:rsidRDefault="00B82A2F">
      <w:pPr>
        <w:ind w:left="1800" w:hanging="900"/>
        <w:jc w:val="both"/>
        <w:rPr>
          <w:rFonts w:ascii="Arial" w:hAnsi="Arial"/>
          <w:color w:val="000000"/>
        </w:rPr>
      </w:pPr>
      <w:r w:rsidRPr="00053538">
        <w:rPr>
          <w:rFonts w:ascii="Arial" w:hAnsi="Arial"/>
          <w:color w:val="000000"/>
        </w:rPr>
        <w:t>4.2.4.1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as between </w:t>
      </w:r>
      <w:r w:rsidRPr="00053538">
        <w:rPr>
          <w:rFonts w:ascii="Arial" w:hAnsi="Arial"/>
          <w:b/>
          <w:color w:val="000000"/>
        </w:rPr>
        <w:t xml:space="preserve">The Company </w:t>
      </w:r>
      <w:r w:rsidRPr="00053538">
        <w:rPr>
          <w:rFonts w:ascii="Arial" w:hAnsi="Arial"/>
          <w:color w:val="000000"/>
        </w:rPr>
        <w:t>and that</w:t>
      </w:r>
      <w:r w:rsidRPr="00053538">
        <w:rPr>
          <w:rFonts w:ascii="Arial" w:hAnsi="Arial"/>
          <w:b/>
          <w:color w:val="000000"/>
        </w:rPr>
        <w:t xml:space="preserve"> User,</w:t>
      </w:r>
      <w:r w:rsidRPr="00053538">
        <w:rPr>
          <w:rFonts w:ascii="Arial" w:hAnsi="Arial"/>
          <w:color w:val="000000"/>
        </w:rPr>
        <w:t xml:space="preserve"> at any time instruct the </w:t>
      </w:r>
      <w:r w:rsidRPr="00053538">
        <w:rPr>
          <w:rFonts w:ascii="Arial" w:hAnsi="Arial"/>
          <w:b/>
          <w:color w:val="000000"/>
        </w:rPr>
        <w:t>User</w:t>
      </w:r>
      <w:r w:rsidRPr="00053538">
        <w:rPr>
          <w:rFonts w:ascii="Arial" w:hAnsi="Arial"/>
          <w:color w:val="000000"/>
        </w:rPr>
        <w:t xml:space="preserve"> to provide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(a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Instruction</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such </w:t>
      </w:r>
      <w:r w:rsidRPr="00053538">
        <w:rPr>
          <w:rFonts w:ascii="Arial" w:hAnsi="Arial"/>
          <w:b/>
          <w:color w:val="000000"/>
        </w:rPr>
        <w:t>Available BM Unit</w:t>
      </w:r>
      <w:r w:rsidRPr="00053538">
        <w:rPr>
          <w:rFonts w:ascii="Arial" w:hAnsi="Arial"/>
          <w:color w:val="000000"/>
        </w:rPr>
        <w:t>.</w:t>
      </w:r>
    </w:p>
    <w:p w14:paraId="088C39FE" w14:textId="77777777" w:rsidR="00B82A2F" w:rsidRPr="00053538" w:rsidRDefault="00B82A2F">
      <w:pPr>
        <w:ind w:left="1800" w:hanging="360"/>
        <w:jc w:val="both"/>
        <w:rPr>
          <w:rFonts w:ascii="Arial" w:hAnsi="Arial"/>
          <w:color w:val="000000"/>
        </w:rPr>
      </w:pPr>
    </w:p>
    <w:p w14:paraId="069967E5" w14:textId="77777777" w:rsidR="00B82A2F" w:rsidRPr="00053538" w:rsidRDefault="00B82A2F">
      <w:pPr>
        <w:ind w:left="1800" w:hanging="900"/>
        <w:jc w:val="both"/>
        <w:rPr>
          <w:rFonts w:ascii="Arial" w:hAnsi="Arial"/>
          <w:color w:val="000000"/>
        </w:rPr>
      </w:pPr>
      <w:r w:rsidRPr="00053538">
        <w:rPr>
          <w:rFonts w:ascii="Arial" w:hAnsi="Arial"/>
          <w:color w:val="000000"/>
        </w:rPr>
        <w:t>4.2.4.2</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only issue a </w:t>
      </w:r>
      <w:r w:rsidRPr="00053538">
        <w:rPr>
          <w:rFonts w:ascii="Arial" w:hAnsi="Arial"/>
          <w:b/>
          <w:color w:val="000000"/>
        </w:rPr>
        <w:t>Maximum Generation Instruction</w:t>
      </w:r>
      <w:r w:rsidRPr="00053538">
        <w:rPr>
          <w:rFonts w:ascii="Arial" w:hAnsi="Arial"/>
          <w:color w:val="000000"/>
        </w:rPr>
        <w:t xml:space="preserve"> where an </w:t>
      </w:r>
      <w:r w:rsidRPr="00053538">
        <w:rPr>
          <w:rFonts w:ascii="Arial" w:hAnsi="Arial"/>
          <w:b/>
          <w:color w:val="000000"/>
        </w:rPr>
        <w:t xml:space="preserve">Available BM Unit </w:t>
      </w:r>
      <w:r w:rsidRPr="00053538">
        <w:rPr>
          <w:rFonts w:ascii="Arial" w:hAnsi="Arial"/>
          <w:color w:val="000000"/>
        </w:rPr>
        <w:t xml:space="preserve">has been instructed to generate or is already generating (in each case) at the prevailing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 BM</w:t>
      </w:r>
      <w:r w:rsidRPr="00053538">
        <w:rPr>
          <w:rFonts w:ascii="Arial" w:hAnsi="Arial"/>
          <w:color w:val="000000"/>
        </w:rPr>
        <w:t xml:space="preserve"> </w:t>
      </w:r>
      <w:r w:rsidRPr="00053538">
        <w:rPr>
          <w:rFonts w:ascii="Arial" w:hAnsi="Arial"/>
          <w:b/>
          <w:color w:val="000000"/>
        </w:rPr>
        <w:t>Unit</w:t>
      </w:r>
      <w:r w:rsidRPr="00053538">
        <w:rPr>
          <w:rFonts w:ascii="Arial" w:hAnsi="Arial"/>
          <w:color w:val="000000"/>
        </w:rPr>
        <w:t>.</w:t>
      </w:r>
    </w:p>
    <w:p w14:paraId="46336C85" w14:textId="77777777" w:rsidR="00B82A2F" w:rsidRPr="00053538" w:rsidRDefault="00B82A2F">
      <w:pPr>
        <w:ind w:left="1800" w:hanging="900"/>
        <w:jc w:val="both"/>
        <w:rPr>
          <w:rFonts w:ascii="Arial" w:hAnsi="Arial"/>
          <w:color w:val="000000"/>
        </w:rPr>
      </w:pPr>
    </w:p>
    <w:p w14:paraId="3DD70A3A" w14:textId="77777777" w:rsidR="00B82A2F" w:rsidRPr="00053538" w:rsidRDefault="00B82A2F">
      <w:pPr>
        <w:ind w:left="1800" w:hanging="900"/>
        <w:jc w:val="both"/>
        <w:rPr>
          <w:rFonts w:ascii="Arial" w:hAnsi="Arial"/>
          <w:color w:val="000000"/>
        </w:rPr>
      </w:pPr>
      <w:r w:rsidRPr="00053538">
        <w:rPr>
          <w:rFonts w:ascii="Arial" w:hAnsi="Arial"/>
          <w:color w:val="000000"/>
        </w:rPr>
        <w:t>4.2.4.3</w:t>
      </w:r>
      <w:r w:rsidRPr="00053538">
        <w:rPr>
          <w:rFonts w:ascii="Arial" w:hAnsi="Arial"/>
          <w:color w:val="000000"/>
        </w:rPr>
        <w:tab/>
        <w:t xml:space="preserve">If, following the issue by </w:t>
      </w:r>
      <w:r w:rsidRPr="00053538">
        <w:rPr>
          <w:rFonts w:ascii="Arial" w:hAnsi="Arial"/>
          <w:b/>
          <w:color w:val="000000"/>
        </w:rPr>
        <w:t>The Company</w:t>
      </w:r>
      <w:r w:rsidRPr="00053538">
        <w:rPr>
          <w:rFonts w:ascii="Arial" w:hAnsi="Arial"/>
          <w:color w:val="000000"/>
        </w:rPr>
        <w:t xml:space="preserve"> of a </w:t>
      </w:r>
      <w:r w:rsidRPr="00053538">
        <w:rPr>
          <w:rFonts w:ascii="Arial" w:hAnsi="Arial"/>
          <w:b/>
          <w:color w:val="000000"/>
        </w:rPr>
        <w:t>Maximum Generation Instruction</w:t>
      </w:r>
      <w:r w:rsidRPr="00053538">
        <w:rPr>
          <w:rFonts w:ascii="Arial" w:hAnsi="Arial"/>
          <w:color w:val="000000"/>
        </w:rPr>
        <w:t xml:space="preserve"> in respect of an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submits to </w:t>
      </w:r>
      <w:r w:rsidRPr="00053538">
        <w:rPr>
          <w:rFonts w:ascii="Arial" w:hAnsi="Arial"/>
          <w:b/>
          <w:color w:val="000000"/>
        </w:rPr>
        <w:t>The Company</w:t>
      </w:r>
      <w:r w:rsidRPr="00053538">
        <w:rPr>
          <w:rFonts w:ascii="Arial" w:hAnsi="Arial"/>
          <w:color w:val="000000"/>
        </w:rPr>
        <w:t xml:space="preserve"> (in accordance with </w:t>
      </w:r>
      <w:r w:rsidRPr="00053538">
        <w:rPr>
          <w:rFonts w:ascii="Arial" w:hAnsi="Arial"/>
          <w:b/>
          <w:color w:val="000000"/>
        </w:rPr>
        <w:t>Grid Code</w:t>
      </w:r>
      <w:r w:rsidRPr="00053538">
        <w:rPr>
          <w:rFonts w:ascii="Arial" w:hAnsi="Arial"/>
          <w:color w:val="000000"/>
        </w:rPr>
        <w:t xml:space="preserve"> </w:t>
      </w:r>
      <w:r w:rsidRPr="00053538">
        <w:rPr>
          <w:rFonts w:ascii="Arial" w:hAnsi="Arial"/>
          <w:b/>
          <w:color w:val="000000"/>
        </w:rPr>
        <w:t>BC</w:t>
      </w:r>
      <w:r w:rsidRPr="00053538">
        <w:rPr>
          <w:rFonts w:ascii="Arial" w:hAnsi="Arial"/>
          <w:color w:val="000000"/>
        </w:rPr>
        <w:t xml:space="preserve"> 1) a revised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shall be deemed to have ceased providing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color w:val="000000"/>
        </w:rPr>
        <w:lastRenderedPageBreak/>
        <w:t xml:space="preserve">immediately upon receipt by </w:t>
      </w:r>
      <w:r w:rsidRPr="00053538">
        <w:rPr>
          <w:rFonts w:ascii="Arial" w:hAnsi="Arial"/>
          <w:b/>
          <w:color w:val="000000"/>
        </w:rPr>
        <w:t>The Company</w:t>
      </w:r>
      <w:r w:rsidRPr="00053538">
        <w:rPr>
          <w:rFonts w:ascii="Arial" w:hAnsi="Arial"/>
          <w:color w:val="000000"/>
        </w:rPr>
        <w:t xml:space="preserve"> of such revised </w:t>
      </w:r>
      <w:r w:rsidRPr="00053538">
        <w:rPr>
          <w:rFonts w:ascii="Arial" w:hAnsi="Arial"/>
          <w:b/>
          <w:color w:val="000000"/>
        </w:rPr>
        <w:t>Maximum Export Limit</w:t>
      </w:r>
      <w:r w:rsidRPr="00053538">
        <w:rPr>
          <w:rFonts w:ascii="Arial" w:hAnsi="Arial"/>
          <w:color w:val="000000"/>
        </w:rPr>
        <w:t>.</w:t>
      </w:r>
    </w:p>
    <w:p w14:paraId="7DB019B9" w14:textId="77777777" w:rsidR="00B82A2F" w:rsidRPr="00053538" w:rsidRDefault="00B82A2F">
      <w:pPr>
        <w:ind w:left="1800" w:hanging="900"/>
        <w:jc w:val="both"/>
        <w:rPr>
          <w:rFonts w:ascii="Arial" w:hAnsi="Arial"/>
          <w:color w:val="000000"/>
        </w:rPr>
      </w:pPr>
    </w:p>
    <w:p w14:paraId="67D7D96C" w14:textId="77777777" w:rsidR="00B82A2F" w:rsidRPr="00053538" w:rsidRDefault="00B82A2F">
      <w:pPr>
        <w:ind w:left="1800" w:hanging="900"/>
        <w:jc w:val="both"/>
        <w:rPr>
          <w:rFonts w:ascii="Arial" w:hAnsi="Arial"/>
          <w:color w:val="000000"/>
        </w:rPr>
      </w:pPr>
      <w:r w:rsidRPr="00053538">
        <w:rPr>
          <w:rFonts w:ascii="Arial" w:hAnsi="Arial"/>
          <w:color w:val="000000"/>
        </w:rPr>
        <w:t>4.2.4.4</w:t>
      </w:r>
      <w:r w:rsidRPr="00053538">
        <w:rPr>
          <w:rFonts w:ascii="Arial" w:hAnsi="Arial"/>
          <w:color w:val="000000"/>
        </w:rPr>
        <w:tab/>
        <w:t xml:space="preserve">Any </w:t>
      </w:r>
      <w:r w:rsidRPr="00053538">
        <w:rPr>
          <w:rFonts w:ascii="Arial" w:hAnsi="Arial"/>
          <w:b/>
          <w:color w:val="000000"/>
        </w:rPr>
        <w:t xml:space="preserve">Maximum Generation Instruction </w:t>
      </w:r>
      <w:r w:rsidRPr="00053538">
        <w:rPr>
          <w:rFonts w:ascii="Arial" w:hAnsi="Arial"/>
          <w:color w:val="000000"/>
        </w:rPr>
        <w:t xml:space="preserve">issued by </w:t>
      </w:r>
      <w:r w:rsidRPr="00053538">
        <w:rPr>
          <w:rFonts w:ascii="Arial" w:hAnsi="Arial"/>
          <w:b/>
          <w:color w:val="000000"/>
        </w:rPr>
        <w:t>The Company</w:t>
      </w:r>
      <w:r w:rsidRPr="00053538">
        <w:rPr>
          <w:rFonts w:ascii="Arial" w:hAnsi="Arial"/>
          <w:color w:val="000000"/>
        </w:rPr>
        <w:t xml:space="preserve"> shall be an </w:t>
      </w:r>
      <w:r w:rsidRPr="00053538">
        <w:rPr>
          <w:rFonts w:ascii="Arial" w:hAnsi="Arial"/>
          <w:b/>
          <w:color w:val="000000"/>
        </w:rPr>
        <w:t>Emergency Instruction</w:t>
      </w:r>
      <w:r w:rsidRPr="00053538">
        <w:rPr>
          <w:rFonts w:ascii="Arial" w:hAnsi="Arial"/>
          <w:color w:val="000000"/>
        </w:rPr>
        <w:t xml:space="preserve">.  The method of issuing any </w:t>
      </w:r>
      <w:r w:rsidRPr="00053538">
        <w:rPr>
          <w:rFonts w:ascii="Arial" w:hAnsi="Arial"/>
          <w:b/>
          <w:color w:val="000000"/>
        </w:rPr>
        <w:t>Maximum Generation Instruction</w:t>
      </w:r>
      <w:r w:rsidRPr="00053538">
        <w:rPr>
          <w:rFonts w:ascii="Arial" w:hAnsi="Arial"/>
          <w:color w:val="000000"/>
        </w:rPr>
        <w:t xml:space="preserve"> shall be specified in the </w:t>
      </w:r>
      <w:r w:rsidRPr="00053538">
        <w:rPr>
          <w:rFonts w:ascii="Arial" w:hAnsi="Arial"/>
          <w:b/>
          <w:color w:val="000000"/>
        </w:rPr>
        <w:t>Maximum Generation Service Agreement.</w:t>
      </w:r>
    </w:p>
    <w:p w14:paraId="5EBCF0F4" w14:textId="77777777" w:rsidR="00B82A2F" w:rsidRPr="00053538" w:rsidRDefault="00B82A2F">
      <w:pPr>
        <w:ind w:left="1800" w:hanging="360"/>
        <w:jc w:val="both"/>
        <w:rPr>
          <w:rFonts w:ascii="Arial" w:hAnsi="Arial"/>
          <w:color w:val="000000"/>
        </w:rPr>
      </w:pPr>
    </w:p>
    <w:p w14:paraId="1174AFFD" w14:textId="77777777" w:rsidR="00B82A2F" w:rsidRPr="00053538" w:rsidRDefault="00B82A2F">
      <w:pPr>
        <w:ind w:left="1800" w:hanging="900"/>
        <w:jc w:val="both"/>
        <w:rPr>
          <w:rFonts w:ascii="Arial" w:hAnsi="Arial"/>
          <w:color w:val="000000"/>
        </w:rPr>
      </w:pPr>
      <w:r w:rsidRPr="00053538">
        <w:rPr>
          <w:rFonts w:ascii="Arial" w:hAnsi="Arial"/>
          <w:color w:val="000000"/>
        </w:rPr>
        <w:t>4.2.4.5</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instruct the </w:t>
      </w:r>
      <w:r w:rsidRPr="00053538">
        <w:rPr>
          <w:rFonts w:ascii="Arial" w:hAnsi="Arial"/>
          <w:b/>
          <w:color w:val="000000"/>
        </w:rPr>
        <w:t>User</w:t>
      </w:r>
      <w:r w:rsidRPr="00053538">
        <w:rPr>
          <w:rFonts w:ascii="Arial" w:hAnsi="Arial"/>
          <w:color w:val="000000"/>
        </w:rPr>
        <w:t xml:space="preserve"> to cease the provision of </w:t>
      </w:r>
      <w:r w:rsidRPr="00053538">
        <w:rPr>
          <w:rFonts w:ascii="Arial" w:hAnsi="Arial"/>
          <w:b/>
          <w:color w:val="000000"/>
        </w:rPr>
        <w:t>Maximum Generation</w:t>
      </w:r>
      <w:r w:rsidRPr="00053538">
        <w:rPr>
          <w:rFonts w:ascii="Arial" w:hAnsi="Arial"/>
          <w:color w:val="000000"/>
        </w:rPr>
        <w:t xml:space="preserve"> from the instructed </w:t>
      </w:r>
      <w:r w:rsidRPr="00053538">
        <w:rPr>
          <w:rFonts w:ascii="Arial" w:hAnsi="Arial"/>
          <w:b/>
          <w:color w:val="000000"/>
        </w:rPr>
        <w:t>Available BM Unit</w:t>
      </w:r>
      <w:r w:rsidRPr="00053538">
        <w:rPr>
          <w:rFonts w:ascii="Arial" w:hAnsi="Arial"/>
          <w:color w:val="000000"/>
        </w:rPr>
        <w:t xml:space="preserve"> at any time.</w:t>
      </w:r>
    </w:p>
    <w:p w14:paraId="44902D3D" w14:textId="77777777" w:rsidR="00B82A2F" w:rsidRPr="00053538" w:rsidRDefault="00B82A2F">
      <w:pPr>
        <w:ind w:left="1800" w:hanging="360"/>
        <w:jc w:val="both"/>
        <w:rPr>
          <w:rFonts w:ascii="Arial" w:hAnsi="Arial"/>
          <w:color w:val="000000"/>
        </w:rPr>
      </w:pPr>
    </w:p>
    <w:p w14:paraId="6A245D11" w14:textId="77777777" w:rsidR="00B82A2F" w:rsidRPr="00053538" w:rsidRDefault="00B82A2F">
      <w:pPr>
        <w:ind w:left="1800" w:hanging="900"/>
        <w:jc w:val="both"/>
        <w:rPr>
          <w:rFonts w:ascii="Arial" w:hAnsi="Arial"/>
          <w:color w:val="000000"/>
        </w:rPr>
      </w:pPr>
      <w:r w:rsidRPr="00053538">
        <w:rPr>
          <w:rFonts w:ascii="Arial" w:hAnsi="Arial"/>
          <w:color w:val="000000"/>
        </w:rPr>
        <w:t>4.2.4.6</w:t>
      </w:r>
      <w:r w:rsidRPr="00053538">
        <w:rPr>
          <w:rFonts w:ascii="Arial" w:hAnsi="Arial"/>
          <w:color w:val="000000"/>
        </w:rPr>
        <w:tab/>
        <w:t xml:space="preserve">On receipt of a </w:t>
      </w:r>
      <w:r w:rsidRPr="00053538">
        <w:rPr>
          <w:rFonts w:ascii="Arial" w:hAnsi="Arial"/>
          <w:b/>
          <w:color w:val="000000"/>
        </w:rPr>
        <w:t>Maximum Generation Instruction</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the </w:t>
      </w:r>
      <w:r w:rsidRPr="00053538">
        <w:rPr>
          <w:rFonts w:ascii="Arial" w:hAnsi="Arial"/>
          <w:b/>
          <w:color w:val="000000"/>
        </w:rPr>
        <w:t>Available BM Unit</w:t>
      </w:r>
      <w:r w:rsidRPr="00053538">
        <w:rPr>
          <w:rFonts w:ascii="Arial" w:hAnsi="Arial"/>
          <w:color w:val="000000"/>
        </w:rPr>
        <w:t xml:space="preserve"> continuously until the earlier of:- </w:t>
      </w:r>
    </w:p>
    <w:p w14:paraId="10134233" w14:textId="77777777" w:rsidR="00B82A2F" w:rsidRPr="00053538" w:rsidRDefault="00B82A2F">
      <w:pPr>
        <w:ind w:left="1800" w:hanging="900"/>
        <w:jc w:val="both"/>
        <w:rPr>
          <w:rFonts w:ascii="Arial" w:hAnsi="Arial"/>
          <w:color w:val="000000"/>
        </w:rPr>
      </w:pPr>
    </w:p>
    <w:p w14:paraId="4DDF5D04"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(a)</w:t>
      </w:r>
      <w:r w:rsidRPr="00053538">
        <w:rPr>
          <w:rFonts w:ascii="Arial" w:hAnsi="Arial"/>
          <w:color w:val="000000"/>
        </w:rPr>
        <w:tab/>
        <w:t>the expiry of a period of 120 minutes; and</w:t>
      </w:r>
    </w:p>
    <w:p w14:paraId="0D004F07" w14:textId="77777777" w:rsidR="00B82A2F" w:rsidRPr="00053538" w:rsidRDefault="00B82A2F">
      <w:pPr>
        <w:tabs>
          <w:tab w:val="left" w:pos="1800"/>
        </w:tabs>
        <w:ind w:left="2520" w:hanging="1080"/>
        <w:jc w:val="both"/>
        <w:rPr>
          <w:rFonts w:ascii="Arial" w:hAnsi="Arial"/>
          <w:color w:val="000000"/>
        </w:rPr>
      </w:pPr>
    </w:p>
    <w:p w14:paraId="5FE47A96"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(b)</w:t>
      </w:r>
      <w:r w:rsidRPr="00053538">
        <w:rPr>
          <w:rFonts w:ascii="Arial" w:hAnsi="Arial"/>
          <w:color w:val="000000"/>
        </w:rPr>
        <w:tab/>
        <w:t xml:space="preserve">the time of issue by </w:t>
      </w:r>
      <w:r w:rsidRPr="00053538">
        <w:rPr>
          <w:rFonts w:ascii="Arial" w:hAnsi="Arial"/>
          <w:b/>
          <w:color w:val="000000"/>
        </w:rPr>
        <w:t>The Company</w:t>
      </w:r>
      <w:r w:rsidRPr="00053538">
        <w:rPr>
          <w:rFonts w:ascii="Arial" w:hAnsi="Arial"/>
          <w:color w:val="000000"/>
        </w:rPr>
        <w:t xml:space="preserve"> of an instruction to cease provision</w:t>
      </w:r>
    </w:p>
    <w:p w14:paraId="5B3FAB6D" w14:textId="77777777" w:rsidR="00B82A2F" w:rsidRPr="00053538" w:rsidRDefault="00B82A2F">
      <w:pPr>
        <w:ind w:left="2160" w:hanging="1260"/>
        <w:jc w:val="both"/>
        <w:rPr>
          <w:rFonts w:ascii="Arial" w:hAnsi="Arial"/>
          <w:color w:val="000000"/>
        </w:rPr>
      </w:pPr>
    </w:p>
    <w:p w14:paraId="34A053C2" w14:textId="77777777" w:rsidR="00B82A2F" w:rsidRPr="00053538" w:rsidRDefault="00B82A2F">
      <w:pPr>
        <w:ind w:left="1800" w:hanging="900"/>
        <w:jc w:val="both"/>
        <w:rPr>
          <w:rFonts w:ascii="Arial" w:hAnsi="Arial"/>
          <w:color w:val="000000"/>
        </w:rPr>
      </w:pPr>
      <w:r w:rsidRPr="00053538">
        <w:rPr>
          <w:rFonts w:ascii="Arial" w:hAnsi="Arial"/>
          <w:color w:val="000000"/>
        </w:rPr>
        <w:t>4.2.4.7</w:t>
      </w:r>
      <w:r w:rsidRPr="00053538">
        <w:rPr>
          <w:rFonts w:ascii="Arial" w:hAnsi="Arial"/>
          <w:color w:val="000000"/>
        </w:rPr>
        <w:tab/>
        <w:t xml:space="preserve">The provision of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shall not be achieved by the transfer of the </w:t>
      </w:r>
      <w:r w:rsidRPr="00053538">
        <w:rPr>
          <w:rFonts w:ascii="Arial" w:hAnsi="Arial"/>
          <w:b/>
          <w:color w:val="000000"/>
        </w:rPr>
        <w:t>Station Demand</w:t>
      </w:r>
      <w:r w:rsidRPr="00053538">
        <w:rPr>
          <w:rFonts w:ascii="Arial" w:hAnsi="Arial"/>
          <w:color w:val="000000"/>
        </w:rPr>
        <w:t xml:space="preserve"> of the </w:t>
      </w:r>
      <w:r w:rsidRPr="00053538">
        <w:rPr>
          <w:rFonts w:ascii="Arial" w:hAnsi="Arial"/>
          <w:b/>
          <w:color w:val="000000"/>
        </w:rPr>
        <w:t>Power Station</w:t>
      </w:r>
      <w:r w:rsidRPr="00053538">
        <w:rPr>
          <w:rFonts w:ascii="Arial" w:hAnsi="Arial"/>
          <w:color w:val="000000"/>
        </w:rPr>
        <w:t xml:space="preserve"> to the </w:t>
      </w:r>
      <w:r w:rsidRPr="00053538">
        <w:rPr>
          <w:rFonts w:ascii="Arial" w:hAnsi="Arial"/>
          <w:b/>
          <w:color w:val="000000"/>
        </w:rPr>
        <w:t>Station Transformer(s)</w:t>
      </w:r>
      <w:r w:rsidRPr="00053538">
        <w:rPr>
          <w:rFonts w:ascii="Arial" w:hAnsi="Arial"/>
          <w:color w:val="000000"/>
        </w:rPr>
        <w:t>.</w:t>
      </w:r>
    </w:p>
    <w:p w14:paraId="05BA072E" w14:textId="77777777" w:rsidR="00B82A2F" w:rsidRPr="00053538" w:rsidRDefault="00B82A2F">
      <w:pPr>
        <w:ind w:left="2160" w:hanging="720"/>
        <w:jc w:val="both"/>
        <w:rPr>
          <w:rFonts w:ascii="Arial" w:hAnsi="Arial"/>
          <w:color w:val="000000"/>
        </w:rPr>
      </w:pPr>
    </w:p>
    <w:p w14:paraId="4CB2310C" w14:textId="77777777" w:rsidR="00B82A2F" w:rsidRPr="00053538" w:rsidRDefault="00B82A2F">
      <w:pPr>
        <w:pStyle w:val="Title"/>
        <w:ind w:left="720"/>
        <w:jc w:val="both"/>
        <w:rPr>
          <w:rFonts w:ascii="Arial" w:hAnsi="Arial"/>
          <w:b w:val="0"/>
          <w:color w:val="000000"/>
        </w:rPr>
      </w:pPr>
      <w:r w:rsidRPr="00053538">
        <w:rPr>
          <w:rFonts w:ascii="Arial" w:hAnsi="Arial"/>
          <w:b w:val="0"/>
          <w:color w:val="000000"/>
        </w:rPr>
        <w:t>4.2.5</w:t>
      </w:r>
      <w:r w:rsidRPr="00053538">
        <w:rPr>
          <w:rFonts w:ascii="Arial" w:hAnsi="Arial"/>
          <w:b w:val="0"/>
          <w:color w:val="000000"/>
        </w:rPr>
        <w:tab/>
      </w:r>
      <w:r w:rsidRPr="00053538">
        <w:rPr>
          <w:rFonts w:ascii="Arial" w:hAnsi="Arial"/>
          <w:color w:val="000000"/>
        </w:rPr>
        <w:t>Payment for</w:t>
      </w:r>
      <w:r w:rsidRPr="00053538">
        <w:rPr>
          <w:rFonts w:ascii="Arial" w:hAnsi="Arial"/>
          <w:b w:val="0"/>
          <w:color w:val="000000"/>
        </w:rPr>
        <w:t xml:space="preserve"> </w:t>
      </w:r>
      <w:r w:rsidRPr="00053538">
        <w:rPr>
          <w:rFonts w:ascii="Arial" w:hAnsi="Arial"/>
          <w:color w:val="000000"/>
        </w:rPr>
        <w:t>Maximum Generation</w:t>
      </w:r>
      <w:r w:rsidRPr="00053538">
        <w:rPr>
          <w:rFonts w:ascii="Arial" w:hAnsi="Arial"/>
          <w:b w:val="0"/>
          <w:color w:val="000000"/>
        </w:rPr>
        <w:t xml:space="preserve"> </w:t>
      </w:r>
    </w:p>
    <w:p w14:paraId="6B10822F" w14:textId="77777777" w:rsidR="00B82A2F" w:rsidRPr="00053538" w:rsidRDefault="00B82A2F">
      <w:pPr>
        <w:ind w:left="1440"/>
        <w:jc w:val="both"/>
        <w:rPr>
          <w:rFonts w:ascii="Arial" w:hAnsi="Arial"/>
          <w:color w:val="000000"/>
        </w:rPr>
      </w:pPr>
    </w:p>
    <w:p w14:paraId="735F2355" w14:textId="77777777" w:rsidR="00B82A2F" w:rsidRPr="00053538" w:rsidRDefault="00B82A2F">
      <w:pPr>
        <w:pStyle w:val="BodyText"/>
        <w:tabs>
          <w:tab w:val="clear" w:pos="0"/>
          <w:tab w:val="clear" w:pos="1440"/>
          <w:tab w:val="clear" w:pos="1960"/>
          <w:tab w:val="left" w:pos="1800"/>
        </w:tabs>
        <w:spacing w:line="240" w:lineRule="auto"/>
        <w:ind w:left="1800" w:hanging="900"/>
        <w:rPr>
          <w:rFonts w:ascii="Arial" w:hAnsi="Arial"/>
          <w:color w:val="000000"/>
          <w:sz w:val="24"/>
        </w:rPr>
      </w:pPr>
      <w:r w:rsidRPr="00053538">
        <w:rPr>
          <w:rFonts w:ascii="Arial" w:hAnsi="Arial"/>
          <w:color w:val="000000"/>
          <w:sz w:val="24"/>
        </w:rPr>
        <w:t>4.2.5.1</w:t>
      </w:r>
      <w:r w:rsidRPr="00053538">
        <w:rPr>
          <w:rFonts w:ascii="Arial" w:hAnsi="Arial"/>
          <w:color w:val="000000"/>
          <w:sz w:val="24"/>
        </w:rPr>
        <w:tab/>
        <w:t xml:space="preserve">The </w:t>
      </w:r>
      <w:r w:rsidRPr="00053538">
        <w:rPr>
          <w:rFonts w:ascii="Arial" w:hAnsi="Arial"/>
          <w:b/>
          <w:color w:val="000000"/>
          <w:sz w:val="24"/>
        </w:rPr>
        <w:t>Maximum Generation Energy Payment</w:t>
      </w:r>
      <w:r w:rsidRPr="00053538">
        <w:rPr>
          <w:rFonts w:ascii="Arial" w:hAnsi="Arial"/>
          <w:color w:val="000000"/>
          <w:sz w:val="24"/>
        </w:rPr>
        <w:t xml:space="preserve"> to be made by </w:t>
      </w:r>
      <w:r w:rsidRPr="00053538">
        <w:rPr>
          <w:rFonts w:ascii="Arial" w:hAnsi="Arial"/>
          <w:b/>
          <w:color w:val="000000"/>
          <w:sz w:val="24"/>
        </w:rPr>
        <w:t>The Company</w:t>
      </w:r>
      <w:r w:rsidRPr="00053538">
        <w:rPr>
          <w:rFonts w:ascii="Arial" w:hAnsi="Arial"/>
          <w:color w:val="000000"/>
          <w:sz w:val="24"/>
        </w:rPr>
        <w:t xml:space="preserve"> to the </w:t>
      </w:r>
      <w:r w:rsidRPr="00053538">
        <w:rPr>
          <w:rFonts w:ascii="Arial" w:hAnsi="Arial"/>
          <w:b/>
          <w:color w:val="000000"/>
          <w:sz w:val="24"/>
        </w:rPr>
        <w:t>User</w:t>
      </w:r>
      <w:r w:rsidRPr="00053538">
        <w:rPr>
          <w:rFonts w:ascii="Arial" w:hAnsi="Arial"/>
          <w:color w:val="000000"/>
          <w:sz w:val="24"/>
        </w:rPr>
        <w:t xml:space="preserve"> following the issue of a </w:t>
      </w:r>
      <w:r w:rsidRPr="00053538">
        <w:rPr>
          <w:rFonts w:ascii="Arial" w:hAnsi="Arial"/>
          <w:b/>
          <w:color w:val="000000"/>
          <w:sz w:val="24"/>
        </w:rPr>
        <w:t>Maximum Generation Instruction</w:t>
      </w:r>
      <w:r w:rsidRPr="00053538">
        <w:rPr>
          <w:rFonts w:ascii="Arial" w:hAnsi="Arial"/>
          <w:color w:val="000000"/>
          <w:sz w:val="24"/>
        </w:rPr>
        <w:t xml:space="preserve"> by </w:t>
      </w:r>
      <w:r w:rsidRPr="00053538">
        <w:rPr>
          <w:rFonts w:ascii="Arial" w:hAnsi="Arial"/>
          <w:b/>
          <w:color w:val="000000"/>
          <w:sz w:val="24"/>
        </w:rPr>
        <w:t>The Company</w:t>
      </w:r>
      <w:r w:rsidRPr="00053538">
        <w:rPr>
          <w:rFonts w:ascii="Arial" w:hAnsi="Arial"/>
          <w:color w:val="000000"/>
          <w:sz w:val="24"/>
        </w:rPr>
        <w:t xml:space="preserve"> for the provision of </w:t>
      </w:r>
      <w:r w:rsidRPr="00053538">
        <w:rPr>
          <w:rFonts w:ascii="Arial" w:hAnsi="Arial"/>
          <w:b/>
          <w:color w:val="000000"/>
          <w:sz w:val="24"/>
        </w:rPr>
        <w:t>Maximum Generation</w:t>
      </w:r>
      <w:r w:rsidRPr="00053538">
        <w:rPr>
          <w:rFonts w:ascii="Arial" w:hAnsi="Arial"/>
          <w:color w:val="000000"/>
          <w:sz w:val="24"/>
        </w:rPr>
        <w:t xml:space="preserve"> in </w:t>
      </w:r>
      <w:r w:rsidRPr="00053538">
        <w:rPr>
          <w:rFonts w:ascii="Arial" w:hAnsi="Arial"/>
          <w:b/>
          <w:color w:val="000000"/>
          <w:sz w:val="24"/>
        </w:rPr>
        <w:t>Operational</w:t>
      </w:r>
      <w:r w:rsidRPr="00053538">
        <w:rPr>
          <w:rFonts w:ascii="Arial" w:hAnsi="Arial"/>
          <w:color w:val="000000"/>
          <w:sz w:val="24"/>
        </w:rPr>
        <w:t xml:space="preserve"> </w:t>
      </w:r>
      <w:r w:rsidRPr="00053538">
        <w:rPr>
          <w:rFonts w:ascii="Arial" w:hAnsi="Arial"/>
          <w:b/>
          <w:color w:val="000000"/>
          <w:sz w:val="24"/>
        </w:rPr>
        <w:t>Days</w:t>
      </w:r>
      <w:r w:rsidRPr="00053538">
        <w:rPr>
          <w:rFonts w:ascii="Arial" w:hAnsi="Arial"/>
          <w:color w:val="000000"/>
          <w:sz w:val="24"/>
        </w:rPr>
        <w:t xml:space="preserve"> in calendar month m, (UF</w:t>
      </w:r>
      <w:r w:rsidRPr="00053538">
        <w:rPr>
          <w:rFonts w:ascii="Arial" w:hAnsi="Arial"/>
          <w:color w:val="000000"/>
          <w:sz w:val="24"/>
          <w:vertAlign w:val="subscript"/>
        </w:rPr>
        <w:t>m</w:t>
      </w:r>
      <w:r w:rsidRPr="00053538">
        <w:rPr>
          <w:rFonts w:ascii="Arial" w:hAnsi="Arial"/>
          <w:color w:val="000000"/>
          <w:sz w:val="24"/>
        </w:rPr>
        <w:t>) shall be calculated in accordance with the</w:t>
      </w:r>
      <w:r w:rsidRPr="00053538">
        <w:rPr>
          <w:rFonts w:ascii="Arial" w:hAnsi="Arial"/>
          <w:color w:val="000000"/>
        </w:rPr>
        <w:t xml:space="preserve"> </w:t>
      </w:r>
      <w:r w:rsidRPr="00053538">
        <w:rPr>
          <w:rFonts w:ascii="Arial" w:hAnsi="Arial"/>
          <w:color w:val="000000"/>
          <w:sz w:val="24"/>
        </w:rPr>
        <w:t>following formula:-</w:t>
      </w:r>
    </w:p>
    <w:p w14:paraId="23DB6134" w14:textId="77777777" w:rsidR="00B82A2F" w:rsidRPr="00053538" w:rsidRDefault="00B82A2F">
      <w:pPr>
        <w:jc w:val="both"/>
        <w:rPr>
          <w:color w:val="000000"/>
          <w:w w:val="0"/>
        </w:rPr>
      </w:pPr>
    </w:p>
    <w:p w14:paraId="322CBBF8" w14:textId="77777777" w:rsidR="00B82A2F" w:rsidRPr="00053538" w:rsidRDefault="00B82A2F">
      <w:pPr>
        <w:pStyle w:val="BodyTextIndent3"/>
        <w:ind w:left="0" w:firstLine="0"/>
        <w:jc w:val="center"/>
        <w:rPr>
          <w:color w:val="000000"/>
          <w:w w:val="0"/>
        </w:rPr>
      </w:pPr>
      <w:r w:rsidRPr="00053538">
        <w:rPr>
          <w:rFonts w:ascii="Arial" w:hAnsi="Arial"/>
          <w:color w:val="000000"/>
          <w:w w:val="0"/>
          <w:position w:val="-36"/>
        </w:rPr>
        <w:object w:dxaOrig="1700" w:dyaOrig="760" w14:anchorId="7EA97281">
          <v:shape id="_x0000_i1032" type="#_x0000_t75" style="width:84.25pt;height:38.05pt" o:ole="" fillcolor="window">
            <v:imagedata r:id="rId30" o:title=""/>
          </v:shape>
          <o:OLEObject Type="Embed" ProgID="Equation.3" ShapeID="_x0000_i1032" DrawAspect="Content" ObjectID="_1818483427" r:id="rId31"/>
        </w:object>
      </w:r>
    </w:p>
    <w:p w14:paraId="7933D5C8" w14:textId="77777777" w:rsidR="00B82A2F" w:rsidRPr="00053538" w:rsidRDefault="00B82A2F">
      <w:pPr>
        <w:pStyle w:val="BodyTextIndent3"/>
        <w:spacing w:line="360" w:lineRule="auto"/>
        <w:ind w:left="0" w:firstLine="0"/>
        <w:jc w:val="center"/>
        <w:rPr>
          <w:color w:val="000000"/>
          <w:w w:val="0"/>
        </w:rPr>
      </w:pPr>
    </w:p>
    <w:p w14:paraId="549D5ECE" w14:textId="77777777" w:rsidR="00B82A2F" w:rsidRPr="00053538" w:rsidRDefault="00B82A2F">
      <w:pPr>
        <w:ind w:left="1440"/>
        <w:rPr>
          <w:rFonts w:ascii="Arial" w:hAnsi="Arial"/>
          <w:color w:val="000000"/>
        </w:rPr>
      </w:pPr>
      <w:bookmarkStart w:id="2" w:name="_DV_C31"/>
      <w:r w:rsidRPr="00053538">
        <w:rPr>
          <w:rFonts w:ascii="Arial" w:hAnsi="Arial"/>
          <w:color w:val="000000"/>
        </w:rPr>
        <w:t>Where;</w:t>
      </w:r>
      <w:bookmarkEnd w:id="2"/>
    </w:p>
    <w:p w14:paraId="344AD622" w14:textId="77777777" w:rsidR="00B82A2F" w:rsidRPr="00053538" w:rsidRDefault="00B82A2F">
      <w:pPr>
        <w:pStyle w:val="BodyTextIndent3"/>
        <w:spacing w:line="360" w:lineRule="auto"/>
        <w:ind w:left="1440" w:firstLine="0"/>
        <w:jc w:val="left"/>
        <w:rPr>
          <w:rFonts w:ascii="Arial" w:hAnsi="Arial"/>
          <w:color w:val="000000"/>
          <w:w w:val="0"/>
        </w:rPr>
      </w:pPr>
    </w:p>
    <w:tbl>
      <w:tblPr>
        <w:tblW w:w="8505" w:type="dxa"/>
        <w:tblInd w:w="1440" w:type="dxa"/>
        <w:tblLayout w:type="fixed"/>
        <w:tblLook w:val="0000" w:firstRow="0" w:lastRow="0" w:firstColumn="0" w:lastColumn="0" w:noHBand="0" w:noVBand="0"/>
      </w:tblPr>
      <w:tblGrid>
        <w:gridCol w:w="8505"/>
      </w:tblGrid>
      <w:tr w:rsidR="00B82A2F" w:rsidRPr="00053538" w14:paraId="13BAF42C" w14:textId="77777777">
        <w:tc>
          <w:tcPr>
            <w:tcW w:w="8897" w:type="dxa"/>
          </w:tcPr>
          <w:p w14:paraId="3605B343" w14:textId="77777777" w:rsidR="00B82A2F" w:rsidRPr="00053538" w:rsidRDefault="00B82A2F">
            <w:pPr>
              <w:jc w:val="both"/>
              <w:rPr>
                <w:rFonts w:ascii="Arial" w:hAnsi="Arial"/>
                <w:color w:val="000000"/>
              </w:rPr>
            </w:pPr>
            <w:r w:rsidRPr="00053538">
              <w:rPr>
                <w:rFonts w:ascii="Arial" w:hAnsi="Arial"/>
                <w:color w:val="000000"/>
              </w:rPr>
              <w:t>UF</w:t>
            </w:r>
            <w:r w:rsidRPr="00053538">
              <w:rPr>
                <w:rFonts w:ascii="Arial" w:hAnsi="Arial"/>
                <w:color w:val="000000"/>
                <w:vertAlign w:val="subscript"/>
              </w:rPr>
              <w:t>im</w:t>
            </w:r>
            <w:r w:rsidRPr="00053538">
              <w:rPr>
                <w:rFonts w:ascii="Arial" w:hAnsi="Arial"/>
                <w:color w:val="000000"/>
              </w:rPr>
              <w:t xml:space="preserve"> =   </w:t>
            </w:r>
            <w:r w:rsidRPr="00053538">
              <w:rPr>
                <w:rFonts w:ascii="Arial" w:hAnsi="Arial"/>
                <w:b/>
                <w:color w:val="000000"/>
                <w:w w:val="0"/>
                <w:position w:val="-28"/>
              </w:rPr>
              <w:object w:dxaOrig="460" w:dyaOrig="520" w14:anchorId="459AB626">
                <v:shape id="_x0000_i1033" type="#_x0000_t75" style="width:23.1pt;height:25.15pt" o:ole="" fillcolor="window">
                  <v:imagedata r:id="rId32" o:title=""/>
                </v:shape>
                <o:OLEObject Type="Embed" ProgID="Equation.3" ShapeID="_x0000_i1033" DrawAspect="Content" ObjectID="_1818483428" r:id="rId33"/>
              </w:object>
            </w:r>
            <w:r w:rsidRPr="00053538">
              <w:rPr>
                <w:rFonts w:ascii="Arial" w:hAnsi="Arial"/>
                <w:color w:val="000000"/>
              </w:rPr>
              <w:t>Min</w:t>
            </w:r>
            <w:r w:rsidRPr="00053538">
              <w:rPr>
                <w:rFonts w:ascii="Arial" w:hAnsi="Arial"/>
                <w:color w:val="000000"/>
                <w:position w:val="-30"/>
              </w:rPr>
              <w:object w:dxaOrig="3519" w:dyaOrig="720" w14:anchorId="5B4AB03C">
                <v:shape id="_x0000_i1034" type="#_x0000_t75" style="width:176.6pt;height:36.7pt" o:ole="" fillcolor="window">
                  <v:imagedata r:id="rId34" o:title=""/>
                </v:shape>
                <o:OLEObject Type="Embed" ProgID="Equation.3" ShapeID="_x0000_i1034" DrawAspect="Content" ObjectID="_1818483429" r:id="rId35"/>
              </w:object>
            </w:r>
          </w:p>
        </w:tc>
      </w:tr>
    </w:tbl>
    <w:p w14:paraId="063605DE" w14:textId="77777777" w:rsidR="00B82A2F" w:rsidRPr="00053538" w:rsidRDefault="00B82A2F">
      <w:pPr>
        <w:pStyle w:val="BodyTextIndent3"/>
        <w:spacing w:line="360" w:lineRule="auto"/>
        <w:ind w:left="1440" w:firstLine="0"/>
        <w:jc w:val="left"/>
        <w:rPr>
          <w:rFonts w:ascii="Arial" w:hAnsi="Arial"/>
          <w:color w:val="000000"/>
          <w:w w:val="0"/>
        </w:rPr>
      </w:pPr>
    </w:p>
    <w:p w14:paraId="618BCCDE" w14:textId="77777777" w:rsidR="00B82A2F" w:rsidRPr="00053538" w:rsidRDefault="00B82A2F">
      <w:pPr>
        <w:pStyle w:val="Header"/>
        <w:tabs>
          <w:tab w:val="clear" w:pos="4320"/>
          <w:tab w:val="clear" w:pos="8640"/>
        </w:tabs>
        <w:ind w:left="1440"/>
        <w:rPr>
          <w:rFonts w:ascii="Arial" w:hAnsi="Arial"/>
          <w:color w:val="000000"/>
        </w:rPr>
      </w:pPr>
      <w:bookmarkStart w:id="3" w:name="_DV_C33"/>
      <w:r w:rsidRPr="00053538">
        <w:rPr>
          <w:rFonts w:ascii="Arial" w:hAnsi="Arial"/>
          <w:color w:val="000000"/>
        </w:rPr>
        <w:t>In this Paragraph 4.2.5.1, the following terms shall have the following meanings:-</w:t>
      </w:r>
      <w:bookmarkEnd w:id="3"/>
    </w:p>
    <w:p w14:paraId="4B3F5BD5" w14:textId="77777777" w:rsidR="00B82A2F" w:rsidRPr="00053538" w:rsidRDefault="00B82A2F">
      <w:pPr>
        <w:ind w:left="1440"/>
        <w:jc w:val="both"/>
        <w:rPr>
          <w:rFonts w:ascii="Arial" w:hAnsi="Arial"/>
          <w:color w:val="000000"/>
          <w:w w:val="0"/>
        </w:rPr>
      </w:pPr>
    </w:p>
    <w:tbl>
      <w:tblPr>
        <w:tblW w:w="7711" w:type="dxa"/>
        <w:tblInd w:w="1440" w:type="dxa"/>
        <w:tblLayout w:type="fixed"/>
        <w:tblLook w:val="0000" w:firstRow="0" w:lastRow="0" w:firstColumn="0" w:lastColumn="0" w:noHBand="0" w:noVBand="0"/>
      </w:tblPr>
      <w:tblGrid>
        <w:gridCol w:w="1376"/>
        <w:gridCol w:w="315"/>
        <w:gridCol w:w="6020"/>
      </w:tblGrid>
      <w:tr w:rsidR="00B82A2F" w:rsidRPr="00053538" w14:paraId="4B31B8F4" w14:textId="77777777">
        <w:tc>
          <w:tcPr>
            <w:tcW w:w="1668" w:type="dxa"/>
            <w:shd w:val="clear" w:color="auto" w:fill="FFFFFF"/>
          </w:tcPr>
          <w:p w14:paraId="58B2C588" w14:textId="77777777" w:rsidR="00B82A2F" w:rsidRPr="00053538" w:rsidRDefault="00B82A2F">
            <w:pPr>
              <w:pStyle w:val="BodyTextIndent3"/>
              <w:spacing w:line="360" w:lineRule="auto"/>
              <w:ind w:left="0" w:right="601" w:firstLine="0"/>
              <w:rPr>
                <w:rFonts w:ascii="Arial" w:hAnsi="Arial"/>
                <w:color w:val="000000"/>
                <w:w w:val="0"/>
              </w:rPr>
            </w:pPr>
            <w:r w:rsidRPr="00053538">
              <w:rPr>
                <w:rFonts w:ascii="Arial" w:hAnsi="Arial"/>
                <w:color w:val="000000"/>
                <w:w w:val="0"/>
                <w:position w:val="-28"/>
              </w:rPr>
              <w:object w:dxaOrig="499" w:dyaOrig="680" w14:anchorId="5B57E53B">
                <v:shape id="_x0000_i1035" type="#_x0000_t75" style="width:25.15pt;height:33.3pt" o:ole="" fillcolor="window">
                  <v:imagedata r:id="rId36" o:title=""/>
                </v:shape>
                <o:OLEObject Type="Embed" ProgID="Equation.3" ShapeID="_x0000_i1035" DrawAspect="Content" ObjectID="_1818483430" r:id="rId37"/>
              </w:object>
            </w:r>
          </w:p>
        </w:tc>
        <w:tc>
          <w:tcPr>
            <w:tcW w:w="335" w:type="dxa"/>
            <w:shd w:val="clear" w:color="auto" w:fill="FFFFFF"/>
          </w:tcPr>
          <w:p w14:paraId="5D50D35D"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00C97247" w14:textId="77777777" w:rsidR="00B82A2F" w:rsidRPr="00053538" w:rsidRDefault="00B82A2F">
            <w:pPr>
              <w:rPr>
                <w:rFonts w:ascii="Arial" w:hAnsi="Arial"/>
                <w:color w:val="000000"/>
              </w:rPr>
            </w:pPr>
            <w:bookmarkStart w:id="4" w:name="_DV_C35"/>
            <w:r w:rsidRPr="00053538">
              <w:rPr>
                <w:rFonts w:ascii="Arial" w:hAnsi="Arial"/>
                <w:color w:val="000000"/>
              </w:rPr>
              <w:t xml:space="preserve">the summation over all </w:t>
            </w:r>
            <w:r w:rsidRPr="00053538">
              <w:rPr>
                <w:rFonts w:ascii="Arial" w:hAnsi="Arial"/>
                <w:b/>
                <w:color w:val="000000"/>
              </w:rPr>
              <w:t>Available BM Units</w:t>
            </w:r>
            <w:r w:rsidRPr="00053538">
              <w:rPr>
                <w:rFonts w:ascii="Arial" w:hAnsi="Arial"/>
                <w:color w:val="000000"/>
              </w:rPr>
              <w:t xml:space="preserve"> </w:t>
            </w:r>
            <w:r w:rsidRPr="00053538">
              <w:rPr>
                <w:rFonts w:ascii="Arial" w:hAnsi="Arial"/>
                <w:i/>
                <w:color w:val="000000"/>
              </w:rPr>
              <w:t>I</w:t>
            </w:r>
            <w:bookmarkEnd w:id="4"/>
          </w:p>
        </w:tc>
      </w:tr>
      <w:tr w:rsidR="00B82A2F" w:rsidRPr="00053538" w14:paraId="7A857A4A" w14:textId="77777777">
        <w:tc>
          <w:tcPr>
            <w:tcW w:w="1668" w:type="dxa"/>
            <w:shd w:val="clear" w:color="auto" w:fill="FFFFFF"/>
          </w:tcPr>
          <w:p w14:paraId="4D913418" w14:textId="77777777" w:rsidR="00B82A2F" w:rsidRPr="00053538" w:rsidRDefault="00B82A2F">
            <w:pPr>
              <w:pStyle w:val="BodyTextIndent3"/>
              <w:spacing w:line="360" w:lineRule="auto"/>
              <w:ind w:left="0" w:firstLine="0"/>
              <w:rPr>
                <w:rFonts w:ascii="Arial" w:hAnsi="Arial"/>
                <w:color w:val="000000"/>
                <w:w w:val="0"/>
              </w:rPr>
            </w:pPr>
            <w:r w:rsidRPr="00053538">
              <w:rPr>
                <w:rFonts w:ascii="Arial" w:hAnsi="Arial"/>
                <w:b/>
                <w:color w:val="000000"/>
                <w:w w:val="0"/>
                <w:position w:val="-28"/>
              </w:rPr>
              <w:object w:dxaOrig="460" w:dyaOrig="520" w14:anchorId="5601F6CD">
                <v:shape id="_x0000_i1036" type="#_x0000_t75" style="width:23.1pt;height:25.15pt" o:ole="" fillcolor="window">
                  <v:imagedata r:id="rId32" o:title=""/>
                </v:shape>
                <o:OLEObject Type="Embed" ProgID="Equation.3" ShapeID="_x0000_i1036" DrawAspect="Content" ObjectID="_1818483431" r:id="rId38"/>
              </w:object>
            </w:r>
          </w:p>
        </w:tc>
        <w:tc>
          <w:tcPr>
            <w:tcW w:w="335" w:type="dxa"/>
            <w:shd w:val="clear" w:color="auto" w:fill="FFFFFF"/>
          </w:tcPr>
          <w:p w14:paraId="56885EA6"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48A3EFA7" w14:textId="77777777" w:rsidR="00B82A2F" w:rsidRPr="00053538" w:rsidRDefault="00B82A2F">
            <w:pPr>
              <w:rPr>
                <w:rFonts w:ascii="Arial" w:hAnsi="Arial"/>
                <w:color w:val="000000"/>
              </w:rPr>
            </w:pPr>
            <w:bookmarkStart w:id="5" w:name="_DV_C37"/>
            <w:r w:rsidRPr="00053538">
              <w:rPr>
                <w:rFonts w:ascii="Arial" w:hAnsi="Arial"/>
                <w:color w:val="000000"/>
              </w:rPr>
              <w:t xml:space="preserve">the summation over all </w:t>
            </w:r>
            <w:r w:rsidRPr="00053538">
              <w:rPr>
                <w:rFonts w:ascii="Arial" w:hAnsi="Arial"/>
                <w:b/>
                <w:color w:val="000000"/>
              </w:rPr>
              <w:t>Settlement Periods</w:t>
            </w:r>
            <w:r w:rsidRPr="00053538">
              <w:rPr>
                <w:rFonts w:ascii="Arial" w:hAnsi="Arial"/>
                <w:color w:val="000000"/>
              </w:rPr>
              <w:t xml:space="preserve"> </w:t>
            </w:r>
            <w:r w:rsidRPr="00053538">
              <w:rPr>
                <w:rFonts w:ascii="Arial" w:hAnsi="Arial"/>
                <w:i/>
                <w:color w:val="000000"/>
              </w:rPr>
              <w:t>j</w:t>
            </w:r>
            <w:r w:rsidRPr="00053538">
              <w:rPr>
                <w:rFonts w:ascii="Arial" w:hAnsi="Arial"/>
                <w:color w:val="000000"/>
              </w:rPr>
              <w:t>, in the set M</w:t>
            </w:r>
            <w:r w:rsidRPr="00053538">
              <w:rPr>
                <w:rFonts w:ascii="Arial" w:hAnsi="Arial"/>
                <w:color w:val="000000"/>
                <w:vertAlign w:val="subscript"/>
              </w:rPr>
              <w:t>m</w:t>
            </w:r>
            <w:r w:rsidRPr="00053538">
              <w:rPr>
                <w:rFonts w:ascii="Arial" w:hAnsi="Arial"/>
                <w:color w:val="000000"/>
              </w:rPr>
              <w:t xml:space="preserve"> of </w:t>
            </w:r>
            <w:r w:rsidRPr="00053538">
              <w:rPr>
                <w:rFonts w:ascii="Arial" w:hAnsi="Arial"/>
                <w:b/>
                <w:color w:val="000000"/>
              </w:rPr>
              <w:t>Settlement Periods</w:t>
            </w:r>
            <w:r w:rsidRPr="00053538">
              <w:rPr>
                <w:rFonts w:ascii="Arial" w:hAnsi="Arial"/>
                <w:color w:val="000000"/>
              </w:rPr>
              <w:t xml:space="preserve"> in </w:t>
            </w:r>
            <w:r w:rsidRPr="00053538">
              <w:rPr>
                <w:rFonts w:ascii="Arial" w:hAnsi="Arial"/>
                <w:b/>
                <w:color w:val="000000"/>
              </w:rPr>
              <w:t>Operational Days</w:t>
            </w:r>
            <w:r w:rsidRPr="00053538">
              <w:rPr>
                <w:rFonts w:ascii="Arial" w:hAnsi="Arial"/>
                <w:color w:val="000000"/>
              </w:rPr>
              <w:t xml:space="preserve"> in calendar month </w:t>
            </w:r>
            <w:r w:rsidRPr="00053538">
              <w:rPr>
                <w:rFonts w:ascii="Arial" w:hAnsi="Arial"/>
                <w:i/>
                <w:color w:val="000000"/>
              </w:rPr>
              <w:t>m</w:t>
            </w:r>
            <w:bookmarkEnd w:id="5"/>
          </w:p>
          <w:p w14:paraId="542DC2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D3BA598" w14:textId="77777777">
        <w:trPr>
          <w:trHeight w:val="756"/>
        </w:trPr>
        <w:tc>
          <w:tcPr>
            <w:tcW w:w="1668" w:type="dxa"/>
          </w:tcPr>
          <w:p w14:paraId="6DB15E4B" w14:textId="77777777" w:rsidR="00B82A2F" w:rsidRPr="00053538" w:rsidRDefault="00B82A2F">
            <w:pPr>
              <w:pStyle w:val="BodyTextIndent3"/>
              <w:ind w:left="0" w:firstLine="0"/>
              <w:rPr>
                <w:rFonts w:ascii="Arial" w:hAnsi="Arial"/>
                <w:color w:val="000000"/>
              </w:rPr>
            </w:pPr>
            <w:r w:rsidRPr="00053538">
              <w:rPr>
                <w:rFonts w:ascii="Arial" w:hAnsi="Arial"/>
                <w:color w:val="000000"/>
              </w:rPr>
              <w:t>Qmax</w:t>
            </w:r>
            <w:r w:rsidRPr="00053538">
              <w:rPr>
                <w:rFonts w:ascii="Arial" w:hAnsi="Arial"/>
                <w:color w:val="000000"/>
                <w:vertAlign w:val="subscript"/>
              </w:rPr>
              <w:t>ij</w:t>
            </w:r>
          </w:p>
        </w:tc>
        <w:tc>
          <w:tcPr>
            <w:tcW w:w="335" w:type="dxa"/>
          </w:tcPr>
          <w:p w14:paraId="487B555D" w14:textId="77777777" w:rsidR="00B82A2F" w:rsidRPr="00053538" w:rsidRDefault="00B82A2F">
            <w:pPr>
              <w:pStyle w:val="BodyTextIndent3"/>
              <w:ind w:left="0" w:firstLine="0"/>
              <w:rPr>
                <w:rFonts w:ascii="Arial" w:hAnsi="Arial"/>
                <w:color w:val="000000"/>
              </w:rPr>
            </w:pPr>
          </w:p>
        </w:tc>
        <w:tc>
          <w:tcPr>
            <w:tcW w:w="7502" w:type="dxa"/>
          </w:tcPr>
          <w:p w14:paraId="3E869CD6" w14:textId="77777777" w:rsidR="00B82A2F" w:rsidRPr="00053538" w:rsidRDefault="00B82A2F">
            <w:pPr>
              <w:pStyle w:val="BodyTextIndent3"/>
              <w:ind w:left="0" w:firstLine="0"/>
              <w:rPr>
                <w:rFonts w:ascii="Arial" w:hAnsi="Arial"/>
                <w:color w:val="000000"/>
              </w:rPr>
            </w:pPr>
            <w:r w:rsidRPr="00053538">
              <w:rPr>
                <w:rFonts w:ascii="Arial" w:hAnsi="Arial"/>
                <w:b/>
                <w:color w:val="000000"/>
              </w:rPr>
              <w:t xml:space="preserve">Max </w:t>
            </w:r>
            <w:r w:rsidRPr="00053538">
              <w:rPr>
                <w:rFonts w:ascii="Arial" w:hAnsi="Arial"/>
                <w:b/>
                <w:color w:val="000000"/>
                <w:position w:val="-16"/>
              </w:rPr>
              <w:object w:dxaOrig="4220" w:dyaOrig="420" w14:anchorId="246605AB">
                <v:shape id="_x0000_i1037" type="#_x0000_t75" style="width:211.9pt;height:20.4pt" o:ole="" fillcolor="window">
                  <v:imagedata r:id="rId39" o:title=""/>
                </v:shape>
                <o:OLEObject Type="Embed" ProgID="Equation.3" ShapeID="_x0000_i1037" DrawAspect="Content" ObjectID="_1818483432" r:id="rId40"/>
              </w:object>
            </w:r>
            <w:r w:rsidRPr="00053538">
              <w:rPr>
                <w:rFonts w:ascii="Arial" w:hAnsi="Arial"/>
                <w:b/>
                <w:color w:val="000000"/>
              </w:rPr>
              <w:t xml:space="preserve"> </w:t>
            </w:r>
          </w:p>
        </w:tc>
      </w:tr>
      <w:tr w:rsidR="00B82A2F" w:rsidRPr="00053538" w14:paraId="5FD19573" w14:textId="77777777">
        <w:tc>
          <w:tcPr>
            <w:tcW w:w="1668" w:type="dxa"/>
            <w:shd w:val="clear" w:color="auto" w:fill="FFFFFF"/>
          </w:tcPr>
          <w:p w14:paraId="044C889F" w14:textId="77777777" w:rsidR="00B82A2F" w:rsidRPr="00053538" w:rsidRDefault="00B82A2F">
            <w:pPr>
              <w:rPr>
                <w:rFonts w:ascii="Arial" w:hAnsi="Arial"/>
                <w:color w:val="000000"/>
                <w:w w:val="0"/>
                <w:vertAlign w:val="subscript"/>
              </w:rPr>
            </w:pPr>
            <w:bookmarkStart w:id="6" w:name="_DV_C40"/>
            <w:r w:rsidRPr="00053538">
              <w:rPr>
                <w:rFonts w:ascii="Arial" w:hAnsi="Arial"/>
                <w:color w:val="000000"/>
              </w:rPr>
              <w:t>EP</w:t>
            </w:r>
            <w:r w:rsidRPr="00053538">
              <w:rPr>
                <w:rFonts w:ascii="Arial" w:hAnsi="Arial"/>
                <w:color w:val="000000"/>
                <w:vertAlign w:val="subscript"/>
              </w:rPr>
              <w:t>ij</w:t>
            </w:r>
            <w:bookmarkEnd w:id="6"/>
          </w:p>
        </w:tc>
        <w:tc>
          <w:tcPr>
            <w:tcW w:w="335" w:type="dxa"/>
            <w:shd w:val="clear" w:color="auto" w:fill="FFFFFF"/>
          </w:tcPr>
          <w:p w14:paraId="0721EB6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3B512F6E" w14:textId="77777777" w:rsidR="00B82A2F" w:rsidRPr="00053538" w:rsidRDefault="00B82A2F">
            <w:pPr>
              <w:rPr>
                <w:rFonts w:ascii="Arial" w:hAnsi="Arial"/>
                <w:color w:val="000000"/>
              </w:rPr>
            </w:pPr>
            <w:bookmarkStart w:id="7" w:name="_DV_C42"/>
            <w:r w:rsidRPr="00053538">
              <w:rPr>
                <w:rFonts w:ascii="Arial" w:hAnsi="Arial"/>
                <w:color w:val="000000"/>
              </w:rPr>
              <w:t xml:space="preserve">the </w:t>
            </w:r>
            <w:r w:rsidRPr="00053538">
              <w:rPr>
                <w:rFonts w:ascii="Arial" w:hAnsi="Arial"/>
                <w:b/>
                <w:color w:val="000000"/>
              </w:rPr>
              <w:t>Maximum Generation Energy Fee</w:t>
            </w:r>
            <w:r w:rsidRPr="00053538">
              <w:rPr>
                <w:rFonts w:ascii="Arial" w:hAnsi="Arial"/>
                <w:color w:val="000000"/>
              </w:rPr>
              <w:t xml:space="preserve"> (£/MWh), applicable in </w:t>
            </w:r>
            <w:r w:rsidRPr="00053538">
              <w:rPr>
                <w:rFonts w:ascii="Arial" w:hAnsi="Arial"/>
                <w:b/>
                <w:color w:val="000000"/>
              </w:rPr>
              <w:t>Settlement Period</w:t>
            </w:r>
            <w:r w:rsidRPr="00053538">
              <w:rPr>
                <w:rFonts w:ascii="Arial" w:hAnsi="Arial"/>
                <w:color w:val="000000"/>
              </w:rPr>
              <w:t xml:space="preserve"> j, for  </w:t>
            </w:r>
            <w:r w:rsidRPr="00053538">
              <w:rPr>
                <w:rFonts w:ascii="Arial" w:hAnsi="Arial"/>
                <w:b/>
                <w:color w:val="000000"/>
              </w:rPr>
              <w:t>Available BM Unit</w:t>
            </w:r>
            <w:r w:rsidRPr="00053538">
              <w:rPr>
                <w:rFonts w:ascii="Arial" w:hAnsi="Arial"/>
                <w:color w:val="000000"/>
              </w:rPr>
              <w:t xml:space="preserve"> i</w:t>
            </w:r>
            <w:bookmarkEnd w:id="7"/>
          </w:p>
          <w:p w14:paraId="349554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0F0EA19" w14:textId="77777777">
        <w:tc>
          <w:tcPr>
            <w:tcW w:w="1668" w:type="dxa"/>
            <w:shd w:val="clear" w:color="auto" w:fill="FFFFFF"/>
          </w:tcPr>
          <w:p w14:paraId="065F42AF" w14:textId="77777777" w:rsidR="00B82A2F" w:rsidRPr="00053538" w:rsidRDefault="00B82A2F">
            <w:pPr>
              <w:rPr>
                <w:rFonts w:ascii="Arial" w:hAnsi="Arial"/>
                <w:color w:val="000000"/>
                <w:w w:val="0"/>
              </w:rPr>
            </w:pPr>
            <w:bookmarkStart w:id="8" w:name="_DV_C45"/>
            <w:r w:rsidRPr="00053538">
              <w:rPr>
                <w:rFonts w:ascii="Arial" w:hAnsi="Arial"/>
                <w:color w:val="000000"/>
              </w:rPr>
              <w:t>CEC</w:t>
            </w:r>
            <w:bookmarkEnd w:id="8"/>
          </w:p>
        </w:tc>
        <w:tc>
          <w:tcPr>
            <w:tcW w:w="335" w:type="dxa"/>
            <w:shd w:val="clear" w:color="auto" w:fill="FFFFFF"/>
          </w:tcPr>
          <w:p w14:paraId="0F8DE841"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5213AD53" w14:textId="77777777" w:rsidR="00B82A2F" w:rsidRPr="00053538" w:rsidRDefault="00B82A2F">
            <w:pPr>
              <w:rPr>
                <w:rFonts w:ascii="Arial" w:hAnsi="Arial"/>
                <w:color w:val="000000"/>
              </w:rPr>
            </w:pPr>
            <w:bookmarkStart w:id="9" w:name="_DV_C46"/>
            <w:r w:rsidRPr="00053538">
              <w:rPr>
                <w:rFonts w:ascii="Arial" w:hAnsi="Arial"/>
                <w:b/>
                <w:color w:val="000000"/>
              </w:rPr>
              <w:t>Connection Entry Capacity</w:t>
            </w:r>
            <w:r w:rsidRPr="00053538">
              <w:rPr>
                <w:rFonts w:ascii="Arial" w:hAnsi="Arial"/>
                <w:color w:val="000000"/>
              </w:rPr>
              <w:t xml:space="preserve"> for the </w:t>
            </w:r>
            <w:r w:rsidRPr="00053538">
              <w:rPr>
                <w:rFonts w:ascii="Arial" w:hAnsi="Arial"/>
                <w:b/>
                <w:color w:val="000000"/>
              </w:rPr>
              <w:t>Available BM Unit</w:t>
            </w:r>
            <w:bookmarkEnd w:id="9"/>
            <w:r w:rsidRPr="00053538">
              <w:rPr>
                <w:rFonts w:ascii="Arial" w:hAnsi="Arial"/>
                <w:color w:val="000000"/>
              </w:rPr>
              <w:t xml:space="preserve"> </w:t>
            </w:r>
          </w:p>
          <w:p w14:paraId="57ED2D55" w14:textId="77777777" w:rsidR="00B82A2F" w:rsidRPr="00053538" w:rsidRDefault="00B82A2F">
            <w:pPr>
              <w:rPr>
                <w:rFonts w:ascii="Arial" w:hAnsi="Arial"/>
                <w:color w:val="000000"/>
              </w:rPr>
            </w:pPr>
          </w:p>
        </w:tc>
      </w:tr>
      <w:tr w:rsidR="00B82A2F" w:rsidRPr="00053538" w14:paraId="3A1C3C26" w14:textId="77777777">
        <w:tc>
          <w:tcPr>
            <w:tcW w:w="1668" w:type="dxa"/>
            <w:shd w:val="clear" w:color="auto" w:fill="FFFFFF"/>
          </w:tcPr>
          <w:p w14:paraId="7551A136" w14:textId="77777777" w:rsidR="00B82A2F" w:rsidRPr="00053538" w:rsidRDefault="00B82A2F">
            <w:pPr>
              <w:rPr>
                <w:rFonts w:ascii="Arial" w:hAnsi="Arial"/>
                <w:color w:val="000000"/>
                <w:w w:val="0"/>
              </w:rPr>
            </w:pPr>
            <w:bookmarkStart w:id="10" w:name="_DV_C47"/>
            <w:r w:rsidRPr="00053538">
              <w:rPr>
                <w:rFonts w:ascii="Arial" w:hAnsi="Arial"/>
                <w:color w:val="000000"/>
              </w:rPr>
              <w:t>X</w:t>
            </w:r>
            <w:bookmarkEnd w:id="10"/>
          </w:p>
        </w:tc>
        <w:tc>
          <w:tcPr>
            <w:tcW w:w="335" w:type="dxa"/>
            <w:shd w:val="clear" w:color="auto" w:fill="FFFFFF"/>
          </w:tcPr>
          <w:p w14:paraId="57A2968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13762B24" w14:textId="77777777" w:rsidR="00B82A2F" w:rsidRPr="00053538" w:rsidRDefault="00B82A2F">
            <w:pPr>
              <w:rPr>
                <w:rFonts w:ascii="Arial" w:hAnsi="Arial"/>
                <w:color w:val="000000"/>
              </w:rPr>
            </w:pPr>
            <w:bookmarkStart w:id="11" w:name="_DV_C48"/>
            <w:r w:rsidRPr="00053538">
              <w:rPr>
                <w:rFonts w:ascii="Arial" w:hAnsi="Arial"/>
                <w:color w:val="000000"/>
              </w:rPr>
              <w:t xml:space="preserve">0.03 (or such other figure as may be either (i) set out in the </w:t>
            </w:r>
            <w:r w:rsidRPr="00053538">
              <w:rPr>
                <w:rFonts w:ascii="Arial" w:hAnsi="Arial"/>
                <w:b/>
                <w:color w:val="000000"/>
              </w:rPr>
              <w:t>Maximum Generation Service Agreement</w:t>
            </w:r>
            <w:r w:rsidRPr="00053538">
              <w:rPr>
                <w:rFonts w:ascii="Arial" w:hAnsi="Arial"/>
                <w:color w:val="000000"/>
              </w:rPr>
              <w:t xml:space="preserve"> for the </w:t>
            </w:r>
            <w:r w:rsidRPr="00053538">
              <w:rPr>
                <w:rFonts w:ascii="Arial" w:hAnsi="Arial"/>
                <w:b/>
                <w:color w:val="000000"/>
              </w:rPr>
              <w:t>Available BM Unit</w:t>
            </w:r>
            <w:r w:rsidRPr="00053538">
              <w:rPr>
                <w:rFonts w:ascii="Arial" w:hAnsi="Arial"/>
                <w:color w:val="000000"/>
              </w:rPr>
              <w:t xml:space="preserve"> or (ii) agreed or determined in accordance with Paragraphs 4.2.5.3 to 4.2.5.5 (inclusive))</w:t>
            </w:r>
            <w:bookmarkEnd w:id="11"/>
          </w:p>
          <w:p w14:paraId="3761B2FC" w14:textId="77777777" w:rsidR="00B82A2F" w:rsidRPr="00053538" w:rsidRDefault="00B82A2F">
            <w:pPr>
              <w:rPr>
                <w:rFonts w:ascii="Arial" w:hAnsi="Arial"/>
                <w:color w:val="000000"/>
              </w:rPr>
            </w:pPr>
          </w:p>
        </w:tc>
      </w:tr>
      <w:tr w:rsidR="00B82A2F" w:rsidRPr="00053538" w14:paraId="75C53A52" w14:textId="77777777">
        <w:tc>
          <w:tcPr>
            <w:tcW w:w="1668" w:type="dxa"/>
            <w:shd w:val="clear" w:color="auto" w:fill="FFFFFF"/>
          </w:tcPr>
          <w:p w14:paraId="683C4609" w14:textId="77777777" w:rsidR="00B82A2F" w:rsidRPr="00053538" w:rsidRDefault="00B82A2F">
            <w:pPr>
              <w:pStyle w:val="BodyTextIndent3"/>
              <w:spacing w:line="360" w:lineRule="auto"/>
              <w:ind w:left="0" w:firstLine="0"/>
              <w:rPr>
                <w:rFonts w:ascii="Arial" w:hAnsi="Arial"/>
                <w:color w:val="000000"/>
                <w:w w:val="0"/>
              </w:rPr>
            </w:pPr>
            <w:bookmarkStart w:id="12" w:name="_DV_C55"/>
            <w:r w:rsidRPr="00053538">
              <w:rPr>
                <w:rFonts w:ascii="Arial" w:hAnsi="Arial"/>
                <w:color w:val="000000"/>
              </w:rPr>
              <w:t>QM</w:t>
            </w:r>
            <w:r w:rsidRPr="00053538">
              <w:rPr>
                <w:rFonts w:ascii="Arial" w:hAnsi="Arial"/>
                <w:color w:val="000000"/>
                <w:vertAlign w:val="subscript"/>
              </w:rPr>
              <w:t>ij</w:t>
            </w:r>
            <w:r w:rsidRPr="00053538">
              <w:rPr>
                <w:rFonts w:ascii="Arial" w:hAnsi="Arial"/>
                <w:color w:val="000000"/>
              </w:rPr>
              <w:t>, FPN</w:t>
            </w:r>
            <w:r w:rsidRPr="00053538">
              <w:rPr>
                <w:rFonts w:ascii="Arial" w:hAnsi="Arial"/>
                <w:color w:val="000000"/>
                <w:vertAlign w:val="subscript"/>
              </w:rPr>
              <w:t>ij</w:t>
            </w:r>
            <w:r w:rsidRPr="00053538">
              <w:rPr>
                <w:rFonts w:ascii="Arial" w:hAnsi="Arial"/>
                <w:color w:val="000000"/>
              </w:rPr>
              <w:t>,</w:t>
            </w:r>
            <w:r w:rsidRPr="00053538">
              <w:rPr>
                <w:rStyle w:val="DeltaViewInsertion"/>
                <w:rFonts w:ascii="Arial" w:hAnsi="Arial"/>
                <w:color w:val="000000"/>
                <w:w w:val="0"/>
              </w:rPr>
              <w:t xml:space="preserve"> </w:t>
            </w:r>
            <w:r w:rsidRPr="00053538">
              <w:rPr>
                <w:rFonts w:ascii="Arial" w:hAnsi="Arial"/>
                <w:color w:val="000000"/>
              </w:rPr>
              <w:t>QAO</w:t>
            </w:r>
            <w:r w:rsidRPr="00053538">
              <w:rPr>
                <w:rFonts w:ascii="Arial" w:hAnsi="Arial"/>
                <w:color w:val="000000"/>
                <w:vertAlign w:val="subscript"/>
              </w:rPr>
              <w:t>ij</w:t>
            </w:r>
            <w:r w:rsidRPr="00053538">
              <w:rPr>
                <w:rFonts w:ascii="Arial" w:hAnsi="Arial"/>
                <w:color w:val="000000"/>
              </w:rPr>
              <w:t xml:space="preserve"> and QAB</w:t>
            </w:r>
            <w:r w:rsidRPr="00053538">
              <w:rPr>
                <w:rFonts w:ascii="Arial" w:hAnsi="Arial"/>
                <w:color w:val="000000"/>
                <w:vertAlign w:val="subscript"/>
              </w:rPr>
              <w:t>ij</w:t>
            </w:r>
            <w:bookmarkEnd w:id="12"/>
          </w:p>
        </w:tc>
        <w:tc>
          <w:tcPr>
            <w:tcW w:w="335" w:type="dxa"/>
            <w:shd w:val="clear" w:color="auto" w:fill="FFFFFF"/>
          </w:tcPr>
          <w:p w14:paraId="6B57A501" w14:textId="77777777" w:rsidR="00B82A2F" w:rsidRPr="00053538" w:rsidRDefault="00B82A2F">
            <w:pPr>
              <w:pStyle w:val="BodyTextIndent3"/>
              <w:spacing w:line="360" w:lineRule="auto"/>
              <w:ind w:left="0" w:firstLine="0"/>
              <w:rPr>
                <w:rFonts w:ascii="Arial" w:hAnsi="Arial"/>
                <w:b/>
                <w:color w:val="000000"/>
                <w:w w:val="0"/>
              </w:rPr>
            </w:pPr>
          </w:p>
        </w:tc>
        <w:tc>
          <w:tcPr>
            <w:tcW w:w="7502" w:type="dxa"/>
            <w:shd w:val="clear" w:color="auto" w:fill="FFFFFF"/>
          </w:tcPr>
          <w:p w14:paraId="1C61FA1F" w14:textId="77777777" w:rsidR="00B82A2F" w:rsidRPr="00053538" w:rsidRDefault="00B82A2F">
            <w:pPr>
              <w:pStyle w:val="BodyTextIndent3"/>
              <w:spacing w:line="360" w:lineRule="auto"/>
              <w:ind w:left="0" w:firstLine="0"/>
              <w:jc w:val="left"/>
              <w:rPr>
                <w:rFonts w:ascii="Arial" w:hAnsi="Arial"/>
                <w:b/>
                <w:color w:val="000000"/>
                <w:w w:val="0"/>
              </w:rPr>
            </w:pPr>
            <w:bookmarkStart w:id="13" w:name="_DV_C56"/>
            <w:r w:rsidRPr="00053538">
              <w:rPr>
                <w:rFonts w:ascii="Arial" w:hAnsi="Arial"/>
                <w:color w:val="000000"/>
              </w:rPr>
              <w:t xml:space="preserve">the meanings ascribed to them in the </w:t>
            </w:r>
            <w:r w:rsidRPr="00053538">
              <w:rPr>
                <w:rFonts w:ascii="Arial" w:hAnsi="Arial"/>
                <w:b/>
                <w:color w:val="000000"/>
              </w:rPr>
              <w:t>Balancing and Settlement</w:t>
            </w:r>
            <w:r w:rsidRPr="00053538">
              <w:rPr>
                <w:rFonts w:ascii="Arial" w:hAnsi="Arial"/>
                <w:color w:val="000000"/>
              </w:rPr>
              <w:t xml:space="preserve"> </w:t>
            </w:r>
            <w:r w:rsidRPr="00053538">
              <w:rPr>
                <w:rFonts w:ascii="Arial" w:hAnsi="Arial"/>
                <w:b/>
                <w:color w:val="000000"/>
              </w:rPr>
              <w:t>Code</w:t>
            </w:r>
            <w:bookmarkEnd w:id="13"/>
          </w:p>
        </w:tc>
      </w:tr>
    </w:tbl>
    <w:p w14:paraId="2A5B4B6F" w14:textId="77777777" w:rsidR="00B82A2F" w:rsidRPr="00053538" w:rsidRDefault="00B82A2F">
      <w:pPr>
        <w:ind w:left="1440"/>
        <w:rPr>
          <w:rFonts w:ascii="Arial" w:hAnsi="Arial"/>
          <w:color w:val="000000"/>
        </w:rPr>
      </w:pPr>
    </w:p>
    <w:p w14:paraId="0B69ADAE"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4.2.5.2</w:t>
      </w:r>
      <w:r w:rsidRPr="00053538">
        <w:rPr>
          <w:rFonts w:ascii="Arial" w:hAnsi="Arial"/>
          <w:color w:val="000000"/>
        </w:rPr>
        <w:tab/>
        <w:t xml:space="preserve">Where an </w:t>
      </w:r>
      <w:r w:rsidRPr="00053538">
        <w:rPr>
          <w:rFonts w:ascii="Arial" w:hAnsi="Arial"/>
          <w:b/>
          <w:color w:val="000000"/>
        </w:rPr>
        <w:t>Available BM Unit</w:t>
      </w:r>
      <w:r w:rsidRPr="00053538">
        <w:rPr>
          <w:rFonts w:ascii="Arial" w:hAnsi="Arial"/>
          <w:color w:val="000000"/>
        </w:rPr>
        <w:t xml:space="preserve"> is at the time of issue of a </w:t>
      </w:r>
      <w:r w:rsidRPr="00053538">
        <w:rPr>
          <w:rFonts w:ascii="Arial" w:hAnsi="Arial"/>
          <w:b/>
          <w:color w:val="000000"/>
        </w:rPr>
        <w:t xml:space="preserve">Maximum Generation Instruction </w:t>
      </w:r>
      <w:r w:rsidRPr="00053538">
        <w:rPr>
          <w:rFonts w:ascii="Arial" w:hAnsi="Arial"/>
          <w:color w:val="000000"/>
        </w:rPr>
        <w:t xml:space="preserve">generating at a level below </w:t>
      </w:r>
      <w:r w:rsidRPr="00053538">
        <w:rPr>
          <w:rFonts w:ascii="Arial" w:hAnsi="Arial"/>
          <w:b/>
          <w:color w:val="000000"/>
        </w:rPr>
        <w:t xml:space="preserve">Connection Entry Capacity </w:t>
      </w:r>
      <w:r w:rsidRPr="00053538">
        <w:rPr>
          <w:rFonts w:ascii="Arial" w:hAnsi="Arial"/>
          <w:color w:val="000000"/>
        </w:rPr>
        <w:t xml:space="preserve">but the amount of MW delivered as </w:t>
      </w:r>
      <w:r w:rsidRPr="00053538">
        <w:rPr>
          <w:rFonts w:ascii="Arial" w:hAnsi="Arial"/>
          <w:b/>
          <w:color w:val="000000"/>
        </w:rPr>
        <w:t>Maximum Generation</w:t>
      </w:r>
      <w:r w:rsidRPr="00053538">
        <w:rPr>
          <w:rFonts w:ascii="Arial" w:hAnsi="Arial"/>
          <w:color w:val="000000"/>
        </w:rPr>
        <w:t xml:space="preserve"> by such </w:t>
      </w:r>
      <w:r w:rsidRPr="00053538">
        <w:rPr>
          <w:rFonts w:ascii="Arial" w:hAnsi="Arial"/>
          <w:b/>
          <w:color w:val="000000"/>
        </w:rPr>
        <w:t xml:space="preserve">Available BM Unit </w:t>
      </w:r>
      <w:r w:rsidRPr="00053538">
        <w:rPr>
          <w:rFonts w:ascii="Arial" w:hAnsi="Arial"/>
          <w:color w:val="000000"/>
        </w:rPr>
        <w:t xml:space="preserve">is greater than 3% (or such other figure as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may agree in the </w:t>
      </w:r>
      <w:r w:rsidRPr="00053538">
        <w:rPr>
          <w:rFonts w:ascii="Arial" w:hAnsi="Arial"/>
          <w:b/>
          <w:color w:val="000000"/>
        </w:rPr>
        <w:t>Maximum Generation Service Agreement</w:t>
      </w:r>
      <w:r w:rsidRPr="00053538">
        <w:rPr>
          <w:rFonts w:ascii="Arial" w:hAnsi="Arial"/>
          <w:color w:val="000000"/>
        </w:rPr>
        <w:t xml:space="preserve">) of the </w:t>
      </w:r>
      <w:r w:rsidRPr="00053538">
        <w:rPr>
          <w:rFonts w:ascii="Arial" w:hAnsi="Arial"/>
          <w:b/>
          <w:color w:val="000000"/>
        </w:rPr>
        <w:t>Connection Entry Capacity</w:t>
      </w:r>
      <w:r w:rsidRPr="00053538">
        <w:rPr>
          <w:rFonts w:ascii="Arial" w:hAnsi="Arial"/>
          <w:color w:val="000000"/>
        </w:rPr>
        <w:t xml:space="preserve"> of that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have the right to raise a dispute in accordance with the provisions of Paragraph 4.2.5.3 as to the amount of MW (represented by the value of factor X) by reference to which  payment for provision of </w:t>
      </w:r>
      <w:r w:rsidRPr="00053538">
        <w:rPr>
          <w:rFonts w:ascii="Arial" w:hAnsi="Arial"/>
          <w:b/>
          <w:color w:val="000000"/>
        </w:rPr>
        <w:t>Maximum Generation</w:t>
      </w:r>
      <w:r w:rsidRPr="00053538">
        <w:rPr>
          <w:rFonts w:ascii="Arial" w:hAnsi="Arial"/>
          <w:color w:val="000000"/>
        </w:rPr>
        <w:t xml:space="preserve"> shall be determined.</w:t>
      </w:r>
    </w:p>
    <w:p w14:paraId="7038A335" w14:textId="77777777" w:rsidR="00B82A2F" w:rsidRPr="00053538" w:rsidRDefault="00B82A2F">
      <w:pPr>
        <w:pStyle w:val="BodyTextIndent3"/>
        <w:tabs>
          <w:tab w:val="clear" w:pos="1478"/>
        </w:tabs>
        <w:ind w:left="1800" w:hanging="1080"/>
        <w:rPr>
          <w:rFonts w:ascii="Arial" w:hAnsi="Arial"/>
          <w:color w:val="000000"/>
        </w:rPr>
      </w:pPr>
    </w:p>
    <w:p w14:paraId="47DA0E88"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4.2.5.3</w:t>
      </w:r>
      <w:r w:rsidRPr="00053538">
        <w:rPr>
          <w:rFonts w:ascii="Arial" w:hAnsi="Arial"/>
          <w:color w:val="000000"/>
        </w:rPr>
        <w:tab/>
        <w:t>Where the provisions of Paragraph 4.2.5.2 apply:-</w:t>
      </w:r>
    </w:p>
    <w:p w14:paraId="136C4F00" w14:textId="77777777" w:rsidR="00B82A2F" w:rsidRPr="00053538" w:rsidRDefault="00B82A2F">
      <w:pPr>
        <w:pStyle w:val="BodyTextIndent3"/>
        <w:tabs>
          <w:tab w:val="clear" w:pos="1478"/>
        </w:tabs>
        <w:ind w:left="1800" w:hanging="1080"/>
        <w:rPr>
          <w:rFonts w:ascii="Arial" w:hAnsi="Arial"/>
          <w:color w:val="000000"/>
        </w:rPr>
      </w:pPr>
    </w:p>
    <w:p w14:paraId="3D1F7370"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may notify </w:t>
      </w:r>
      <w:r w:rsidRPr="00053538">
        <w:rPr>
          <w:rFonts w:ascii="Arial" w:hAnsi="Arial"/>
          <w:b/>
          <w:color w:val="000000"/>
        </w:rPr>
        <w:t>The Company</w:t>
      </w:r>
      <w:r w:rsidRPr="00053538">
        <w:rPr>
          <w:rFonts w:ascii="Arial" w:hAnsi="Arial"/>
          <w:color w:val="000000"/>
        </w:rPr>
        <w:t xml:space="preserve"> in writing that it disagrees with the amount of MW (represented by the value of factor X) by reference to which </w:t>
      </w:r>
      <w:r w:rsidRPr="00053538">
        <w:rPr>
          <w:rFonts w:ascii="Arial" w:hAnsi="Arial"/>
          <w:b/>
          <w:color w:val="000000"/>
        </w:rPr>
        <w:t>The Company</w:t>
      </w:r>
      <w:r w:rsidRPr="00053538">
        <w:rPr>
          <w:rFonts w:ascii="Arial" w:hAnsi="Arial"/>
          <w:color w:val="000000"/>
        </w:rPr>
        <w:t xml:space="preserve"> has determined the </w:t>
      </w:r>
      <w:r w:rsidRPr="00053538">
        <w:rPr>
          <w:rFonts w:ascii="Arial" w:hAnsi="Arial"/>
          <w:b/>
          <w:color w:val="000000"/>
        </w:rPr>
        <w:t>Maximum Generation Energy Payment</w:t>
      </w:r>
      <w:r w:rsidRPr="00053538">
        <w:rPr>
          <w:rFonts w:ascii="Arial" w:hAnsi="Arial"/>
          <w:color w:val="000000"/>
        </w:rPr>
        <w:t xml:space="preserve"> set out in the </w:t>
      </w:r>
      <w:r w:rsidRPr="00053538">
        <w:rPr>
          <w:rFonts w:ascii="Arial" w:hAnsi="Arial"/>
          <w:b/>
          <w:color w:val="000000"/>
        </w:rPr>
        <w:t xml:space="preserve">Provisional </w:t>
      </w:r>
      <w:r w:rsidRPr="00053538">
        <w:rPr>
          <w:rFonts w:ascii="Arial" w:hAnsi="Arial"/>
          <w:b/>
          <w:color w:val="000000"/>
        </w:rPr>
        <w:lastRenderedPageBreak/>
        <w:t>Statement</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specify in such notification the value of factor X which it considers represents the amount of MW by reference to which payment for provision of </w:t>
      </w:r>
      <w:r w:rsidRPr="00053538">
        <w:rPr>
          <w:rFonts w:ascii="Arial" w:hAnsi="Arial"/>
          <w:b/>
          <w:color w:val="000000"/>
        </w:rPr>
        <w:t>Maximum Generation</w:t>
      </w:r>
      <w:r w:rsidRPr="00053538">
        <w:rPr>
          <w:rFonts w:ascii="Arial" w:hAnsi="Arial"/>
          <w:color w:val="000000"/>
        </w:rPr>
        <w:t xml:space="preserve"> should be determined in accordance with Paragraph 4.2.5.1, provided always that any such notification shall be given within ten </w:t>
      </w:r>
      <w:r w:rsidRPr="00053538">
        <w:rPr>
          <w:rFonts w:ascii="Arial" w:hAnsi="Arial"/>
          <w:b/>
          <w:color w:val="000000"/>
        </w:rPr>
        <w:t>Business Days</w:t>
      </w:r>
      <w:r w:rsidRPr="00053538">
        <w:rPr>
          <w:rFonts w:ascii="Arial" w:hAnsi="Arial"/>
          <w:color w:val="000000"/>
        </w:rPr>
        <w:t xml:space="preserve"> of receipt by the </w:t>
      </w:r>
      <w:r w:rsidRPr="00053538">
        <w:rPr>
          <w:rFonts w:ascii="Arial" w:hAnsi="Arial"/>
          <w:b/>
          <w:color w:val="000000"/>
        </w:rPr>
        <w:t>User</w:t>
      </w:r>
      <w:r w:rsidRPr="00053538">
        <w:rPr>
          <w:rFonts w:ascii="Arial" w:hAnsi="Arial"/>
          <w:color w:val="000000"/>
        </w:rPr>
        <w:t xml:space="preserve"> of the </w:t>
      </w:r>
      <w:r w:rsidRPr="00053538">
        <w:rPr>
          <w:rFonts w:ascii="Arial" w:hAnsi="Arial"/>
          <w:b/>
          <w:color w:val="000000"/>
        </w:rPr>
        <w:t>Provisional Monthly Statement</w:t>
      </w:r>
      <w:r w:rsidRPr="00053538">
        <w:rPr>
          <w:rFonts w:ascii="Arial" w:hAnsi="Arial"/>
          <w:color w:val="000000"/>
        </w:rPr>
        <w:t>; and</w:t>
      </w:r>
    </w:p>
    <w:p w14:paraId="7A9C719E" w14:textId="77777777" w:rsidR="00B82A2F" w:rsidRPr="00053538" w:rsidRDefault="00B82A2F">
      <w:pPr>
        <w:pStyle w:val="BodyTextIndent3"/>
        <w:tabs>
          <w:tab w:val="clear" w:pos="1478"/>
          <w:tab w:val="left" w:pos="1800"/>
        </w:tabs>
        <w:ind w:left="2520" w:hanging="1800"/>
        <w:rPr>
          <w:rFonts w:ascii="Arial" w:hAnsi="Arial"/>
          <w:color w:val="000000"/>
        </w:rPr>
      </w:pPr>
    </w:p>
    <w:p w14:paraId="5EBFA3BF"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this Paragraph 4.2.5.3 and Paragraphs 4.2.5.4 and 4.2.5.5 shall apply to such matter in the place of Paragraphs 4.3.2.3, 4.3.2.7 and 4.3.2.8, and Paragraph 4.3.2 shall be read and construed accordingly.</w:t>
      </w:r>
    </w:p>
    <w:p w14:paraId="78F9BF35" w14:textId="77777777" w:rsidR="00B82A2F" w:rsidRPr="00053538" w:rsidRDefault="00B82A2F">
      <w:pPr>
        <w:pStyle w:val="BodyTextIndent3"/>
        <w:tabs>
          <w:tab w:val="clear" w:pos="1478"/>
          <w:tab w:val="left" w:pos="1800"/>
        </w:tabs>
        <w:ind w:left="2520" w:hanging="1800"/>
        <w:rPr>
          <w:rFonts w:ascii="Arial" w:hAnsi="Arial"/>
          <w:color w:val="000000"/>
        </w:rPr>
      </w:pPr>
    </w:p>
    <w:p w14:paraId="202958E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r w:rsidRPr="00053538">
        <w:rPr>
          <w:rFonts w:ascii="Arial" w:hAnsi="Arial"/>
          <w:color w:val="000000"/>
        </w:rPr>
        <w:tab/>
      </w:r>
      <w:r w:rsidRPr="00053538">
        <w:rPr>
          <w:rFonts w:ascii="Arial" w:hAnsi="Arial"/>
          <w:color w:val="000000"/>
        </w:rPr>
        <w:tab/>
        <w:t xml:space="preserve">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Paragraphs 4.2.5.4 and 4.2.5.5) pursuant to the </w:t>
      </w:r>
      <w:r w:rsidRPr="00053538">
        <w:rPr>
          <w:rFonts w:ascii="Arial" w:hAnsi="Arial"/>
          <w:b/>
          <w:color w:val="000000"/>
        </w:rPr>
        <w:t>Dispute Resolution Procedure</w:t>
      </w:r>
      <w:r w:rsidRPr="00053538">
        <w:rPr>
          <w:rFonts w:ascii="Arial" w:hAnsi="Arial"/>
          <w:color w:val="000000"/>
        </w:rPr>
        <w:t>.</w:t>
      </w:r>
    </w:p>
    <w:p w14:paraId="6D4376B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p>
    <w:p w14:paraId="502D650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r w:rsidRPr="00053538">
        <w:rPr>
          <w:rFonts w:ascii="Arial" w:hAnsi="Arial"/>
          <w:color w:val="000000"/>
        </w:rPr>
        <w:t>4.2.5.4</w:t>
      </w:r>
      <w:r w:rsidRPr="00053538">
        <w:rPr>
          <w:rFonts w:ascii="Arial" w:hAnsi="Arial"/>
          <w:color w:val="000000"/>
        </w:rPr>
        <w:tab/>
        <w:t xml:space="preserve">If a </w:t>
      </w:r>
      <w:r w:rsidRPr="00053538">
        <w:rPr>
          <w:rFonts w:ascii="Arial" w:hAnsi="Arial"/>
          <w:b/>
          <w:color w:val="000000"/>
        </w:rPr>
        <w:t>User</w:t>
      </w:r>
      <w:r w:rsidRPr="00053538">
        <w:rPr>
          <w:rFonts w:ascii="Arial" w:hAnsi="Arial"/>
          <w:color w:val="000000"/>
        </w:rPr>
        <w:t xml:space="preserve"> and </w:t>
      </w:r>
      <w:r w:rsidRPr="00053538">
        <w:rPr>
          <w:rFonts w:ascii="Arial" w:hAnsi="Arial"/>
          <w:b/>
          <w:color w:val="000000"/>
        </w:rPr>
        <w:t>The Company</w:t>
      </w:r>
      <w:r w:rsidRPr="00053538">
        <w:rPr>
          <w:rFonts w:ascii="Arial" w:hAnsi="Arial"/>
          <w:color w:val="000000"/>
        </w:rPr>
        <w:t xml:space="preserve"> fail to reach an agreement within ten </w:t>
      </w:r>
      <w:r w:rsidRPr="00053538">
        <w:rPr>
          <w:rFonts w:ascii="Arial" w:hAnsi="Arial"/>
          <w:b/>
          <w:color w:val="000000"/>
        </w:rPr>
        <w:t>Business 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in accordance with Paragraph 4.2.5.5, then either party may, within twenty </w:t>
      </w:r>
      <w:r w:rsidRPr="00053538">
        <w:rPr>
          <w:rFonts w:ascii="Arial" w:hAnsi="Arial"/>
          <w:b/>
          <w:color w:val="000000"/>
        </w:rPr>
        <w:t>Business</w:t>
      </w:r>
      <w:r w:rsidRPr="00053538">
        <w:rPr>
          <w:rFonts w:ascii="Arial" w:hAnsi="Arial"/>
          <w:color w:val="000000"/>
        </w:rPr>
        <w:t xml:space="preserve"> </w:t>
      </w:r>
      <w:r w:rsidRPr="00053538">
        <w:rPr>
          <w:rFonts w:ascii="Arial" w:hAnsi="Arial"/>
          <w:b/>
          <w:color w:val="000000"/>
        </w:rPr>
        <w:t>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refer the matter to the </w:t>
      </w:r>
      <w:r w:rsidRPr="00053538">
        <w:rPr>
          <w:rFonts w:ascii="Arial" w:hAnsi="Arial"/>
          <w:b/>
          <w:color w:val="000000"/>
        </w:rPr>
        <w:t>Authority</w:t>
      </w:r>
      <w:r w:rsidRPr="00053538">
        <w:rPr>
          <w:rFonts w:ascii="Arial" w:hAnsi="Arial"/>
          <w:color w:val="000000"/>
        </w:rPr>
        <w:t xml:space="preserve"> for determination as a </w:t>
      </w:r>
      <w:r w:rsidRPr="00053538">
        <w:rPr>
          <w:rFonts w:ascii="Arial" w:hAnsi="Arial"/>
          <w:b/>
          <w:color w:val="000000"/>
        </w:rPr>
        <w:t>Charging</w:t>
      </w:r>
      <w:r w:rsidRPr="00053538">
        <w:rPr>
          <w:rFonts w:ascii="Arial" w:hAnsi="Arial"/>
          <w:color w:val="000000"/>
        </w:rPr>
        <w:t xml:space="preserve"> </w:t>
      </w:r>
      <w:r w:rsidRPr="00053538">
        <w:rPr>
          <w:rFonts w:ascii="Arial" w:hAnsi="Arial"/>
          <w:b/>
          <w:color w:val="000000"/>
        </w:rPr>
        <w:t>Dispute</w:t>
      </w:r>
      <w:r w:rsidRPr="00053538">
        <w:rPr>
          <w:rFonts w:ascii="Arial" w:hAnsi="Arial"/>
          <w:color w:val="000000"/>
        </w:rPr>
        <w:t xml:space="preserve"> in accordance with Paragraph 7.3.</w:t>
      </w:r>
    </w:p>
    <w:p w14:paraId="788999C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p>
    <w:p w14:paraId="51DD5822" w14:textId="77777777" w:rsidR="00B82A2F" w:rsidRPr="00053538" w:rsidRDefault="00B82A2F" w:rsidP="00B82A2F">
      <w:pPr>
        <w:pStyle w:val="BodyTextIndent3"/>
        <w:numPr>
          <w:ilvl w:val="3"/>
          <w:numId w:val="29"/>
        </w:numPr>
        <w:tabs>
          <w:tab w:val="clear" w:pos="1440"/>
          <w:tab w:val="clear" w:pos="1478"/>
          <w:tab w:val="clear" w:pos="2520"/>
          <w:tab w:val="left" w:pos="1800"/>
        </w:tabs>
        <w:ind w:left="1800" w:hanging="1080"/>
        <w:rPr>
          <w:rFonts w:ascii="Arial" w:hAnsi="Arial" w:cs="Arial"/>
          <w:color w:val="000000"/>
        </w:rPr>
      </w:pPr>
      <w:r w:rsidRPr="00053538">
        <w:rPr>
          <w:rFonts w:ascii="Arial" w:hAnsi="Arial" w:cs="Arial"/>
          <w:color w:val="000000"/>
        </w:rPr>
        <w:t xml:space="preserve">Where a dispute is resolved by issuance of a decision of the </w:t>
      </w:r>
      <w:r w:rsidRPr="00053538">
        <w:rPr>
          <w:rFonts w:ascii="Arial" w:hAnsi="Arial" w:cs="Arial"/>
          <w:b/>
          <w:color w:val="000000"/>
        </w:rPr>
        <w:t>Authority</w:t>
      </w:r>
      <w:r w:rsidRPr="00053538">
        <w:rPr>
          <w:rFonts w:ascii="Arial" w:hAnsi="Arial" w:cs="Arial"/>
          <w:color w:val="000000"/>
        </w:rPr>
        <w:t xml:space="preserve"> pursuant to the </w:t>
      </w:r>
      <w:r w:rsidRPr="00053538">
        <w:rPr>
          <w:rFonts w:ascii="Arial" w:hAnsi="Arial" w:cs="Arial"/>
          <w:b/>
          <w:color w:val="000000"/>
        </w:rPr>
        <w:t>Dispute Resolution Procedure</w:t>
      </w:r>
      <w:r w:rsidRPr="00053538">
        <w:rPr>
          <w:rFonts w:ascii="Arial" w:hAnsi="Arial" w:cs="Arial"/>
          <w:color w:val="000000"/>
        </w:rPr>
        <w:t xml:space="preserve"> in accordance with Paragraph 4.2.5.4 above, </w:t>
      </w:r>
      <w:r w:rsidRPr="00053538">
        <w:rPr>
          <w:rFonts w:ascii="Arial" w:hAnsi="Arial"/>
          <w:b/>
          <w:color w:val="000000"/>
        </w:rPr>
        <w:t>The Company</w:t>
      </w:r>
      <w:r w:rsidRPr="00053538">
        <w:rPr>
          <w:rFonts w:ascii="Arial" w:hAnsi="Arial" w:cs="Arial"/>
          <w:color w:val="000000"/>
        </w:rPr>
        <w:t xml:space="preserve"> shall (where appropriate)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color w:val="000000"/>
        </w:rPr>
        <w:t>Provisional Adjustments Statement</w:t>
      </w:r>
      <w:r w:rsidRPr="00053538">
        <w:rPr>
          <w:rFonts w:ascii="Arial" w:hAnsi="Arial" w:cs="Arial"/>
          <w:color w:val="000000"/>
        </w:rPr>
        <w:t xml:space="preserve"> required to be issued under Paragraph 4.3.2.1.  If such decision of the </w:t>
      </w:r>
      <w:r w:rsidRPr="00053538">
        <w:rPr>
          <w:rFonts w:ascii="Arial" w:hAnsi="Arial" w:cs="Arial"/>
          <w:b/>
          <w:color w:val="000000"/>
        </w:rPr>
        <w:t>Authority</w:t>
      </w:r>
      <w:r w:rsidRPr="00053538">
        <w:rPr>
          <w:rFonts w:ascii="Arial" w:hAnsi="Arial" w:cs="Arial"/>
          <w:color w:val="000000"/>
        </w:rPr>
        <w:t xml:space="preserve"> is subsequently reversed or modified following judicial review of the </w:t>
      </w:r>
      <w:r w:rsidRPr="00053538">
        <w:rPr>
          <w:rFonts w:ascii="Arial" w:hAnsi="Arial" w:cs="Arial"/>
          <w:b/>
          <w:color w:val="000000"/>
        </w:rPr>
        <w:t>Authority's</w:t>
      </w:r>
      <w:r w:rsidRPr="00053538">
        <w:rPr>
          <w:rFonts w:ascii="Arial" w:hAnsi="Arial" w:cs="Arial"/>
          <w:color w:val="000000"/>
        </w:rPr>
        <w:t xml:space="preserve"> decision, </w:t>
      </w:r>
      <w:r w:rsidRPr="00053538">
        <w:rPr>
          <w:rFonts w:ascii="Arial" w:hAnsi="Arial"/>
          <w:b/>
          <w:color w:val="000000"/>
        </w:rPr>
        <w:t>The Company</w:t>
      </w:r>
      <w:r w:rsidRPr="00053538">
        <w:rPr>
          <w:rFonts w:ascii="Arial" w:hAnsi="Arial" w:cs="Arial"/>
          <w:color w:val="000000"/>
        </w:rPr>
        <w:t xml:space="preserve"> shall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bCs/>
          <w:color w:val="000000"/>
        </w:rPr>
        <w:t>P</w:t>
      </w:r>
      <w:r w:rsidRPr="00053538">
        <w:rPr>
          <w:rFonts w:ascii="Arial" w:hAnsi="Arial" w:cs="Arial"/>
          <w:b/>
          <w:color w:val="000000"/>
        </w:rPr>
        <w:t>rovisional Adjustments</w:t>
      </w:r>
      <w:r w:rsidRPr="00053538">
        <w:rPr>
          <w:rFonts w:ascii="Arial" w:hAnsi="Arial" w:cs="Arial"/>
          <w:color w:val="000000"/>
        </w:rPr>
        <w:t xml:space="preserve"> </w:t>
      </w:r>
      <w:r w:rsidRPr="00053538">
        <w:rPr>
          <w:rFonts w:ascii="Arial" w:hAnsi="Arial" w:cs="Arial"/>
          <w:b/>
          <w:color w:val="000000"/>
        </w:rPr>
        <w:t>Statement</w:t>
      </w:r>
      <w:r w:rsidRPr="00053538">
        <w:rPr>
          <w:rFonts w:ascii="Arial" w:hAnsi="Arial" w:cs="Arial"/>
          <w:color w:val="000000"/>
        </w:rPr>
        <w:t xml:space="preserve"> which it issues.</w:t>
      </w:r>
    </w:p>
    <w:p w14:paraId="338AFF79" w14:textId="77777777" w:rsidR="00B82A2F" w:rsidRPr="00053538" w:rsidRDefault="00B82A2F">
      <w:pPr>
        <w:pStyle w:val="BodyTextIndent3"/>
        <w:tabs>
          <w:tab w:val="clear" w:pos="1478"/>
          <w:tab w:val="clear" w:pos="2520"/>
          <w:tab w:val="left" w:pos="1800"/>
        </w:tabs>
        <w:ind w:left="720" w:firstLine="0"/>
        <w:rPr>
          <w:rFonts w:ascii="Arial" w:hAnsi="Arial" w:cs="Arial"/>
          <w:color w:val="000000"/>
        </w:rPr>
      </w:pPr>
    </w:p>
    <w:p w14:paraId="767786BE" w14:textId="77777777" w:rsidR="00B82A2F" w:rsidRPr="00053538" w:rsidRDefault="00B82A2F" w:rsidP="00B82A2F">
      <w:pPr>
        <w:pStyle w:val="BodyTextIndent3"/>
        <w:numPr>
          <w:ilvl w:val="3"/>
          <w:numId w:val="29"/>
        </w:numPr>
        <w:tabs>
          <w:tab w:val="clear" w:pos="1440"/>
          <w:tab w:val="clear" w:pos="1478"/>
          <w:tab w:val="clear" w:pos="2520"/>
          <w:tab w:val="num" w:pos="1800"/>
        </w:tabs>
        <w:ind w:left="1800" w:hanging="1080"/>
        <w:rPr>
          <w:rFonts w:ascii="Arial" w:hAnsi="Arial" w:cs="Arial"/>
          <w:color w:val="000000"/>
        </w:rPr>
      </w:pPr>
      <w:r w:rsidRPr="00053538">
        <w:rPr>
          <w:rFonts w:ascii="Arial" w:hAnsi="Arial" w:cs="Arial"/>
          <w:color w:val="000000"/>
        </w:rPr>
        <w:t xml:space="preserve">The </w:t>
      </w:r>
      <w:r w:rsidRPr="00053538">
        <w:rPr>
          <w:rFonts w:ascii="Arial" w:hAnsi="Arial" w:cs="Arial"/>
          <w:b/>
          <w:color w:val="000000"/>
        </w:rPr>
        <w:t>Maximum Generation Energy Fee</w:t>
      </w:r>
      <w:r w:rsidRPr="00053538">
        <w:rPr>
          <w:rFonts w:ascii="Arial" w:hAnsi="Arial" w:cs="Arial"/>
          <w:color w:val="000000"/>
        </w:rPr>
        <w:t xml:space="preserve"> for each </w:t>
      </w:r>
      <w:r w:rsidRPr="00053538">
        <w:rPr>
          <w:rFonts w:ascii="Arial" w:hAnsi="Arial" w:cs="Arial"/>
          <w:b/>
          <w:color w:val="000000"/>
        </w:rPr>
        <w:t>Available BM Unit</w:t>
      </w:r>
      <w:r w:rsidRPr="00053538">
        <w:rPr>
          <w:rFonts w:ascii="Arial" w:hAnsi="Arial" w:cs="Arial"/>
          <w:color w:val="000000"/>
        </w:rPr>
        <w:t xml:space="preserve"> of a </w:t>
      </w:r>
      <w:r w:rsidRPr="00053538">
        <w:rPr>
          <w:rFonts w:ascii="Arial" w:hAnsi="Arial" w:cs="Arial"/>
          <w:b/>
          <w:color w:val="000000"/>
        </w:rPr>
        <w:t>User</w:t>
      </w:r>
      <w:r w:rsidRPr="00053538">
        <w:rPr>
          <w:rFonts w:ascii="Arial" w:hAnsi="Arial" w:cs="Arial"/>
          <w:color w:val="000000"/>
        </w:rPr>
        <w:t xml:space="preserve"> will be that detailed in the </w:t>
      </w:r>
      <w:r w:rsidRPr="00053538">
        <w:rPr>
          <w:rFonts w:ascii="Arial" w:hAnsi="Arial" w:cs="Arial"/>
          <w:b/>
          <w:color w:val="000000"/>
        </w:rPr>
        <w:t>Maximum Generation Service Agreement</w:t>
      </w:r>
      <w:r w:rsidRPr="00053538">
        <w:rPr>
          <w:rFonts w:ascii="Arial" w:hAnsi="Arial" w:cs="Arial"/>
          <w:color w:val="000000"/>
        </w:rPr>
        <w:t xml:space="preserve"> between </w:t>
      </w:r>
      <w:r w:rsidRPr="00053538">
        <w:rPr>
          <w:rFonts w:ascii="Arial" w:hAnsi="Arial"/>
          <w:b/>
          <w:color w:val="000000"/>
        </w:rPr>
        <w:t>The Company</w:t>
      </w:r>
      <w:r w:rsidRPr="00053538">
        <w:rPr>
          <w:rFonts w:ascii="Arial" w:hAnsi="Arial" w:cs="Arial"/>
          <w:color w:val="000000"/>
        </w:rPr>
        <w:t xml:space="preserve"> and that </w:t>
      </w:r>
      <w:r w:rsidRPr="00053538">
        <w:rPr>
          <w:rFonts w:ascii="Arial" w:hAnsi="Arial" w:cs="Arial"/>
          <w:b/>
          <w:color w:val="000000"/>
        </w:rPr>
        <w:t>User</w:t>
      </w:r>
      <w:r w:rsidRPr="00053538">
        <w:rPr>
          <w:rFonts w:ascii="Arial" w:hAnsi="Arial" w:cs="Arial"/>
          <w:color w:val="000000"/>
        </w:rPr>
        <w:t>.</w:t>
      </w:r>
    </w:p>
    <w:p w14:paraId="6279134B" w14:textId="77777777" w:rsidR="00B82A2F" w:rsidRPr="00053538" w:rsidRDefault="00B82A2F">
      <w:pPr>
        <w:pStyle w:val="Date"/>
        <w:rPr>
          <w:color w:val="000000"/>
        </w:rPr>
      </w:pPr>
    </w:p>
    <w:p w14:paraId="59E61037" w14:textId="77777777" w:rsidR="00B82A2F" w:rsidRPr="00053538" w:rsidRDefault="00B82A2F">
      <w:pPr>
        <w:ind w:left="1800" w:hanging="1080"/>
        <w:rPr>
          <w:rFonts w:ascii="Arial" w:hAnsi="Arial"/>
          <w:color w:val="000000"/>
        </w:rPr>
      </w:pPr>
      <w:r w:rsidRPr="00053538">
        <w:rPr>
          <w:rFonts w:ascii="Arial" w:hAnsi="Arial"/>
          <w:color w:val="000000"/>
        </w:rPr>
        <w:lastRenderedPageBreak/>
        <w:t>4.2.5.7</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shall have the right to notify </w:t>
      </w:r>
      <w:r w:rsidRPr="00053538">
        <w:rPr>
          <w:rFonts w:ascii="Arial" w:hAnsi="Arial"/>
          <w:b/>
          <w:color w:val="000000"/>
        </w:rPr>
        <w:t>The Company</w:t>
      </w:r>
      <w:r w:rsidRPr="00053538">
        <w:rPr>
          <w:rFonts w:ascii="Arial" w:hAnsi="Arial"/>
          <w:color w:val="000000"/>
        </w:rPr>
        <w:t xml:space="preserve"> of a revised </w:t>
      </w:r>
      <w:r w:rsidRPr="00053538">
        <w:rPr>
          <w:rFonts w:ascii="Arial" w:hAnsi="Arial"/>
          <w:b/>
          <w:color w:val="000000"/>
        </w:rPr>
        <w:t>Maximum Generation Energy Fee</w:t>
      </w:r>
      <w:r w:rsidRPr="00053538">
        <w:rPr>
          <w:rFonts w:ascii="Arial" w:hAnsi="Arial"/>
          <w:color w:val="000000"/>
        </w:rPr>
        <w:t xml:space="preserve">, as between </w:t>
      </w:r>
      <w:r w:rsidRPr="00053538">
        <w:rPr>
          <w:rFonts w:ascii="Arial" w:hAnsi="Arial"/>
          <w:b/>
          <w:color w:val="000000"/>
        </w:rPr>
        <w:t xml:space="preserve">The Company </w:t>
      </w:r>
      <w:r w:rsidRPr="00053538">
        <w:rPr>
          <w:rFonts w:ascii="Arial" w:hAnsi="Arial"/>
          <w:color w:val="000000"/>
        </w:rPr>
        <w:t xml:space="preserve">and that </w:t>
      </w:r>
      <w:r w:rsidRPr="00053538">
        <w:rPr>
          <w:rFonts w:ascii="Arial" w:hAnsi="Arial"/>
          <w:b/>
          <w:color w:val="000000"/>
        </w:rPr>
        <w:t xml:space="preserve">User, </w:t>
      </w:r>
      <w:r w:rsidRPr="00053538">
        <w:rPr>
          <w:rFonts w:ascii="Arial" w:hAnsi="Arial"/>
          <w:color w:val="000000"/>
        </w:rPr>
        <w:t xml:space="preserve">not more than once every month.  Such notification must be in writing and must be received by </w:t>
      </w:r>
      <w:r w:rsidRPr="00053538">
        <w:rPr>
          <w:rFonts w:ascii="Arial" w:hAnsi="Arial"/>
          <w:b/>
          <w:color w:val="000000"/>
        </w:rPr>
        <w:t>The Company</w:t>
      </w:r>
      <w:r w:rsidRPr="00053538">
        <w:rPr>
          <w:rFonts w:ascii="Arial" w:hAnsi="Arial"/>
          <w:color w:val="000000"/>
        </w:rPr>
        <w:t xml:space="preserve"> no later than the fifteenth day of the calendar month.  The revised </w:t>
      </w:r>
      <w:r w:rsidRPr="00053538">
        <w:rPr>
          <w:rFonts w:ascii="Arial" w:hAnsi="Arial"/>
          <w:b/>
          <w:color w:val="000000"/>
        </w:rPr>
        <w:t>Maximum Generation Energy Fee</w:t>
      </w:r>
      <w:r w:rsidRPr="00053538">
        <w:rPr>
          <w:rFonts w:ascii="Arial" w:hAnsi="Arial"/>
          <w:color w:val="000000"/>
        </w:rPr>
        <w:t xml:space="preserve"> shall apply,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with effect on and from the first </w:t>
      </w:r>
      <w:r w:rsidRPr="00053538">
        <w:rPr>
          <w:rFonts w:ascii="Arial" w:hAnsi="Arial"/>
          <w:b/>
          <w:color w:val="000000"/>
        </w:rPr>
        <w:t>Operational Day</w:t>
      </w:r>
      <w:r w:rsidRPr="00053538">
        <w:rPr>
          <w:rFonts w:ascii="Arial" w:hAnsi="Arial"/>
          <w:color w:val="000000"/>
        </w:rPr>
        <w:t xml:space="preserve"> of the calendar month following such notification.</w:t>
      </w:r>
    </w:p>
    <w:p w14:paraId="6A09045D" w14:textId="77777777" w:rsidR="00B82A2F" w:rsidRPr="00053538" w:rsidRDefault="00B82A2F">
      <w:pPr>
        <w:ind w:left="1440"/>
        <w:rPr>
          <w:rFonts w:ascii="Arial" w:hAnsi="Arial"/>
          <w:color w:val="000000"/>
        </w:rPr>
      </w:pPr>
    </w:p>
    <w:p w14:paraId="76F963AF" w14:textId="77777777" w:rsidR="00B82A2F" w:rsidRPr="00053538" w:rsidRDefault="00B82A2F">
      <w:pPr>
        <w:ind w:left="1440"/>
        <w:rPr>
          <w:rFonts w:ascii="Arial" w:hAnsi="Arial"/>
          <w:color w:val="000000"/>
        </w:rPr>
      </w:pPr>
    </w:p>
    <w:p w14:paraId="58723319" w14:textId="77777777" w:rsidR="00B82A2F" w:rsidRPr="00053538" w:rsidRDefault="00B82A2F">
      <w:pPr>
        <w:jc w:val="both"/>
        <w:rPr>
          <w:rFonts w:ascii="Arial" w:hAnsi="Arial"/>
          <w:color w:val="000000"/>
        </w:rPr>
      </w:pPr>
      <w:r w:rsidRPr="00053538">
        <w:rPr>
          <w:rFonts w:ascii="Arial" w:hAnsi="Arial"/>
          <w:color w:val="000000"/>
        </w:rPr>
        <w:t>4.2.6</w:t>
      </w:r>
      <w:r w:rsidRPr="00053538">
        <w:rPr>
          <w:rFonts w:ascii="Arial" w:hAnsi="Arial"/>
          <w:color w:val="000000"/>
        </w:rPr>
        <w:tab/>
      </w:r>
      <w:r w:rsidRPr="00053538">
        <w:rPr>
          <w:rFonts w:ascii="Arial" w:hAnsi="Arial"/>
          <w:b/>
          <w:color w:val="000000"/>
        </w:rPr>
        <w:t>ABSVD Methodology Statement</w:t>
      </w:r>
    </w:p>
    <w:p w14:paraId="301F301B" w14:textId="77777777" w:rsidR="00B82A2F" w:rsidRPr="00053538" w:rsidRDefault="00B82A2F">
      <w:pPr>
        <w:jc w:val="both"/>
        <w:rPr>
          <w:rFonts w:ascii="Arial" w:hAnsi="Arial"/>
          <w:color w:val="000000"/>
        </w:rPr>
      </w:pPr>
    </w:p>
    <w:p w14:paraId="37855679" w14:textId="77777777" w:rsidR="00B82A2F" w:rsidRPr="00053538" w:rsidRDefault="00B82A2F">
      <w:pPr>
        <w:pStyle w:val="Title"/>
        <w:ind w:left="720"/>
        <w:jc w:val="both"/>
        <w:rPr>
          <w:rFonts w:ascii="Arial" w:hAnsi="Arial"/>
          <w:b w:val="0"/>
          <w:i/>
          <w:color w:val="000000"/>
        </w:rPr>
      </w:pPr>
      <w:r w:rsidRPr="00053538">
        <w:rPr>
          <w:rFonts w:ascii="Arial" w:hAnsi="Arial"/>
          <w:b w:val="0"/>
          <w:color w:val="000000"/>
        </w:rPr>
        <w:t xml:space="preserve">It is a condition of a </w:t>
      </w:r>
      <w:r w:rsidRPr="00053538">
        <w:rPr>
          <w:rFonts w:ascii="Arial" w:hAnsi="Arial"/>
          <w:color w:val="000000"/>
        </w:rPr>
        <w:t>User</w:t>
      </w:r>
      <w:r w:rsidRPr="00053538">
        <w:rPr>
          <w:rFonts w:ascii="Arial" w:hAnsi="Arial"/>
          <w:b w:val="0"/>
          <w:color w:val="000000"/>
        </w:rPr>
        <w:t xml:space="preserve"> entering into a </w:t>
      </w:r>
      <w:r w:rsidRPr="00053538">
        <w:rPr>
          <w:rFonts w:ascii="Arial" w:hAnsi="Arial"/>
          <w:color w:val="000000"/>
        </w:rPr>
        <w:t>Maximum Generation Service Agreement</w:t>
      </w:r>
      <w:r w:rsidRPr="00053538">
        <w:rPr>
          <w:rFonts w:ascii="Arial" w:hAnsi="Arial"/>
          <w:b w:val="0"/>
          <w:color w:val="000000"/>
        </w:rPr>
        <w:t xml:space="preserve"> that </w:t>
      </w:r>
      <w:r w:rsidRPr="00053538">
        <w:rPr>
          <w:rFonts w:ascii="Arial" w:hAnsi="Arial"/>
          <w:color w:val="000000"/>
        </w:rPr>
        <w:t>Maximum Generation</w:t>
      </w:r>
      <w:r w:rsidRPr="00053538">
        <w:rPr>
          <w:rFonts w:ascii="Arial" w:hAnsi="Arial"/>
          <w:b w:val="0"/>
          <w:color w:val="000000"/>
        </w:rPr>
        <w:t xml:space="preserve"> is included in the determination of the </w:t>
      </w:r>
      <w:r w:rsidRPr="00053538">
        <w:rPr>
          <w:rFonts w:ascii="Arial" w:hAnsi="Arial"/>
          <w:color w:val="000000"/>
        </w:rPr>
        <w:t>Applicable Balancing Services Volume Data</w:t>
      </w:r>
      <w:r w:rsidRPr="00053538">
        <w:rPr>
          <w:rFonts w:ascii="Arial" w:hAnsi="Arial"/>
          <w:b w:val="0"/>
          <w:color w:val="000000"/>
        </w:rPr>
        <w:t xml:space="preserve"> in respect of each </w:t>
      </w:r>
      <w:r w:rsidRPr="00053538">
        <w:rPr>
          <w:rFonts w:ascii="Arial" w:hAnsi="Arial"/>
          <w:color w:val="000000"/>
        </w:rPr>
        <w:t>Contracted BM Unit</w:t>
      </w:r>
      <w:r w:rsidRPr="00053538">
        <w:rPr>
          <w:rFonts w:ascii="Arial" w:hAnsi="Arial"/>
          <w:b w:val="0"/>
          <w:color w:val="000000"/>
        </w:rPr>
        <w:t xml:space="preserve"> for the purposes of the </w:t>
      </w:r>
      <w:r w:rsidRPr="00053538">
        <w:rPr>
          <w:rFonts w:ascii="Arial" w:hAnsi="Arial"/>
          <w:color w:val="000000"/>
        </w:rPr>
        <w:t>ABSVD Methodology Statement</w:t>
      </w:r>
      <w:r w:rsidRPr="00053538">
        <w:rPr>
          <w:rFonts w:ascii="Arial" w:hAnsi="Arial"/>
          <w:b w:val="0"/>
          <w:color w:val="000000"/>
        </w:rPr>
        <w:t xml:space="preserve"> and Section Q.6.4 of the </w:t>
      </w:r>
      <w:r w:rsidRPr="00053538">
        <w:rPr>
          <w:rFonts w:ascii="Arial" w:hAnsi="Arial"/>
          <w:color w:val="000000"/>
        </w:rPr>
        <w:t>Balancing and Settlement Code</w:t>
      </w:r>
      <w:r w:rsidRPr="00053538">
        <w:rPr>
          <w:rFonts w:ascii="Arial" w:hAnsi="Arial"/>
          <w:b w:val="0"/>
          <w:color w:val="000000"/>
        </w:rPr>
        <w:t>.</w:t>
      </w:r>
    </w:p>
    <w:p w14:paraId="1153318F" w14:textId="77777777" w:rsidR="00B82A2F" w:rsidRPr="00053538" w:rsidRDefault="00B82A2F">
      <w:pPr>
        <w:pStyle w:val="Header"/>
        <w:tabs>
          <w:tab w:val="clear" w:pos="4320"/>
          <w:tab w:val="clear" w:pos="8640"/>
        </w:tabs>
        <w:rPr>
          <w:rFonts w:ascii="Arial" w:hAnsi="Arial"/>
          <w:color w:val="000000"/>
        </w:rPr>
      </w:pPr>
    </w:p>
    <w:p w14:paraId="3FA0E702" w14:textId="77777777" w:rsidR="00B82A2F" w:rsidRPr="00053538" w:rsidRDefault="00B82A2F">
      <w:pPr>
        <w:ind w:left="720" w:hanging="720"/>
        <w:jc w:val="both"/>
        <w:rPr>
          <w:rFonts w:ascii="Arial" w:hAnsi="Arial"/>
          <w:color w:val="000000"/>
        </w:rPr>
      </w:pPr>
      <w:r w:rsidRPr="00053538">
        <w:rPr>
          <w:rFonts w:ascii="Arial" w:hAnsi="Arial"/>
          <w:color w:val="000000"/>
        </w:rPr>
        <w:t>4.2.7</w:t>
      </w:r>
      <w:r w:rsidRPr="00053538">
        <w:rPr>
          <w:rFonts w:ascii="Arial" w:hAnsi="Arial"/>
          <w:color w:val="000000"/>
        </w:rPr>
        <w:tab/>
      </w:r>
      <w:r w:rsidRPr="00053538">
        <w:rPr>
          <w:rFonts w:ascii="Arial" w:hAnsi="Arial"/>
          <w:b/>
          <w:color w:val="000000"/>
        </w:rPr>
        <w:t>Maximum Generation Event of Default</w:t>
      </w:r>
    </w:p>
    <w:p w14:paraId="1ACB0A13" w14:textId="77777777" w:rsidR="00B82A2F" w:rsidRPr="00053538" w:rsidRDefault="00B82A2F">
      <w:pPr>
        <w:ind w:left="720"/>
        <w:jc w:val="both"/>
        <w:rPr>
          <w:rFonts w:ascii="Arial" w:hAnsi="Arial"/>
          <w:color w:val="000000"/>
        </w:rPr>
      </w:pPr>
    </w:p>
    <w:p w14:paraId="7A4E4647" w14:textId="77777777" w:rsidR="00B82A2F" w:rsidRPr="00053538" w:rsidRDefault="00B82A2F">
      <w:pPr>
        <w:ind w:left="720"/>
        <w:jc w:val="both"/>
        <w:rPr>
          <w:rFonts w:ascii="Arial" w:hAnsi="Arial"/>
          <w:color w:val="000000"/>
        </w:rPr>
      </w:pPr>
      <w:r w:rsidRPr="00053538">
        <w:rPr>
          <w:rFonts w:ascii="Arial" w:hAnsi="Arial"/>
          <w:color w:val="000000"/>
        </w:rPr>
        <w:t xml:space="preserve">Any failure by the </w:t>
      </w:r>
      <w:r w:rsidRPr="00053538">
        <w:rPr>
          <w:rFonts w:ascii="Arial" w:hAnsi="Arial"/>
          <w:b/>
          <w:color w:val="000000"/>
        </w:rPr>
        <w:t>User</w:t>
      </w:r>
      <w:r w:rsidRPr="00053538">
        <w:rPr>
          <w:rFonts w:ascii="Arial" w:hAnsi="Arial"/>
          <w:color w:val="000000"/>
        </w:rPr>
        <w:t xml:space="preserve"> during the term of the </w:t>
      </w:r>
      <w:r w:rsidRPr="00053538">
        <w:rPr>
          <w:rFonts w:ascii="Arial" w:hAnsi="Arial"/>
          <w:b/>
          <w:color w:val="000000"/>
        </w:rPr>
        <w:t xml:space="preserve">Maximum Generation Service Agreement </w:t>
      </w:r>
      <w:r w:rsidRPr="00053538">
        <w:rPr>
          <w:rFonts w:ascii="Arial" w:hAnsi="Arial"/>
          <w:color w:val="000000"/>
        </w:rPr>
        <w:t xml:space="preserve">to comply with its obligations pursuant to Paragraph 4.2.6 in respect of any </w:t>
      </w:r>
      <w:r w:rsidRPr="00053538">
        <w:rPr>
          <w:rFonts w:ascii="Arial" w:hAnsi="Arial"/>
          <w:b/>
          <w:color w:val="000000"/>
        </w:rPr>
        <w:t>Available BM Unit</w:t>
      </w:r>
      <w:r w:rsidRPr="00053538">
        <w:rPr>
          <w:rFonts w:ascii="Arial" w:hAnsi="Arial"/>
          <w:color w:val="000000"/>
        </w:rPr>
        <w:t xml:space="preserve"> and any </w:t>
      </w:r>
      <w:r w:rsidRPr="00053538">
        <w:rPr>
          <w:rFonts w:ascii="Arial" w:hAnsi="Arial"/>
          <w:b/>
          <w:color w:val="000000"/>
        </w:rPr>
        <w:t>Settlement Period</w:t>
      </w:r>
      <w:r w:rsidRPr="00053538">
        <w:rPr>
          <w:rFonts w:ascii="Arial" w:hAnsi="Arial"/>
          <w:color w:val="000000"/>
        </w:rPr>
        <w:t xml:space="preserve"> shall constitute an event of default to which the terms of Paragraph 4.2.8 shall apply. </w:t>
      </w:r>
    </w:p>
    <w:p w14:paraId="27EB07A8" w14:textId="77777777" w:rsidR="00B82A2F" w:rsidRPr="00053538" w:rsidRDefault="00B82A2F">
      <w:pPr>
        <w:ind w:left="720"/>
        <w:jc w:val="both"/>
        <w:rPr>
          <w:rFonts w:ascii="Arial" w:hAnsi="Arial"/>
          <w:color w:val="000000"/>
        </w:rPr>
      </w:pPr>
    </w:p>
    <w:p w14:paraId="7E91873A" w14:textId="77777777" w:rsidR="00B82A2F" w:rsidRPr="00053538" w:rsidRDefault="00B82A2F">
      <w:pPr>
        <w:ind w:left="720" w:hanging="720"/>
        <w:jc w:val="both"/>
        <w:rPr>
          <w:rFonts w:ascii="Arial" w:hAnsi="Arial"/>
          <w:color w:val="000000"/>
        </w:rPr>
      </w:pPr>
      <w:r w:rsidRPr="00053538">
        <w:rPr>
          <w:rFonts w:ascii="Arial" w:hAnsi="Arial"/>
          <w:color w:val="000000"/>
        </w:rPr>
        <w:t>4.2.8</w:t>
      </w:r>
      <w:r w:rsidRPr="00053538">
        <w:rPr>
          <w:rFonts w:ascii="Arial" w:hAnsi="Arial"/>
          <w:color w:val="000000"/>
        </w:rPr>
        <w:tab/>
      </w:r>
      <w:r w:rsidRPr="00053538">
        <w:rPr>
          <w:rFonts w:ascii="Arial" w:hAnsi="Arial"/>
          <w:b/>
          <w:color w:val="000000"/>
        </w:rPr>
        <w:t>Consequences of Maximum Generation Event of Default</w:t>
      </w:r>
      <w:r w:rsidRPr="00053538">
        <w:rPr>
          <w:rFonts w:ascii="Arial" w:hAnsi="Arial"/>
          <w:color w:val="000000"/>
          <w:u w:val="single"/>
        </w:rPr>
        <w:t xml:space="preserve"> </w:t>
      </w:r>
      <w:r w:rsidRPr="00053538">
        <w:rPr>
          <w:rFonts w:ascii="Arial" w:hAnsi="Arial"/>
          <w:color w:val="000000"/>
        </w:rPr>
        <w:t xml:space="preserve">  </w:t>
      </w:r>
    </w:p>
    <w:p w14:paraId="2FFDBC0D" w14:textId="77777777" w:rsidR="00B82A2F" w:rsidRPr="00053538" w:rsidRDefault="00B82A2F">
      <w:pPr>
        <w:ind w:left="720"/>
        <w:jc w:val="both"/>
        <w:rPr>
          <w:rFonts w:ascii="Arial" w:hAnsi="Arial"/>
          <w:color w:val="000000"/>
        </w:rPr>
      </w:pPr>
    </w:p>
    <w:p w14:paraId="3423FB7E" w14:textId="77777777" w:rsidR="00B82A2F" w:rsidRPr="00053538" w:rsidRDefault="00B82A2F">
      <w:pPr>
        <w:ind w:left="720"/>
        <w:jc w:val="both"/>
        <w:rPr>
          <w:rFonts w:ascii="Arial" w:hAnsi="Arial"/>
          <w:color w:val="000000"/>
        </w:rPr>
      </w:pPr>
      <w:r w:rsidRPr="00053538">
        <w:rPr>
          <w:rFonts w:ascii="Arial" w:hAnsi="Arial"/>
          <w:color w:val="000000"/>
        </w:rPr>
        <w:t xml:space="preserve">In respect of any event of default incurred by the </w:t>
      </w:r>
      <w:r w:rsidRPr="00053538">
        <w:rPr>
          <w:rFonts w:ascii="Arial" w:hAnsi="Arial"/>
          <w:b/>
          <w:color w:val="000000"/>
        </w:rPr>
        <w:t xml:space="preserve">User </w:t>
      </w:r>
      <w:r w:rsidRPr="00053538">
        <w:rPr>
          <w:rFonts w:ascii="Arial" w:hAnsi="Arial"/>
          <w:color w:val="000000"/>
        </w:rPr>
        <w:t xml:space="preserve">in respect of an </w:t>
      </w:r>
      <w:r w:rsidRPr="00053538">
        <w:rPr>
          <w:rFonts w:ascii="Arial" w:hAnsi="Arial"/>
          <w:b/>
          <w:color w:val="000000"/>
        </w:rPr>
        <w:t>Available BM Unit</w:t>
      </w:r>
      <w:r w:rsidRPr="00053538">
        <w:rPr>
          <w:rFonts w:ascii="Arial" w:hAnsi="Arial"/>
          <w:color w:val="000000"/>
        </w:rPr>
        <w:t xml:space="preserve"> pursuant to Paragraph 4.2.7, </w:t>
      </w:r>
      <w:r w:rsidRPr="00053538">
        <w:rPr>
          <w:rFonts w:ascii="Arial" w:hAnsi="Arial"/>
          <w:b/>
          <w:color w:val="000000"/>
        </w:rPr>
        <w:t>The Company</w:t>
      </w:r>
      <w:r w:rsidRPr="00053538">
        <w:rPr>
          <w:rFonts w:ascii="Arial" w:hAnsi="Arial"/>
          <w:color w:val="000000"/>
        </w:rPr>
        <w:t xml:space="preserve"> shall be entitled to withhold the </w:t>
      </w:r>
      <w:r w:rsidRPr="00053538">
        <w:rPr>
          <w:rFonts w:ascii="Arial" w:hAnsi="Arial"/>
          <w:b/>
          <w:color w:val="000000"/>
        </w:rPr>
        <w:t xml:space="preserve">Maximum Generation Energy Payment </w:t>
      </w:r>
      <w:r w:rsidRPr="00053538">
        <w:rPr>
          <w:rFonts w:ascii="Arial" w:hAnsi="Arial"/>
          <w:color w:val="000000"/>
        </w:rPr>
        <w:t xml:space="preserve">(if any) applicable to the relevant </w:t>
      </w:r>
      <w:r w:rsidRPr="00053538">
        <w:rPr>
          <w:rFonts w:ascii="Arial" w:hAnsi="Arial"/>
          <w:b/>
          <w:color w:val="000000"/>
        </w:rPr>
        <w:t>Available BM Unit</w:t>
      </w:r>
      <w:r w:rsidRPr="00053538">
        <w:rPr>
          <w:rFonts w:ascii="Arial" w:hAnsi="Arial"/>
          <w:color w:val="000000"/>
        </w:rPr>
        <w:t xml:space="preserve"> and the </w:t>
      </w:r>
      <w:r w:rsidRPr="00053538">
        <w:rPr>
          <w:rFonts w:ascii="Arial" w:hAnsi="Arial"/>
          <w:b/>
          <w:color w:val="000000"/>
        </w:rPr>
        <w:t>Settlement Period</w:t>
      </w:r>
      <w:r w:rsidRPr="00053538">
        <w:rPr>
          <w:rFonts w:ascii="Arial" w:hAnsi="Arial"/>
          <w:color w:val="000000"/>
        </w:rPr>
        <w:t xml:space="preserve"> in which such event of default occurred. </w:t>
      </w:r>
    </w:p>
    <w:p w14:paraId="6373D029" w14:textId="77777777" w:rsidR="00B82A2F" w:rsidRPr="00053538" w:rsidRDefault="00B82A2F">
      <w:pPr>
        <w:jc w:val="both"/>
        <w:rPr>
          <w:rFonts w:ascii="Arial" w:hAnsi="Arial"/>
          <w:i/>
          <w:color w:val="000000"/>
        </w:rPr>
      </w:pPr>
    </w:p>
    <w:p w14:paraId="6D05A85B" w14:textId="77777777" w:rsidR="00B82A2F" w:rsidRPr="00053538" w:rsidRDefault="00B82A2F">
      <w:pPr>
        <w:pStyle w:val="BodyTextIndent3"/>
        <w:ind w:left="720" w:hanging="720"/>
        <w:rPr>
          <w:rFonts w:ascii="Arial" w:hAnsi="Arial"/>
          <w:b/>
          <w:color w:val="000000"/>
          <w:u w:val="single"/>
        </w:rPr>
      </w:pPr>
      <w:r w:rsidRPr="00053538">
        <w:rPr>
          <w:rFonts w:ascii="Arial" w:hAnsi="Arial"/>
          <w:color w:val="000000"/>
        </w:rPr>
        <w:t>4.2.9</w:t>
      </w:r>
      <w:r w:rsidRPr="00053538">
        <w:rPr>
          <w:rFonts w:ascii="Arial" w:hAnsi="Arial"/>
          <w:color w:val="000000"/>
        </w:rPr>
        <w:tab/>
      </w:r>
      <w:r w:rsidRPr="00053538">
        <w:rPr>
          <w:rFonts w:ascii="Arial" w:hAnsi="Arial"/>
          <w:b/>
          <w:color w:val="000000"/>
        </w:rPr>
        <w:t>Grid Code</w:t>
      </w:r>
    </w:p>
    <w:p w14:paraId="0D18A7BE"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5E7E118"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r w:rsidRPr="00053538">
        <w:rPr>
          <w:rFonts w:ascii="Arial" w:hAnsi="Arial"/>
          <w:color w:val="000000"/>
        </w:rPr>
        <w:tab/>
        <w:t xml:space="preserve">The provision by the </w:t>
      </w:r>
      <w:r w:rsidRPr="00053538">
        <w:rPr>
          <w:rFonts w:ascii="Arial" w:hAnsi="Arial"/>
          <w:b/>
          <w:color w:val="000000"/>
        </w:rPr>
        <w:t>User</w:t>
      </w:r>
      <w:r w:rsidRPr="00053538">
        <w:rPr>
          <w:rFonts w:ascii="Arial" w:hAnsi="Arial"/>
          <w:color w:val="000000"/>
        </w:rPr>
        <w:t xml:space="preserve"> of </w:t>
      </w:r>
      <w:r w:rsidRPr="00053538">
        <w:rPr>
          <w:rFonts w:ascii="Arial" w:hAnsi="Arial"/>
          <w:b/>
          <w:color w:val="000000"/>
        </w:rPr>
        <w:t>Maximum Generation</w:t>
      </w:r>
      <w:r w:rsidRPr="00053538">
        <w:rPr>
          <w:rFonts w:ascii="Arial" w:hAnsi="Arial"/>
          <w:color w:val="000000"/>
        </w:rPr>
        <w:t xml:space="preserve"> shall not relieve it of any of its obligations (where applicable) set out in the </w:t>
      </w:r>
      <w:r w:rsidRPr="00053538">
        <w:rPr>
          <w:rFonts w:ascii="Arial" w:hAnsi="Arial"/>
          <w:b/>
          <w:color w:val="000000"/>
        </w:rPr>
        <w:t>Grid Code</w:t>
      </w:r>
      <w:r w:rsidRPr="00053538">
        <w:rPr>
          <w:rFonts w:ascii="Arial" w:hAnsi="Arial"/>
          <w:color w:val="000000"/>
        </w:rPr>
        <w:t>.</w:t>
      </w:r>
    </w:p>
    <w:p w14:paraId="2BB30A9F"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EAB3262" w14:textId="77777777" w:rsidR="00B82A2F" w:rsidRPr="00053538" w:rsidRDefault="00B82A2F">
      <w:pPr>
        <w:pStyle w:val="Body1"/>
        <w:spacing w:after="0"/>
        <w:ind w:left="720" w:hanging="720"/>
        <w:rPr>
          <w:rFonts w:ascii="Arial" w:hAnsi="Arial"/>
          <w:b/>
          <w:color w:val="000000"/>
          <w:sz w:val="24"/>
          <w:u w:val="single"/>
        </w:rPr>
      </w:pPr>
      <w:r w:rsidRPr="00053538">
        <w:rPr>
          <w:rFonts w:ascii="Arial" w:hAnsi="Arial"/>
          <w:color w:val="000000"/>
          <w:sz w:val="24"/>
        </w:rPr>
        <w:t>4.2.10</w:t>
      </w:r>
      <w:r w:rsidRPr="00053538">
        <w:rPr>
          <w:rFonts w:ascii="Arial" w:hAnsi="Arial"/>
          <w:color w:val="000000"/>
          <w:sz w:val="24"/>
        </w:rPr>
        <w:tab/>
      </w:r>
      <w:r w:rsidRPr="00053538">
        <w:rPr>
          <w:rFonts w:ascii="Arial" w:hAnsi="Arial"/>
          <w:b/>
          <w:color w:val="000000"/>
          <w:sz w:val="24"/>
        </w:rPr>
        <w:t>Safety</w:t>
      </w:r>
    </w:p>
    <w:p w14:paraId="58B88B0E" w14:textId="77777777" w:rsidR="00B82A2F" w:rsidRPr="00053538" w:rsidRDefault="00B82A2F">
      <w:pPr>
        <w:pStyle w:val="SingleLevela"/>
        <w:numPr>
          <w:ilvl w:val="0"/>
          <w:numId w:val="0"/>
        </w:numPr>
        <w:spacing w:after="0"/>
        <w:ind w:left="720"/>
        <w:rPr>
          <w:rFonts w:ascii="Arial" w:hAnsi="Arial"/>
          <w:color w:val="000000"/>
          <w:sz w:val="24"/>
        </w:rPr>
      </w:pPr>
    </w:p>
    <w:p w14:paraId="3ABB6D6E" w14:textId="77777777" w:rsidR="00B82A2F" w:rsidRPr="00053538" w:rsidRDefault="00B82A2F">
      <w:pPr>
        <w:pStyle w:val="SingleLevela"/>
        <w:numPr>
          <w:ilvl w:val="0"/>
          <w:numId w:val="0"/>
        </w:numPr>
        <w:spacing w:after="0"/>
        <w:ind w:left="720"/>
        <w:rPr>
          <w:rFonts w:ascii="Arial" w:hAnsi="Arial"/>
          <w:color w:val="000000"/>
          <w:sz w:val="24"/>
        </w:rPr>
      </w:pPr>
      <w:r w:rsidRPr="00053538">
        <w:rPr>
          <w:rFonts w:ascii="Arial" w:hAnsi="Arial"/>
          <w:color w:val="000000"/>
          <w:sz w:val="24"/>
        </w:rPr>
        <w:t xml:space="preserve">Notwithstanding Paragraph 4.2.11, </w:t>
      </w:r>
      <w:r w:rsidRPr="00053538">
        <w:rPr>
          <w:rFonts w:ascii="Arial" w:hAnsi="Arial"/>
          <w:b/>
          <w:color w:val="000000"/>
          <w:sz w:val="24"/>
        </w:rPr>
        <w:t>The Company</w:t>
      </w:r>
      <w:r w:rsidRPr="00053538">
        <w:rPr>
          <w:rFonts w:ascii="Arial" w:hAnsi="Arial"/>
          <w:color w:val="000000"/>
          <w:sz w:val="24"/>
        </w:rPr>
        <w:t xml:space="preserve"> accepts that any decision to keep an </w:t>
      </w:r>
      <w:r w:rsidRPr="00053538">
        <w:rPr>
          <w:rFonts w:ascii="Arial" w:hAnsi="Arial"/>
          <w:b/>
          <w:color w:val="000000"/>
          <w:sz w:val="24"/>
        </w:rPr>
        <w:t>Available BM Unit</w:t>
      </w:r>
      <w:r w:rsidRPr="00053538">
        <w:rPr>
          <w:rFonts w:ascii="Arial" w:hAnsi="Arial"/>
          <w:color w:val="000000"/>
          <w:sz w:val="24"/>
        </w:rPr>
        <w:t xml:space="preserve"> operating above the prevailing </w:t>
      </w:r>
      <w:r w:rsidRPr="00053538">
        <w:rPr>
          <w:rFonts w:ascii="Arial" w:hAnsi="Arial"/>
          <w:b/>
          <w:color w:val="000000"/>
          <w:sz w:val="24"/>
        </w:rPr>
        <w:t>Maximum Export Limit</w:t>
      </w:r>
      <w:r w:rsidRPr="00053538">
        <w:rPr>
          <w:rFonts w:ascii="Arial" w:hAnsi="Arial"/>
          <w:color w:val="000000"/>
          <w:sz w:val="24"/>
        </w:rPr>
        <w:t xml:space="preserve"> for that </w:t>
      </w:r>
      <w:r w:rsidRPr="00053538">
        <w:rPr>
          <w:rFonts w:ascii="Arial" w:hAnsi="Arial"/>
          <w:b/>
          <w:color w:val="000000"/>
          <w:sz w:val="24"/>
        </w:rPr>
        <w:t>Available BM Unit</w:t>
      </w:r>
      <w:r w:rsidRPr="00053538">
        <w:rPr>
          <w:rFonts w:ascii="Arial" w:hAnsi="Arial"/>
          <w:color w:val="000000"/>
          <w:sz w:val="24"/>
        </w:rPr>
        <w:t xml:space="preserve"> is one for the </w:t>
      </w:r>
      <w:r w:rsidRPr="00053538">
        <w:rPr>
          <w:rFonts w:ascii="Arial" w:hAnsi="Arial"/>
          <w:b/>
          <w:color w:val="000000"/>
          <w:sz w:val="24"/>
        </w:rPr>
        <w:t>User</w:t>
      </w:r>
      <w:r w:rsidRPr="00053538">
        <w:rPr>
          <w:rFonts w:ascii="Arial" w:hAnsi="Arial"/>
          <w:color w:val="000000"/>
          <w:sz w:val="24"/>
        </w:rPr>
        <w:t xml:space="preserve"> alone, and accepts that the </w:t>
      </w:r>
      <w:r w:rsidRPr="00053538">
        <w:rPr>
          <w:rFonts w:ascii="Arial" w:hAnsi="Arial"/>
          <w:b/>
          <w:color w:val="000000"/>
          <w:sz w:val="24"/>
        </w:rPr>
        <w:t>User</w:t>
      </w:r>
      <w:r w:rsidRPr="00053538">
        <w:rPr>
          <w:rFonts w:ascii="Arial" w:hAnsi="Arial"/>
          <w:color w:val="000000"/>
          <w:sz w:val="24"/>
        </w:rPr>
        <w:t xml:space="preserve"> may change generation on the </w:t>
      </w:r>
      <w:r w:rsidRPr="00053538">
        <w:rPr>
          <w:rFonts w:ascii="Arial" w:hAnsi="Arial"/>
          <w:b/>
          <w:color w:val="000000"/>
          <w:sz w:val="24"/>
        </w:rPr>
        <w:t>Available BM Unit</w:t>
      </w:r>
      <w:r w:rsidRPr="00053538">
        <w:rPr>
          <w:rFonts w:ascii="Arial" w:hAnsi="Arial"/>
          <w:color w:val="000000"/>
          <w:sz w:val="24"/>
        </w:rPr>
        <w:t xml:space="preserve"> if it believes it is necessary for safety reasons (whether relating to personnel or </w:t>
      </w:r>
      <w:r w:rsidRPr="00053538">
        <w:rPr>
          <w:rFonts w:ascii="Arial" w:hAnsi="Arial"/>
          <w:b/>
          <w:color w:val="000000"/>
          <w:sz w:val="24"/>
        </w:rPr>
        <w:t>Plant</w:t>
      </w:r>
      <w:r w:rsidRPr="00053538">
        <w:rPr>
          <w:rFonts w:ascii="Arial" w:hAnsi="Arial"/>
          <w:color w:val="000000"/>
          <w:sz w:val="24"/>
        </w:rPr>
        <w:t xml:space="preserve"> or </w:t>
      </w:r>
      <w:r w:rsidRPr="00053538">
        <w:rPr>
          <w:rFonts w:ascii="Arial" w:hAnsi="Arial"/>
          <w:b/>
          <w:color w:val="000000"/>
          <w:sz w:val="24"/>
        </w:rPr>
        <w:t>Apparatus</w:t>
      </w:r>
      <w:r w:rsidRPr="00053538">
        <w:rPr>
          <w:rFonts w:ascii="Arial" w:hAnsi="Arial"/>
          <w:color w:val="000000"/>
          <w:sz w:val="24"/>
        </w:rPr>
        <w:t xml:space="preserve">). The responsibility for injury to personnel and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w:t>
      </w:r>
      <w:r w:rsidRPr="00053538">
        <w:rPr>
          <w:rFonts w:ascii="Arial" w:hAnsi="Arial"/>
          <w:color w:val="000000"/>
          <w:sz w:val="24"/>
        </w:rPr>
        <w:lastRenderedPageBreak/>
        <w:t xml:space="preserve">and/or operated by the </w:t>
      </w:r>
      <w:r w:rsidRPr="00053538">
        <w:rPr>
          <w:rFonts w:ascii="Arial" w:hAnsi="Arial"/>
          <w:b/>
          <w:color w:val="000000"/>
          <w:sz w:val="24"/>
        </w:rPr>
        <w:t>User</w:t>
      </w:r>
      <w:r w:rsidRPr="00053538">
        <w:rPr>
          <w:rFonts w:ascii="Arial" w:hAnsi="Arial"/>
          <w:color w:val="000000"/>
          <w:sz w:val="24"/>
        </w:rPr>
        <w:t xml:space="preserve"> caused by operation of an </w:t>
      </w:r>
      <w:r w:rsidRPr="00053538">
        <w:rPr>
          <w:rFonts w:ascii="Arial" w:hAnsi="Arial"/>
          <w:b/>
          <w:color w:val="000000"/>
          <w:sz w:val="24"/>
        </w:rPr>
        <w:t>Available BM Unit</w:t>
      </w:r>
      <w:r w:rsidRPr="00053538">
        <w:rPr>
          <w:rFonts w:ascii="Arial" w:hAnsi="Arial"/>
          <w:color w:val="000000"/>
          <w:sz w:val="24"/>
        </w:rPr>
        <w:t xml:space="preserve"> following the issue by </w:t>
      </w:r>
      <w:r w:rsidRPr="00053538">
        <w:rPr>
          <w:rFonts w:ascii="Arial" w:hAnsi="Arial"/>
          <w:b/>
          <w:color w:val="000000"/>
          <w:sz w:val="24"/>
        </w:rPr>
        <w:t>The Company</w:t>
      </w:r>
      <w:r w:rsidRPr="00053538">
        <w:rPr>
          <w:rFonts w:ascii="Arial" w:hAnsi="Arial"/>
          <w:color w:val="000000"/>
          <w:sz w:val="24"/>
        </w:rPr>
        <w:t xml:space="preserve"> of </w:t>
      </w:r>
      <w:r w:rsidRPr="00053538">
        <w:rPr>
          <w:rFonts w:ascii="Arial" w:hAnsi="Arial"/>
          <w:b/>
          <w:color w:val="000000"/>
          <w:sz w:val="24"/>
        </w:rPr>
        <w:t>Maximum Generation</w:t>
      </w:r>
      <w:r w:rsidRPr="00053538">
        <w:rPr>
          <w:rFonts w:ascii="Arial" w:hAnsi="Arial"/>
          <w:color w:val="000000"/>
          <w:sz w:val="24"/>
        </w:rPr>
        <w:t xml:space="preserve"> </w:t>
      </w:r>
      <w:r w:rsidRPr="00053538">
        <w:rPr>
          <w:rFonts w:ascii="Arial" w:hAnsi="Arial"/>
          <w:b/>
          <w:color w:val="000000"/>
          <w:sz w:val="24"/>
        </w:rPr>
        <w:t>Instruction</w:t>
      </w:r>
      <w:r w:rsidRPr="00053538">
        <w:rPr>
          <w:rFonts w:ascii="Arial" w:hAnsi="Arial"/>
          <w:color w:val="000000"/>
          <w:sz w:val="24"/>
        </w:rPr>
        <w:t xml:space="preserve"> pursuant to Paragraph 4.2.4 therefore rests with the </w:t>
      </w:r>
      <w:r w:rsidRPr="00053538">
        <w:rPr>
          <w:rFonts w:ascii="Arial" w:hAnsi="Arial"/>
          <w:b/>
          <w:color w:val="000000"/>
          <w:sz w:val="24"/>
        </w:rPr>
        <w:t>User</w:t>
      </w:r>
      <w:r w:rsidRPr="00053538">
        <w:rPr>
          <w:rFonts w:ascii="Arial" w:hAnsi="Arial"/>
          <w:color w:val="000000"/>
          <w:sz w:val="24"/>
        </w:rPr>
        <w:t xml:space="preserve"> and </w:t>
      </w:r>
      <w:r w:rsidRPr="00053538">
        <w:rPr>
          <w:rFonts w:ascii="Arial" w:hAnsi="Arial"/>
          <w:b/>
          <w:color w:val="000000"/>
          <w:sz w:val="24"/>
        </w:rPr>
        <w:t>The Company</w:t>
      </w:r>
      <w:r w:rsidRPr="00053538">
        <w:rPr>
          <w:rFonts w:ascii="Arial" w:hAnsi="Arial"/>
          <w:color w:val="000000"/>
          <w:sz w:val="24"/>
        </w:rPr>
        <w:t xml:space="preserve"> shall have no liability whatsoever in connection therewith.  The </w:t>
      </w:r>
      <w:r w:rsidRPr="00053538">
        <w:rPr>
          <w:rFonts w:ascii="Arial" w:hAnsi="Arial"/>
          <w:b/>
          <w:color w:val="000000"/>
          <w:sz w:val="24"/>
        </w:rPr>
        <w:t>User</w:t>
      </w:r>
      <w:r w:rsidRPr="00053538">
        <w:rPr>
          <w:rFonts w:ascii="Arial" w:hAnsi="Arial"/>
          <w:color w:val="000000"/>
          <w:sz w:val="24"/>
        </w:rPr>
        <w:t xml:space="preserve"> shall indemnify and keep indemnified </w:t>
      </w:r>
      <w:r w:rsidRPr="00053538">
        <w:rPr>
          <w:rFonts w:ascii="Arial" w:hAnsi="Arial"/>
          <w:b/>
          <w:color w:val="000000"/>
          <w:sz w:val="24"/>
        </w:rPr>
        <w:t>The Company</w:t>
      </w:r>
      <w:r w:rsidRPr="00053538">
        <w:rPr>
          <w:rFonts w:ascii="Arial" w:hAnsi="Arial"/>
          <w:color w:val="000000"/>
          <w:sz w:val="24"/>
        </w:rPr>
        <w:t xml:space="preserve"> in respect of liability for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and/or operated by </w:t>
      </w:r>
      <w:r w:rsidRPr="00053538">
        <w:rPr>
          <w:rFonts w:ascii="Arial" w:hAnsi="Arial"/>
          <w:b/>
          <w:color w:val="000000"/>
          <w:sz w:val="24"/>
        </w:rPr>
        <w:t>The Company</w:t>
      </w:r>
      <w:r w:rsidRPr="00053538">
        <w:rPr>
          <w:rFonts w:ascii="Arial" w:hAnsi="Arial"/>
          <w:color w:val="000000"/>
          <w:sz w:val="24"/>
        </w:rPr>
        <w:t xml:space="preserve"> and arising out of or in connection with such operation of one or more </w:t>
      </w:r>
      <w:r w:rsidRPr="00053538">
        <w:rPr>
          <w:rFonts w:ascii="Arial" w:hAnsi="Arial"/>
          <w:b/>
          <w:color w:val="000000"/>
          <w:sz w:val="24"/>
        </w:rPr>
        <w:t>Available BM Unit(s)</w:t>
      </w:r>
      <w:r w:rsidRPr="00053538">
        <w:rPr>
          <w:rFonts w:ascii="Arial" w:hAnsi="Arial"/>
          <w:color w:val="000000"/>
          <w:sz w:val="24"/>
        </w:rPr>
        <w:t xml:space="preserve"> above the prevailing </w:t>
      </w:r>
      <w:r w:rsidRPr="00053538">
        <w:rPr>
          <w:rFonts w:ascii="Arial" w:hAnsi="Arial"/>
          <w:b/>
          <w:color w:val="000000"/>
          <w:sz w:val="24"/>
        </w:rPr>
        <w:t xml:space="preserve">Maximum Export Limit </w:t>
      </w:r>
      <w:r w:rsidRPr="00053538">
        <w:rPr>
          <w:rFonts w:ascii="Arial" w:hAnsi="Arial"/>
          <w:color w:val="000000"/>
          <w:sz w:val="24"/>
        </w:rPr>
        <w:t xml:space="preserve">for such </w:t>
      </w:r>
      <w:r w:rsidRPr="00053538">
        <w:rPr>
          <w:rFonts w:ascii="Arial" w:hAnsi="Arial"/>
          <w:b/>
          <w:color w:val="000000"/>
          <w:sz w:val="24"/>
        </w:rPr>
        <w:t>Available BM Unit(s)</w:t>
      </w:r>
      <w:r w:rsidRPr="00053538">
        <w:rPr>
          <w:rFonts w:ascii="Arial" w:hAnsi="Arial"/>
          <w:color w:val="000000"/>
          <w:sz w:val="24"/>
        </w:rPr>
        <w:t xml:space="preserve"> from time to time, save to the extent that:-</w:t>
      </w:r>
    </w:p>
    <w:p w14:paraId="4361EA87" w14:textId="77777777" w:rsidR="00B82A2F" w:rsidRPr="00053538" w:rsidRDefault="00B82A2F">
      <w:pPr>
        <w:pStyle w:val="SingleLevela"/>
        <w:numPr>
          <w:ilvl w:val="0"/>
          <w:numId w:val="0"/>
        </w:numPr>
        <w:spacing w:after="0"/>
        <w:ind w:left="2160" w:hanging="1440"/>
        <w:rPr>
          <w:rFonts w:ascii="Arial" w:hAnsi="Arial"/>
          <w:color w:val="000000"/>
          <w:sz w:val="24"/>
        </w:rPr>
      </w:pPr>
    </w:p>
    <w:p w14:paraId="1E6F2785"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4.2.10.1</w:t>
      </w:r>
      <w:r w:rsidRPr="00053538">
        <w:rPr>
          <w:rFonts w:ascii="Arial" w:hAnsi="Arial"/>
          <w:color w:val="000000"/>
          <w:sz w:val="24"/>
        </w:rPr>
        <w:tab/>
        <w:t xml:space="preserve">the </w:t>
      </w:r>
      <w:r w:rsidRPr="00053538">
        <w:rPr>
          <w:rFonts w:ascii="Arial" w:hAnsi="Arial"/>
          <w:b/>
          <w:color w:val="000000"/>
          <w:sz w:val="24"/>
        </w:rPr>
        <w:t>User</w:t>
      </w:r>
      <w:r w:rsidRPr="00053538">
        <w:rPr>
          <w:rFonts w:ascii="Arial" w:hAnsi="Arial"/>
          <w:color w:val="000000"/>
          <w:sz w:val="24"/>
        </w:rPr>
        <w:t xml:space="preserve"> has operated the </w:t>
      </w:r>
      <w:r w:rsidRPr="00053538">
        <w:rPr>
          <w:rFonts w:ascii="Arial" w:hAnsi="Arial"/>
          <w:b/>
          <w:color w:val="000000"/>
          <w:sz w:val="24"/>
        </w:rPr>
        <w:t>Available BM Unit</w:t>
      </w:r>
      <w:r w:rsidRPr="00053538">
        <w:rPr>
          <w:rFonts w:ascii="Arial" w:hAnsi="Arial"/>
          <w:color w:val="000000"/>
          <w:sz w:val="24"/>
        </w:rPr>
        <w:t xml:space="preserve"> in accordance with </w:t>
      </w:r>
      <w:r w:rsidRPr="00053538">
        <w:rPr>
          <w:rFonts w:ascii="Arial" w:hAnsi="Arial"/>
          <w:b/>
          <w:color w:val="000000"/>
          <w:sz w:val="24"/>
        </w:rPr>
        <w:t>Good Industry Practice</w:t>
      </w:r>
      <w:r w:rsidRPr="00053538">
        <w:rPr>
          <w:rFonts w:ascii="Arial" w:hAnsi="Arial"/>
          <w:color w:val="000000"/>
          <w:sz w:val="24"/>
        </w:rPr>
        <w:t>; and/or</w:t>
      </w:r>
    </w:p>
    <w:p w14:paraId="294BD111" w14:textId="77777777" w:rsidR="00B82A2F" w:rsidRPr="00053538" w:rsidRDefault="00B82A2F">
      <w:pPr>
        <w:pStyle w:val="SingleLevela"/>
        <w:numPr>
          <w:ilvl w:val="0"/>
          <w:numId w:val="0"/>
        </w:numPr>
        <w:spacing w:after="0"/>
        <w:ind w:left="1800" w:hanging="1080"/>
        <w:rPr>
          <w:rFonts w:ascii="Arial" w:hAnsi="Arial"/>
          <w:color w:val="000000"/>
          <w:sz w:val="24"/>
        </w:rPr>
      </w:pPr>
    </w:p>
    <w:p w14:paraId="5CA0320C"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4.2.10.2</w:t>
      </w:r>
      <w:r w:rsidRPr="00053538">
        <w:rPr>
          <w:rFonts w:ascii="Arial" w:hAnsi="Arial"/>
          <w:color w:val="000000"/>
          <w:sz w:val="24"/>
        </w:rPr>
        <w:tab/>
        <w:t xml:space="preserve">such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is caused by </w:t>
      </w:r>
      <w:r w:rsidRPr="00053538">
        <w:rPr>
          <w:rFonts w:ascii="Arial" w:hAnsi="Arial"/>
          <w:b/>
          <w:color w:val="000000"/>
          <w:sz w:val="24"/>
        </w:rPr>
        <w:t>The Company’s</w:t>
      </w:r>
      <w:r w:rsidRPr="00053538">
        <w:rPr>
          <w:rFonts w:ascii="Arial" w:hAnsi="Arial"/>
          <w:color w:val="000000"/>
          <w:sz w:val="24"/>
        </w:rPr>
        <w:t xml:space="preserve"> negligent act or omission.</w:t>
      </w:r>
    </w:p>
    <w:p w14:paraId="08ACCB08" w14:textId="77777777" w:rsidR="00B82A2F" w:rsidRPr="00053538" w:rsidRDefault="00B82A2F">
      <w:pPr>
        <w:pStyle w:val="SingleLevela"/>
        <w:numPr>
          <w:ilvl w:val="0"/>
          <w:numId w:val="0"/>
        </w:numPr>
        <w:spacing w:after="0"/>
        <w:ind w:left="720"/>
        <w:rPr>
          <w:rFonts w:ascii="Arial" w:hAnsi="Arial"/>
          <w:color w:val="000000"/>
          <w:sz w:val="24"/>
        </w:rPr>
      </w:pPr>
    </w:p>
    <w:p w14:paraId="67F5AF1F" w14:textId="77777777" w:rsidR="00B82A2F" w:rsidRPr="00053538" w:rsidRDefault="00B82A2F">
      <w:pPr>
        <w:pStyle w:val="SingleLevela"/>
        <w:numPr>
          <w:ilvl w:val="0"/>
          <w:numId w:val="0"/>
        </w:numPr>
        <w:spacing w:after="0"/>
        <w:ind w:left="720" w:hanging="720"/>
        <w:rPr>
          <w:rFonts w:ascii="Arial" w:hAnsi="Arial"/>
          <w:color w:val="000000"/>
          <w:sz w:val="24"/>
          <w:u w:val="single"/>
        </w:rPr>
      </w:pPr>
      <w:r w:rsidRPr="00053538">
        <w:rPr>
          <w:rFonts w:ascii="Arial" w:hAnsi="Arial"/>
          <w:color w:val="000000"/>
          <w:sz w:val="24"/>
        </w:rPr>
        <w:t>4.2.11</w:t>
      </w:r>
      <w:r w:rsidRPr="00053538">
        <w:rPr>
          <w:rFonts w:ascii="Arial" w:hAnsi="Arial"/>
          <w:color w:val="000000"/>
          <w:sz w:val="24"/>
        </w:rPr>
        <w:tab/>
      </w:r>
      <w:r w:rsidRPr="00053538">
        <w:rPr>
          <w:rFonts w:ascii="Arial" w:hAnsi="Arial"/>
          <w:b/>
          <w:color w:val="000000"/>
          <w:sz w:val="24"/>
        </w:rPr>
        <w:t>Warranty</w:t>
      </w:r>
    </w:p>
    <w:p w14:paraId="574C2176"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r>
    </w:p>
    <w:p w14:paraId="1EAC869C"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warrants to </w:t>
      </w:r>
      <w:r w:rsidRPr="00053538">
        <w:rPr>
          <w:rFonts w:ascii="Arial" w:hAnsi="Arial"/>
          <w:b/>
          <w:color w:val="000000"/>
        </w:rPr>
        <w:t>The Company</w:t>
      </w:r>
      <w:r w:rsidRPr="00053538">
        <w:rPr>
          <w:rFonts w:ascii="Arial" w:hAnsi="Arial"/>
          <w:color w:val="000000"/>
        </w:rPr>
        <w:t xml:space="preserve"> that it believes that operation of each of its </w:t>
      </w:r>
      <w:r w:rsidRPr="00053538">
        <w:rPr>
          <w:rFonts w:ascii="Arial" w:hAnsi="Arial"/>
          <w:b/>
          <w:color w:val="000000"/>
        </w:rPr>
        <w:t>Maximum Generation BM Unit(s)</w:t>
      </w:r>
      <w:r w:rsidRPr="00053538">
        <w:rPr>
          <w:rFonts w:ascii="Arial" w:hAnsi="Arial"/>
          <w:color w:val="000000"/>
        </w:rPr>
        <w:t xml:space="preserve"> above the prevailing </w:t>
      </w:r>
      <w:r w:rsidRPr="00053538">
        <w:rPr>
          <w:rFonts w:ascii="Arial" w:hAnsi="Arial"/>
          <w:b/>
          <w:color w:val="000000"/>
        </w:rPr>
        <w:t xml:space="preserve">Maximum Export Limit </w:t>
      </w:r>
      <w:r w:rsidRPr="00053538">
        <w:rPr>
          <w:rFonts w:ascii="Arial" w:hAnsi="Arial"/>
          <w:color w:val="000000"/>
        </w:rPr>
        <w:t xml:space="preserve">for such </w:t>
      </w:r>
      <w:r w:rsidRPr="00053538">
        <w:rPr>
          <w:rFonts w:ascii="Arial" w:hAnsi="Arial"/>
          <w:b/>
          <w:color w:val="000000"/>
        </w:rPr>
        <w:t>Maximum Generation BM Unit(s)</w:t>
      </w:r>
      <w:r w:rsidRPr="00053538">
        <w:rPr>
          <w:rFonts w:ascii="Arial" w:hAnsi="Arial"/>
          <w:color w:val="000000"/>
        </w:rPr>
        <w:t xml:space="preserve"> will be within its safe operating parameters (whether relating to personnel or </w:t>
      </w:r>
      <w:r w:rsidRPr="00053538">
        <w:rPr>
          <w:rFonts w:ascii="Arial" w:hAnsi="Arial"/>
          <w:b/>
          <w:color w:val="000000"/>
        </w:rPr>
        <w:t>Plant</w:t>
      </w:r>
      <w:r w:rsidRPr="00053538">
        <w:rPr>
          <w:rFonts w:ascii="Arial" w:hAnsi="Arial"/>
          <w:color w:val="000000"/>
        </w:rPr>
        <w:t xml:space="preserve"> or </w:t>
      </w:r>
      <w:r w:rsidRPr="00053538">
        <w:rPr>
          <w:rFonts w:ascii="Arial" w:hAnsi="Arial"/>
          <w:b/>
          <w:color w:val="000000"/>
        </w:rPr>
        <w:t>Apparatus</w:t>
      </w:r>
      <w:r w:rsidRPr="00053538">
        <w:rPr>
          <w:rFonts w:ascii="Arial" w:hAnsi="Arial"/>
          <w:color w:val="000000"/>
        </w:rPr>
        <w:t>).</w:t>
      </w:r>
    </w:p>
    <w:p w14:paraId="5BB4C0DF" w14:textId="77777777" w:rsidR="00B82A2F" w:rsidRPr="00053538" w:rsidRDefault="00B82A2F">
      <w:pPr>
        <w:pStyle w:val="1AutoList4"/>
        <w:widowControl/>
        <w:rPr>
          <w:rFonts w:ascii="Arial" w:hAnsi="Arial"/>
          <w:color w:val="000000"/>
        </w:rPr>
      </w:pPr>
    </w:p>
    <w:p w14:paraId="40581FAD" w14:textId="77777777" w:rsidR="00B82A2F" w:rsidRPr="00053538" w:rsidRDefault="00B82A2F">
      <w:pPr>
        <w:jc w:val="both"/>
        <w:rPr>
          <w:rFonts w:ascii="Arial" w:hAnsi="Arial"/>
          <w:color w:val="000000"/>
        </w:rPr>
      </w:pPr>
      <w:r w:rsidRPr="00053538">
        <w:rPr>
          <w:rFonts w:ascii="Arial" w:hAnsi="Arial"/>
          <w:color w:val="000000"/>
        </w:rPr>
        <w:t>4.2.12.</w:t>
      </w:r>
      <w:r w:rsidRPr="00053538">
        <w:rPr>
          <w:rFonts w:ascii="Arial" w:hAnsi="Arial"/>
          <w:b/>
          <w:color w:val="000000"/>
        </w:rPr>
        <w:t>Publication of Maximum Generation Information</w:t>
      </w:r>
    </w:p>
    <w:p w14:paraId="0FC40292" w14:textId="77777777" w:rsidR="00B82A2F" w:rsidRPr="00053538" w:rsidRDefault="00B82A2F">
      <w:pPr>
        <w:ind w:left="720"/>
        <w:jc w:val="both"/>
        <w:rPr>
          <w:rFonts w:ascii="Arial" w:hAnsi="Arial"/>
          <w:b/>
          <w:color w:val="000000"/>
        </w:rPr>
      </w:pPr>
    </w:p>
    <w:p w14:paraId="6DA362E5" w14:textId="77777777" w:rsidR="00B82A2F" w:rsidRPr="00053538" w:rsidRDefault="00B82A2F">
      <w:pPr>
        <w:ind w:left="1800" w:hanging="1080"/>
        <w:jc w:val="both"/>
        <w:rPr>
          <w:rFonts w:ascii="Arial" w:hAnsi="Arial"/>
          <w:color w:val="000000"/>
        </w:rPr>
      </w:pPr>
      <w:r w:rsidRPr="00053538">
        <w:rPr>
          <w:rFonts w:ascii="Arial" w:hAnsi="Arial"/>
          <w:color w:val="000000"/>
        </w:rPr>
        <w:t>4.2.12.1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use reasonable endeavours to publish on its web-site within five </w:t>
      </w:r>
      <w:r w:rsidRPr="00053538">
        <w:rPr>
          <w:rFonts w:ascii="Arial" w:hAnsi="Arial"/>
          <w:b/>
          <w:color w:val="000000"/>
        </w:rPr>
        <w:t>Business Days</w:t>
      </w:r>
      <w:r w:rsidRPr="00053538">
        <w:rPr>
          <w:rFonts w:ascii="Arial" w:hAnsi="Arial"/>
          <w:color w:val="000000"/>
        </w:rPr>
        <w:t xml:space="preserve"> of signature of a </w:t>
      </w:r>
      <w:r w:rsidRPr="00053538">
        <w:rPr>
          <w:rFonts w:ascii="Arial" w:hAnsi="Arial"/>
          <w:b/>
          <w:color w:val="000000"/>
        </w:rPr>
        <w:t xml:space="preserve">Maximum Generation Service Agreement, </w:t>
      </w:r>
      <w:r w:rsidRPr="00053538">
        <w:rPr>
          <w:rFonts w:ascii="Arial" w:hAnsi="Arial"/>
          <w:color w:val="000000"/>
        </w:rPr>
        <w:t xml:space="preserve">or within five </w:t>
      </w:r>
      <w:r w:rsidRPr="00053538">
        <w:rPr>
          <w:rFonts w:ascii="Arial" w:hAnsi="Arial"/>
          <w:b/>
          <w:color w:val="000000"/>
        </w:rPr>
        <w:t>Business Days</w:t>
      </w:r>
      <w:r w:rsidRPr="00053538">
        <w:rPr>
          <w:rFonts w:ascii="Arial" w:hAnsi="Arial"/>
          <w:color w:val="000000"/>
        </w:rPr>
        <w:t xml:space="preserve"> of receipt of any updated information in accordance with this Paragraph 4.2, details of the following information in respect of each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specified in such </w:t>
      </w:r>
      <w:r w:rsidRPr="00053538">
        <w:rPr>
          <w:rFonts w:ascii="Arial" w:hAnsi="Arial"/>
          <w:b/>
          <w:color w:val="000000"/>
        </w:rPr>
        <w:t>Maximum Generation Service Agreement</w:t>
      </w:r>
      <w:r w:rsidRPr="00053538">
        <w:rPr>
          <w:rFonts w:ascii="Arial" w:hAnsi="Arial"/>
          <w:color w:val="000000"/>
        </w:rPr>
        <w:t>:-</w:t>
      </w:r>
    </w:p>
    <w:p w14:paraId="3015CC73" w14:textId="77777777" w:rsidR="00B82A2F" w:rsidRPr="00053538" w:rsidRDefault="00B82A2F">
      <w:pPr>
        <w:tabs>
          <w:tab w:val="left" w:pos="-1440"/>
          <w:tab w:val="left" w:pos="-720"/>
          <w:tab w:val="left" w:pos="0"/>
          <w:tab w:val="left" w:pos="720"/>
          <w:tab w:val="left" w:pos="1701"/>
          <w:tab w:val="left" w:pos="1800"/>
          <w:tab w:val="left" w:pos="2340"/>
          <w:tab w:val="left" w:pos="3402"/>
        </w:tabs>
        <w:ind w:left="1440" w:hanging="14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 Fee</w:t>
      </w:r>
      <w:r w:rsidRPr="00053538">
        <w:rPr>
          <w:rFonts w:ascii="Arial" w:hAnsi="Arial"/>
          <w:color w:val="000000"/>
        </w:rPr>
        <w:t>;</w:t>
      </w:r>
    </w:p>
    <w:p w14:paraId="4F5128ED" w14:textId="77777777" w:rsidR="00B82A2F" w:rsidRPr="00053538" w:rsidRDefault="00B82A2F">
      <w:pPr>
        <w:tabs>
          <w:tab w:val="left" w:pos="-1440"/>
          <w:tab w:val="left" w:pos="-720"/>
          <w:tab w:val="left" w:pos="0"/>
          <w:tab w:val="left" w:pos="720"/>
          <w:tab w:val="left" w:pos="1440"/>
          <w:tab w:val="left" w:pos="1800"/>
          <w:tab w:val="left" w:pos="234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w:t>
      </w:r>
      <w:r w:rsidRPr="00053538">
        <w:rPr>
          <w:rFonts w:ascii="Arial" w:hAnsi="Arial"/>
          <w:b/>
          <w:color w:val="000000"/>
        </w:rPr>
        <w:t>Indicative Maximum Generation Capability</w:t>
      </w:r>
      <w:r w:rsidRPr="00053538">
        <w:rPr>
          <w:rFonts w:ascii="Arial" w:hAnsi="Arial"/>
          <w:color w:val="000000"/>
        </w:rPr>
        <w:t>;</w:t>
      </w:r>
    </w:p>
    <w:p w14:paraId="779BDB12" w14:textId="77777777" w:rsidR="00B82A2F" w:rsidRPr="00053538" w:rsidRDefault="00B82A2F">
      <w:pPr>
        <w:pStyle w:val="Header"/>
        <w:tabs>
          <w:tab w:val="clear" w:pos="4320"/>
          <w:tab w:val="clear" w:pos="8640"/>
          <w:tab w:val="left" w:pos="-1440"/>
          <w:tab w:val="left" w:pos="-720"/>
          <w:tab w:val="left" w:pos="0"/>
          <w:tab w:val="left" w:pos="720"/>
          <w:tab w:val="left" w:pos="1440"/>
          <w:tab w:val="left" w:pos="1800"/>
          <w:tab w:val="left" w:pos="2340"/>
        </w:tabs>
        <w:ind w:left="2340" w:hanging="23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the amount of factor X (as defined in Paragraph 4.2.5.1) if other than 0.03,</w:t>
      </w:r>
    </w:p>
    <w:p w14:paraId="31302C9D" w14:textId="77777777" w:rsidR="00B82A2F" w:rsidRPr="00053538" w:rsidRDefault="00B82A2F">
      <w:pPr>
        <w:tabs>
          <w:tab w:val="left" w:pos="-1440"/>
          <w:tab w:val="left" w:pos="-720"/>
          <w:tab w:val="left" w:pos="720"/>
          <w:tab w:val="left" w:pos="1800"/>
          <w:tab w:val="left" w:pos="8460"/>
        </w:tabs>
        <w:ind w:left="1800" w:hanging="1800"/>
        <w:jc w:val="both"/>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 </w:t>
      </w:r>
    </w:p>
    <w:p w14:paraId="202C4C3E"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5E75ABC1" w14:textId="77777777" w:rsidR="00B82A2F" w:rsidRPr="00053538" w:rsidRDefault="00B82A2F">
      <w:pPr>
        <w:tabs>
          <w:tab w:val="left" w:pos="-1440"/>
          <w:tab w:val="left" w:pos="-720"/>
          <w:tab w:val="left" w:pos="0"/>
          <w:tab w:val="left" w:pos="851"/>
          <w:tab w:val="left" w:pos="3402"/>
        </w:tabs>
        <w:ind w:left="1800" w:hanging="1080"/>
        <w:jc w:val="both"/>
        <w:rPr>
          <w:rFonts w:ascii="Arial" w:hAnsi="Arial"/>
          <w:color w:val="000000"/>
        </w:rPr>
      </w:pPr>
      <w:r w:rsidRPr="00053538">
        <w:rPr>
          <w:rFonts w:ascii="Arial" w:hAnsi="Arial"/>
          <w:color w:val="000000"/>
        </w:rPr>
        <w:t>4.2.12.2</w:t>
      </w:r>
      <w:r w:rsidRPr="00053538">
        <w:rPr>
          <w:rFonts w:ascii="Arial" w:hAnsi="Arial"/>
          <w:color w:val="000000"/>
        </w:rPr>
        <w:tab/>
        <w:t xml:space="preserve">In respect of each </w:t>
      </w:r>
      <w:r w:rsidRPr="00053538">
        <w:rPr>
          <w:rFonts w:ascii="Arial" w:hAnsi="Arial"/>
          <w:b/>
          <w:color w:val="000000"/>
        </w:rPr>
        <w:t>Operational Day</w:t>
      </w:r>
      <w:r w:rsidRPr="00053538">
        <w:rPr>
          <w:rFonts w:ascii="Arial" w:hAnsi="Arial"/>
          <w:color w:val="000000"/>
        </w:rPr>
        <w:t xml:space="preserve"> in a calendar month, </w:t>
      </w:r>
      <w:r w:rsidRPr="00053538">
        <w:rPr>
          <w:rFonts w:ascii="Arial" w:hAnsi="Arial"/>
          <w:b/>
          <w:color w:val="000000"/>
        </w:rPr>
        <w:t xml:space="preserve">The Company </w:t>
      </w:r>
      <w:r w:rsidRPr="00053538">
        <w:rPr>
          <w:rFonts w:ascii="Arial" w:hAnsi="Arial"/>
          <w:color w:val="000000"/>
        </w:rPr>
        <w:t xml:space="preserve">shall, by the tenth </w:t>
      </w:r>
      <w:r w:rsidRPr="00053538">
        <w:rPr>
          <w:rFonts w:ascii="Arial" w:hAnsi="Arial"/>
          <w:b/>
          <w:color w:val="000000"/>
        </w:rPr>
        <w:t>Business Day</w:t>
      </w:r>
      <w:r w:rsidRPr="00053538">
        <w:rPr>
          <w:rFonts w:ascii="Arial" w:hAnsi="Arial"/>
          <w:color w:val="000000"/>
        </w:rPr>
        <w:t xml:space="preserve"> of the calendar month following that calendar month, publish on its web-site in respect of each relevant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Unit(s)</w:t>
      </w:r>
      <w:r w:rsidRPr="00053538">
        <w:rPr>
          <w:rFonts w:ascii="Arial" w:hAnsi="Arial"/>
          <w:color w:val="000000"/>
        </w:rPr>
        <w:t xml:space="preserve"> the following details of each </w:t>
      </w:r>
      <w:r w:rsidRPr="00053538">
        <w:rPr>
          <w:rFonts w:ascii="Arial" w:hAnsi="Arial"/>
          <w:b/>
          <w:color w:val="000000"/>
        </w:rPr>
        <w:t>Maximum Generation Instruction</w:t>
      </w:r>
      <w:r w:rsidRPr="00053538">
        <w:rPr>
          <w:rFonts w:ascii="Arial" w:hAnsi="Arial"/>
          <w:color w:val="000000"/>
        </w:rPr>
        <w:t xml:space="preserve"> (if any) issued by </w:t>
      </w:r>
      <w:r w:rsidRPr="00053538">
        <w:rPr>
          <w:rFonts w:ascii="Arial" w:hAnsi="Arial"/>
          <w:b/>
          <w:color w:val="000000"/>
        </w:rPr>
        <w:t>The Company</w:t>
      </w:r>
      <w:r w:rsidRPr="00053538">
        <w:rPr>
          <w:rFonts w:ascii="Arial" w:hAnsi="Arial"/>
          <w:color w:val="000000"/>
        </w:rPr>
        <w:t xml:space="preserve"> in accordance with Paragraph 4.2.4:-</w:t>
      </w:r>
    </w:p>
    <w:p w14:paraId="634B0505"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w:t>
      </w:r>
      <w:r w:rsidRPr="00053538">
        <w:rPr>
          <w:rFonts w:ascii="Arial" w:hAnsi="Arial"/>
          <w:color w:val="000000"/>
        </w:rPr>
        <w:t xml:space="preserve"> </w:t>
      </w:r>
      <w:r w:rsidRPr="00053538">
        <w:rPr>
          <w:rFonts w:ascii="Arial" w:hAnsi="Arial"/>
          <w:b/>
          <w:color w:val="000000"/>
        </w:rPr>
        <w:t>Fee</w:t>
      </w:r>
      <w:r w:rsidRPr="00053538">
        <w:rPr>
          <w:rFonts w:ascii="Arial" w:hAnsi="Arial"/>
          <w:color w:val="000000"/>
        </w:rPr>
        <w:t>;</w:t>
      </w:r>
    </w:p>
    <w:p w14:paraId="500C7EF6"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period(s) for which </w:t>
      </w:r>
      <w:r w:rsidRPr="00053538">
        <w:rPr>
          <w:rFonts w:ascii="Arial" w:hAnsi="Arial"/>
          <w:b/>
          <w:color w:val="000000"/>
        </w:rPr>
        <w:t>Maximum Generation</w:t>
      </w:r>
      <w:r w:rsidRPr="00053538">
        <w:rPr>
          <w:rFonts w:ascii="Arial" w:hAnsi="Arial"/>
          <w:color w:val="000000"/>
        </w:rPr>
        <w:t xml:space="preserve"> has been provided;</w:t>
      </w:r>
    </w:p>
    <w:p w14:paraId="0A6F7DA9"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lastRenderedPageBreak/>
        <w:tab/>
      </w:r>
      <w:r w:rsidRPr="00053538">
        <w:rPr>
          <w:rFonts w:ascii="Arial" w:hAnsi="Arial"/>
          <w:color w:val="000000"/>
        </w:rPr>
        <w:tab/>
        <w:t>(c)</w:t>
      </w:r>
      <w:r w:rsidRPr="00053538">
        <w:rPr>
          <w:rFonts w:ascii="Arial" w:hAnsi="Arial"/>
          <w:color w:val="000000"/>
        </w:rPr>
        <w:tab/>
        <w:t xml:space="preserve">the MW level(s) delivered as </w:t>
      </w:r>
      <w:r w:rsidRPr="00053538">
        <w:rPr>
          <w:rFonts w:ascii="Arial" w:hAnsi="Arial"/>
          <w:b/>
          <w:color w:val="000000"/>
        </w:rPr>
        <w:t>Maximum Generation</w:t>
      </w:r>
      <w:r w:rsidRPr="00053538">
        <w:rPr>
          <w:rFonts w:ascii="Arial" w:hAnsi="Arial"/>
          <w:color w:val="000000"/>
        </w:rPr>
        <w:t>,</w:t>
      </w:r>
    </w:p>
    <w:p w14:paraId="72346B26"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r>
    </w:p>
    <w:p w14:paraId="5FFF77D4"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w:t>
      </w:r>
    </w:p>
    <w:p w14:paraId="66A4F6ED"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61A1C60D" w14:textId="77777777" w:rsidR="0092604C" w:rsidRDefault="00B82A2F">
      <w:pPr>
        <w:tabs>
          <w:tab w:val="left" w:pos="-1440"/>
          <w:tab w:val="left" w:pos="-720"/>
          <w:tab w:val="left" w:pos="0"/>
          <w:tab w:val="left" w:pos="851"/>
          <w:tab w:val="left" w:pos="3402"/>
        </w:tabs>
        <w:ind w:left="1800" w:hanging="1080"/>
        <w:jc w:val="both"/>
        <w:rPr>
          <w:rFonts w:ascii="Arial" w:hAnsi="Arial"/>
          <w:b/>
          <w:color w:val="000000"/>
        </w:rPr>
      </w:pPr>
      <w:r w:rsidRPr="00053538">
        <w:rPr>
          <w:rFonts w:ascii="Arial" w:hAnsi="Arial"/>
          <w:color w:val="000000"/>
        </w:rPr>
        <w:t>4.2.12.3</w:t>
      </w:r>
      <w:r w:rsidRPr="00053538">
        <w:rPr>
          <w:rFonts w:ascii="Arial" w:hAnsi="Arial"/>
          <w:color w:val="000000"/>
        </w:rPr>
        <w:tab/>
        <w:t xml:space="preserve">Each </w:t>
      </w:r>
      <w:r w:rsidRPr="00053538">
        <w:rPr>
          <w:rFonts w:ascii="Arial" w:hAnsi="Arial"/>
          <w:b/>
          <w:color w:val="000000"/>
        </w:rPr>
        <w:t>User</w:t>
      </w:r>
      <w:r w:rsidRPr="00053538">
        <w:rPr>
          <w:rFonts w:ascii="Arial" w:hAnsi="Arial"/>
          <w:color w:val="000000"/>
        </w:rPr>
        <w:t xml:space="preserve"> consents to the disclosure by </w:t>
      </w:r>
      <w:r w:rsidRPr="00053538">
        <w:rPr>
          <w:rFonts w:ascii="Arial" w:hAnsi="Arial"/>
          <w:b/>
          <w:color w:val="000000"/>
        </w:rPr>
        <w:t>The Company</w:t>
      </w:r>
      <w:r w:rsidRPr="00053538">
        <w:rPr>
          <w:rFonts w:ascii="Arial" w:hAnsi="Arial"/>
          <w:color w:val="000000"/>
        </w:rPr>
        <w:t xml:space="preserve"> of the information referred to at Paragraphs 4.2.12.1 </w:t>
      </w:r>
      <w:smartTag w:uri="urn:schemas-microsoft-com:office:smarttags" w:element="PersonName">
        <w:r w:rsidRPr="00053538">
          <w:rPr>
            <w:rFonts w:ascii="Arial" w:hAnsi="Arial"/>
            <w:color w:val="000000"/>
          </w:rPr>
          <w:t>and</w:t>
        </w:r>
      </w:smartTag>
      <w:r w:rsidRPr="00053538">
        <w:rPr>
          <w:rFonts w:ascii="Arial" w:hAnsi="Arial"/>
          <w:color w:val="000000"/>
        </w:rPr>
        <w:t xml:space="preserve"> 4.2.12.2 above in so far as it relates the provision of </w:t>
      </w:r>
      <w:r w:rsidRPr="00053538">
        <w:rPr>
          <w:rFonts w:ascii="Arial" w:hAnsi="Arial"/>
          <w:b/>
          <w:color w:val="000000"/>
        </w:rPr>
        <w:t>Maximum Generation</w:t>
      </w:r>
      <w:r w:rsidRPr="00053538">
        <w:rPr>
          <w:rFonts w:ascii="Arial" w:hAnsi="Arial"/>
          <w:color w:val="000000"/>
        </w:rPr>
        <w:t xml:space="preserve"> from its </w:t>
      </w:r>
      <w:r w:rsidRPr="00053538">
        <w:rPr>
          <w:rFonts w:ascii="Arial" w:hAnsi="Arial"/>
          <w:b/>
          <w:color w:val="000000"/>
        </w:rPr>
        <w:t>Maximum Generation BM Unit(s)</w:t>
      </w:r>
      <w:r w:rsidRPr="00053538">
        <w:rPr>
          <w:rFonts w:ascii="Arial" w:hAnsi="Arial"/>
          <w:color w:val="000000"/>
        </w:rPr>
        <w:t xml:space="preserve">, provided always that </w:t>
      </w:r>
      <w:r w:rsidRPr="00053538">
        <w:rPr>
          <w:rFonts w:ascii="Arial" w:hAnsi="Arial"/>
          <w:b/>
          <w:color w:val="000000"/>
        </w:rPr>
        <w:t>The Company</w:t>
      </w:r>
      <w:r w:rsidRPr="00053538">
        <w:rPr>
          <w:rFonts w:ascii="Arial" w:hAnsi="Arial"/>
          <w:color w:val="000000"/>
        </w:rPr>
        <w:t xml:space="preserve"> shall not be bound to comply with the provisions of this Paragraph with regard to the provision of information to the extent that to do so would be likely to restrict, distort or prevent competition in the provision of </w:t>
      </w:r>
      <w:r w:rsidRPr="00053538">
        <w:rPr>
          <w:rFonts w:ascii="Arial" w:hAnsi="Arial"/>
          <w:b/>
          <w:color w:val="000000"/>
        </w:rPr>
        <w:t>Maximum Generation.</w:t>
      </w:r>
    </w:p>
    <w:p w14:paraId="1637C667" w14:textId="77777777" w:rsidR="0092604C" w:rsidRDefault="0092604C">
      <w:pPr>
        <w:tabs>
          <w:tab w:val="left" w:pos="-1440"/>
          <w:tab w:val="left" w:pos="-720"/>
          <w:tab w:val="left" w:pos="0"/>
          <w:tab w:val="left" w:pos="851"/>
          <w:tab w:val="left" w:pos="3402"/>
        </w:tabs>
        <w:ind w:left="1800" w:hanging="1080"/>
        <w:jc w:val="both"/>
        <w:rPr>
          <w:rFonts w:ascii="Arial" w:hAnsi="Arial"/>
          <w:b/>
          <w:color w:val="000000"/>
        </w:rPr>
      </w:pPr>
    </w:p>
    <w:p w14:paraId="74C3238C" w14:textId="77777777" w:rsidR="0092604C" w:rsidRPr="00C900D2" w:rsidRDefault="0092604C" w:rsidP="00C900D2">
      <w:pPr>
        <w:numPr>
          <w:ilvl w:val="3"/>
          <w:numId w:val="36"/>
        </w:numPr>
        <w:tabs>
          <w:tab w:val="clear" w:pos="1620"/>
          <w:tab w:val="left" w:pos="-1440"/>
          <w:tab w:val="left" w:pos="-720"/>
          <w:tab w:val="left" w:pos="0"/>
          <w:tab w:val="left" w:pos="851"/>
          <w:tab w:val="num" w:pos="1800"/>
        </w:tabs>
        <w:ind w:left="1800"/>
        <w:jc w:val="both"/>
        <w:rPr>
          <w:rFonts w:ascii="Arial" w:hAnsi="Arial"/>
          <w:color w:val="000000"/>
          <w:lang w:val="en-US"/>
        </w:rPr>
      </w:pPr>
      <w:r w:rsidRPr="00C900D2">
        <w:rPr>
          <w:rFonts w:ascii="Arial" w:hAnsi="Arial"/>
          <w:color w:val="000000"/>
          <w:lang w:val="en-US"/>
        </w:rPr>
        <w:t xml:space="preserve">Each </w:t>
      </w:r>
      <w:r w:rsidRPr="00C900D2">
        <w:rPr>
          <w:rFonts w:ascii="Arial Bold" w:hAnsi="Arial Bold"/>
          <w:b/>
          <w:bCs/>
          <w:color w:val="000000"/>
          <w:lang w:val="en-US"/>
        </w:rPr>
        <w:t>User</w:t>
      </w:r>
      <w:r w:rsidRPr="00C900D2">
        <w:rPr>
          <w:rFonts w:ascii="Arial" w:hAnsi="Arial"/>
          <w:color w:val="000000"/>
          <w:lang w:val="en-US"/>
        </w:rPr>
        <w:t xml:space="preserve"> hereby consents to the disclosure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use by </w:t>
      </w:r>
      <w:r w:rsidRPr="00C900D2">
        <w:rPr>
          <w:rFonts w:ascii="Arial Bold" w:hAnsi="Arial Bold"/>
          <w:b/>
          <w:bCs/>
          <w:color w:val="000000"/>
          <w:lang w:val="en-US"/>
        </w:rPr>
        <w:t>The Company</w:t>
      </w:r>
      <w:r w:rsidRPr="00C900D2">
        <w:rPr>
          <w:rFonts w:ascii="Arial" w:hAnsi="Arial"/>
          <w:color w:val="000000"/>
          <w:lang w:val="en-US"/>
        </w:rPr>
        <w:t xml:space="preserve"> of data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other information from any year relating to the provision by that </w:t>
      </w:r>
      <w:r w:rsidRPr="00C900D2">
        <w:rPr>
          <w:rFonts w:ascii="Arial Bold" w:hAnsi="Arial Bold"/>
          <w:b/>
          <w:bCs/>
          <w:color w:val="000000"/>
          <w:lang w:val="en-US"/>
        </w:rPr>
        <w:t>User</w:t>
      </w:r>
      <w:r w:rsidRPr="00C900D2">
        <w:rPr>
          <w:rFonts w:ascii="Arial" w:hAnsi="Arial"/>
          <w:color w:val="000000"/>
          <w:lang w:val="en-US"/>
        </w:rPr>
        <w:t xml:space="preserve"> of the </w:t>
      </w:r>
      <w:r w:rsidRPr="00C900D2">
        <w:rPr>
          <w:rFonts w:ascii="Arial Bold" w:hAnsi="Arial Bold"/>
          <w:b/>
          <w:bCs/>
          <w:color w:val="000000"/>
          <w:lang w:val="en-US"/>
        </w:rPr>
        <w:t>Balancing Service</w:t>
      </w:r>
      <w:r w:rsidRPr="00C900D2">
        <w:rPr>
          <w:rFonts w:ascii="Arial" w:hAnsi="Arial"/>
          <w:color w:val="000000"/>
          <w:lang w:val="en-US"/>
        </w:rPr>
        <w:t xml:space="preserve"> to the extent necessary to enable </w:t>
      </w:r>
      <w:r w:rsidRPr="00C900D2">
        <w:rPr>
          <w:rFonts w:ascii="Arial Bold" w:hAnsi="Arial Bold"/>
          <w:b/>
          <w:bCs/>
          <w:color w:val="000000"/>
          <w:lang w:val="en-US"/>
        </w:rPr>
        <w:t>The Company</w:t>
      </w:r>
      <w:r w:rsidRPr="00C900D2">
        <w:rPr>
          <w:rFonts w:ascii="Arial" w:hAnsi="Arial"/>
          <w:color w:val="000000"/>
          <w:lang w:val="en-US"/>
        </w:rPr>
        <w:t xml:space="preserve"> to carry out its </w:t>
      </w:r>
      <w:r w:rsidRPr="00C900D2">
        <w:rPr>
          <w:rFonts w:ascii="Arial Bold" w:hAnsi="Arial Bold"/>
          <w:b/>
          <w:bCs/>
          <w:color w:val="000000"/>
          <w:lang w:val="en-US"/>
        </w:rPr>
        <w:t>EMR Functions</w:t>
      </w:r>
      <w:r w:rsidRPr="00C900D2">
        <w:rPr>
          <w:rFonts w:ascii="Arial" w:hAnsi="Arial"/>
          <w:bCs/>
          <w:color w:val="000000"/>
          <w:lang w:val="en-US"/>
        </w:rPr>
        <w:t>.</w:t>
      </w:r>
    </w:p>
    <w:p w14:paraId="7D37B2A8" w14:textId="77777777" w:rsidR="0092604C" w:rsidRPr="00053538" w:rsidRDefault="00A75721">
      <w:pPr>
        <w:tabs>
          <w:tab w:val="left" w:pos="-1440"/>
          <w:tab w:val="left" w:pos="-720"/>
          <w:tab w:val="left" w:pos="0"/>
          <w:tab w:val="left" w:pos="851"/>
          <w:tab w:val="left" w:pos="3402"/>
        </w:tabs>
        <w:ind w:left="1800" w:hanging="1080"/>
        <w:jc w:val="both"/>
        <w:rPr>
          <w:rFonts w:ascii="Arial" w:hAnsi="Arial"/>
          <w:color w:val="000000"/>
        </w:rPr>
      </w:pPr>
      <w:r>
        <w:rPr>
          <w:rFonts w:ascii="Arial" w:hAnsi="Arial"/>
          <w:b/>
          <w:color w:val="000000"/>
        </w:rPr>
        <w:t xml:space="preserve">  </w:t>
      </w:r>
    </w:p>
    <w:p w14:paraId="5CCDE086" w14:textId="77777777" w:rsidR="00B82A2F" w:rsidRPr="00053538" w:rsidRDefault="00B82A2F">
      <w:pPr>
        <w:pStyle w:val="Title"/>
        <w:ind w:left="1440" w:hanging="720"/>
        <w:jc w:val="left"/>
        <w:rPr>
          <w:rFonts w:ascii="Arial" w:hAnsi="Arial"/>
          <w:b w:val="0"/>
          <w:color w:val="000000"/>
        </w:rPr>
      </w:pPr>
    </w:p>
    <w:p w14:paraId="612B5A8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4.2A</w:t>
      </w:r>
      <w:r w:rsidRPr="00053538">
        <w:rPr>
          <w:rFonts w:ascii="Arial" w:hAnsi="Arial"/>
          <w:b/>
          <w:color w:val="000000"/>
        </w:rPr>
        <w:tab/>
        <w:t>SYSTEM TO GENERATOR OPERATIONAL INT</w:t>
      </w:r>
      <w:r w:rsidR="00611585" w:rsidRPr="00053538">
        <w:rPr>
          <w:rFonts w:ascii="Arial" w:hAnsi="Arial"/>
          <w:b/>
          <w:color w:val="000000"/>
        </w:rPr>
        <w:t>E</w:t>
      </w:r>
      <w:r w:rsidRPr="00053538">
        <w:rPr>
          <w:rFonts w:ascii="Arial" w:hAnsi="Arial"/>
          <w:b/>
          <w:color w:val="000000"/>
        </w:rPr>
        <w:t>RTRIPPING</w:t>
      </w:r>
      <w:r w:rsidRPr="00053538">
        <w:rPr>
          <w:rFonts w:ascii="Arial" w:hAnsi="Arial"/>
          <w:b/>
          <w:color w:val="000000"/>
        </w:rPr>
        <w:tab/>
      </w:r>
    </w:p>
    <w:p w14:paraId="573C014C"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40A92CF" w14:textId="77777777" w:rsidR="00B82A2F" w:rsidRPr="00053538" w:rsidRDefault="00B82A2F">
      <w:pPr>
        <w:tabs>
          <w:tab w:val="left" w:pos="0"/>
          <w:tab w:val="left" w:pos="851"/>
          <w:tab w:val="left" w:pos="1800"/>
          <w:tab w:val="left" w:pos="2552"/>
          <w:tab w:val="left" w:pos="3402"/>
        </w:tabs>
        <w:ind w:firstLine="900"/>
        <w:rPr>
          <w:rFonts w:ascii="Arial" w:hAnsi="Arial"/>
          <w:i/>
          <w:color w:val="000000"/>
          <w:w w:val="0"/>
        </w:rPr>
      </w:pPr>
      <w:r w:rsidRPr="00053538">
        <w:rPr>
          <w:rFonts w:ascii="Arial" w:hAnsi="Arial"/>
          <w:color w:val="000000"/>
          <w:w w:val="0"/>
        </w:rPr>
        <w:t>4.2A.1</w:t>
      </w:r>
      <w:r w:rsidRPr="00053538">
        <w:rPr>
          <w:rFonts w:ascii="Arial" w:hAnsi="Arial"/>
          <w:color w:val="000000"/>
          <w:w w:val="0"/>
        </w:rPr>
        <w:tab/>
      </w:r>
      <w:r w:rsidRPr="00053538">
        <w:rPr>
          <w:rFonts w:ascii="Arial" w:hAnsi="Arial"/>
          <w:b/>
          <w:color w:val="000000"/>
          <w:w w:val="0"/>
        </w:rPr>
        <w:t>Application</w:t>
      </w:r>
    </w:p>
    <w:p w14:paraId="14AECCA5" w14:textId="77777777" w:rsidR="00B82A2F" w:rsidRPr="00053538" w:rsidRDefault="00B82A2F">
      <w:pPr>
        <w:tabs>
          <w:tab w:val="left" w:pos="851"/>
          <w:tab w:val="left" w:pos="1800"/>
          <w:tab w:val="left" w:pos="3402"/>
        </w:tabs>
        <w:ind w:left="1800" w:hanging="900"/>
        <w:jc w:val="both"/>
        <w:rPr>
          <w:rFonts w:ascii="Arial" w:hAnsi="Arial"/>
          <w:color w:val="000000"/>
          <w:w w:val="0"/>
        </w:rPr>
      </w:pPr>
    </w:p>
    <w:p w14:paraId="10ED8753" w14:textId="77777777" w:rsidR="00B82A2F" w:rsidRPr="00053538" w:rsidRDefault="00B82A2F">
      <w:pPr>
        <w:tabs>
          <w:tab w:val="left" w:pos="851"/>
          <w:tab w:val="left" w:pos="1800"/>
          <w:tab w:val="left" w:pos="3402"/>
        </w:tabs>
        <w:ind w:left="1800"/>
        <w:jc w:val="both"/>
        <w:rPr>
          <w:rFonts w:ascii="Arial" w:hAnsi="Arial"/>
          <w:color w:val="000000"/>
          <w:w w:val="0"/>
        </w:rPr>
      </w:pPr>
      <w:bookmarkStart w:id="14" w:name="_DV_M11"/>
      <w:bookmarkEnd w:id="14"/>
      <w:r w:rsidRPr="00053538">
        <w:rPr>
          <w:rFonts w:ascii="Arial" w:hAnsi="Arial"/>
          <w:color w:val="000000"/>
          <w:w w:val="0"/>
        </w:rPr>
        <w:t xml:space="preserve">The provisions of this Paragraph 4.2A shall apply to </w:t>
      </w:r>
      <w:r w:rsidRPr="00053538">
        <w:rPr>
          <w:rFonts w:ascii="Arial" w:hAnsi="Arial"/>
          <w:b/>
          <w:color w:val="000000"/>
        </w:rPr>
        <w:t>The Company</w:t>
      </w:r>
      <w:r w:rsidRPr="00053538">
        <w:rPr>
          <w:rFonts w:ascii="Arial" w:hAnsi="Arial"/>
          <w:color w:val="000000"/>
          <w:w w:val="0"/>
        </w:rPr>
        <w:t xml:space="preserve"> and a </w:t>
      </w:r>
      <w:r w:rsidRPr="00053538">
        <w:rPr>
          <w:rFonts w:ascii="Arial" w:hAnsi="Arial"/>
          <w:b/>
          <w:color w:val="000000"/>
          <w:w w:val="0"/>
        </w:rPr>
        <w:t>User</w:t>
      </w:r>
      <w:r w:rsidRPr="00053538">
        <w:rPr>
          <w:rFonts w:ascii="Arial" w:hAnsi="Arial"/>
          <w:color w:val="000000"/>
          <w:w w:val="0"/>
        </w:rPr>
        <w:t xml:space="preserve"> </w:t>
      </w:r>
      <w:bookmarkStart w:id="15" w:name="_DV_C24"/>
      <w:r w:rsidRPr="00053538">
        <w:rPr>
          <w:rStyle w:val="DeltaViewInsertion"/>
          <w:rFonts w:ascii="Arial" w:hAnsi="Arial"/>
          <w:color w:val="000000"/>
          <w:w w:val="0"/>
          <w:u w:val="none"/>
        </w:rPr>
        <w:t xml:space="preserve">in respect of the provision by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to </w:t>
      </w:r>
      <w:r w:rsidRPr="00053538">
        <w:rPr>
          <w:rFonts w:ascii="Arial" w:hAnsi="Arial"/>
          <w:b/>
          <w:color w:val="000000"/>
        </w:rPr>
        <w:t>The Company</w:t>
      </w:r>
      <w:r w:rsidRPr="00053538">
        <w:rPr>
          <w:rStyle w:val="DeltaViewInsertion"/>
          <w:rFonts w:ascii="Arial" w:hAnsi="Arial"/>
          <w:color w:val="000000"/>
          <w:w w:val="0"/>
          <w:u w:val="none"/>
        </w:rPr>
        <w:t xml:space="preserve"> of </w:t>
      </w:r>
      <w:r w:rsidRPr="00053538">
        <w:rPr>
          <w:rStyle w:val="DeltaViewInsertion"/>
          <w:rFonts w:ascii="Arial" w:hAnsi="Arial"/>
          <w:b/>
          <w:color w:val="000000"/>
          <w:w w:val="0"/>
          <w:u w:val="none"/>
        </w:rPr>
        <w:t>System to Generator Operational Intertripping</w:t>
      </w:r>
      <w:r w:rsidRPr="00053538">
        <w:rPr>
          <w:rStyle w:val="DeltaViewInsertion"/>
          <w:rFonts w:ascii="Arial" w:hAnsi="Arial"/>
          <w:color w:val="000000"/>
          <w:w w:val="0"/>
          <w:u w:val="none"/>
        </w:rPr>
        <w:t xml:space="preserve"> where details of a </w:t>
      </w:r>
      <w:r w:rsidRPr="00053538">
        <w:rPr>
          <w:rStyle w:val="DeltaViewInsertion"/>
          <w:rFonts w:ascii="Arial" w:hAnsi="Arial"/>
          <w:b/>
          <w:color w:val="000000"/>
          <w:w w:val="0"/>
          <w:u w:val="none"/>
        </w:rPr>
        <w:t>System to Generator Operational Intertripping</w:t>
      </w:r>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are set out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w:t>
      </w:r>
      <w:bookmarkEnd w:id="15"/>
    </w:p>
    <w:p w14:paraId="036D232B" w14:textId="77777777" w:rsidR="00B82A2F" w:rsidRPr="00053538" w:rsidRDefault="00B82A2F">
      <w:pPr>
        <w:tabs>
          <w:tab w:val="left" w:pos="851"/>
          <w:tab w:val="left" w:pos="1800"/>
          <w:tab w:val="left" w:pos="2552"/>
          <w:tab w:val="left" w:pos="3402"/>
        </w:tabs>
        <w:ind w:left="1800" w:hanging="1620"/>
        <w:jc w:val="both"/>
        <w:rPr>
          <w:rFonts w:ascii="Arial" w:hAnsi="Arial"/>
          <w:color w:val="000000"/>
          <w:w w:val="0"/>
        </w:rPr>
      </w:pPr>
    </w:p>
    <w:p w14:paraId="0CEADBF3"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bookmarkStart w:id="16" w:name="_DV_C25"/>
      <w:r w:rsidRPr="00053538">
        <w:rPr>
          <w:rStyle w:val="DeltaViewInsertion"/>
          <w:rFonts w:ascii="Arial" w:hAnsi="Arial"/>
          <w:color w:val="000000"/>
          <w:w w:val="0"/>
          <w:u w:val="none"/>
        </w:rPr>
        <w:t>4.2A.2</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Provision of System to Generator Operational Intertripping</w:t>
      </w:r>
      <w:bookmarkEnd w:id="16"/>
    </w:p>
    <w:p w14:paraId="2904BD04"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p>
    <w:p w14:paraId="35D3FDB9" w14:textId="77777777" w:rsidR="00B82A2F" w:rsidRPr="00053538" w:rsidRDefault="00B82A2F">
      <w:pPr>
        <w:tabs>
          <w:tab w:val="left" w:pos="851"/>
          <w:tab w:val="left" w:pos="1800"/>
        </w:tabs>
        <w:ind w:left="1800" w:hanging="900"/>
        <w:jc w:val="both"/>
        <w:rPr>
          <w:rFonts w:ascii="Arial" w:hAnsi="Arial"/>
          <w:color w:val="000000"/>
          <w:w w:val="0"/>
        </w:rPr>
      </w:pPr>
      <w:bookmarkStart w:id="17" w:name="_DV_C26"/>
      <w:r w:rsidRPr="00053538">
        <w:rPr>
          <w:rStyle w:val="DeltaViewInsertion"/>
          <w:rFonts w:ascii="Arial" w:hAnsi="Arial"/>
          <w:color w:val="000000"/>
          <w:w w:val="0"/>
          <w:u w:val="none"/>
        </w:rPr>
        <w:t>4.2A.2.1</w:t>
      </w:r>
      <w:r w:rsidRPr="00053538">
        <w:rPr>
          <w:rStyle w:val="DeltaViewInsertion"/>
          <w:rFonts w:ascii="Arial" w:hAnsi="Arial"/>
          <w:color w:val="000000"/>
          <w:w w:val="0"/>
          <w:u w:val="none"/>
        </w:rPr>
        <w:tab/>
        <w:t xml:space="preserve">Each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hereby agrees, as between </w:t>
      </w:r>
      <w:r w:rsidRPr="00053538">
        <w:rPr>
          <w:rFonts w:ascii="Arial" w:hAnsi="Arial"/>
          <w:b/>
          <w:color w:val="000000"/>
        </w:rPr>
        <w:t>The Company</w:t>
      </w:r>
      <w:r w:rsidRPr="00053538">
        <w:rPr>
          <w:rStyle w:val="DeltaViewInsertion"/>
          <w:rFonts w:ascii="Arial" w:hAnsi="Arial"/>
          <w:color w:val="000000"/>
          <w:w w:val="0"/>
          <w:u w:val="none"/>
        </w:rPr>
        <w:t xml:space="preserve"> and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to:-</w:t>
      </w:r>
      <w:bookmarkEnd w:id="17"/>
    </w:p>
    <w:p w14:paraId="20B96FAF" w14:textId="77777777" w:rsidR="00B82A2F" w:rsidRPr="00053538" w:rsidRDefault="00B82A2F">
      <w:pPr>
        <w:tabs>
          <w:tab w:val="left" w:pos="851"/>
          <w:tab w:val="left" w:pos="2520"/>
        </w:tabs>
        <w:ind w:left="3420" w:hanging="1800"/>
        <w:jc w:val="both"/>
        <w:rPr>
          <w:rFonts w:ascii="Arial" w:hAnsi="Arial"/>
          <w:color w:val="000000"/>
          <w:w w:val="0"/>
        </w:rPr>
      </w:pPr>
    </w:p>
    <w:p w14:paraId="04FE5F60" w14:textId="77777777" w:rsidR="00B82A2F" w:rsidRPr="00053538" w:rsidRDefault="00B82A2F">
      <w:pPr>
        <w:tabs>
          <w:tab w:val="left" w:pos="851"/>
          <w:tab w:val="left" w:pos="2520"/>
        </w:tabs>
        <w:ind w:left="2520" w:hanging="720"/>
        <w:jc w:val="both"/>
        <w:rPr>
          <w:rFonts w:ascii="Arial" w:hAnsi="Arial"/>
          <w:i/>
          <w:color w:val="000000"/>
          <w:w w:val="0"/>
        </w:rPr>
      </w:pPr>
      <w:bookmarkStart w:id="18" w:name="_DV_C27"/>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(save where </w:t>
      </w:r>
      <w:r w:rsidRPr="00053538">
        <w:rPr>
          <w:rStyle w:val="DeltaViewInsertion"/>
          <w:rFonts w:ascii="Arial" w:hAnsi="Arial"/>
          <w:b/>
          <w:color w:val="000000"/>
          <w:w w:val="0"/>
          <w:u w:val="none"/>
        </w:rPr>
        <w:t>Force Majeure</w:t>
      </w:r>
      <w:r w:rsidRPr="00053538">
        <w:rPr>
          <w:rStyle w:val="DeltaViewInsertion"/>
          <w:rFonts w:ascii="Arial" w:hAnsi="Arial"/>
          <w:color w:val="000000"/>
          <w:w w:val="0"/>
          <w:u w:val="none"/>
        </w:rPr>
        <w:t xml:space="preserve"> applies) make available its </w:t>
      </w:r>
      <w:r w:rsidRPr="00053538">
        <w:rPr>
          <w:rStyle w:val="DeltaViewInsertion"/>
          <w:rFonts w:ascii="Arial" w:hAnsi="Arial"/>
          <w:b/>
          <w:color w:val="000000"/>
          <w:w w:val="0"/>
          <w:u w:val="none"/>
        </w:rPr>
        <w:t>System to Generator Operational Intertripping</w:t>
      </w:r>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for arming at all times when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is being exported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 xml:space="preserve">Connection Site </w:t>
      </w:r>
      <w:r w:rsidRPr="00053538">
        <w:rPr>
          <w:rStyle w:val="DeltaViewInsertion"/>
          <w:rFonts w:ascii="Arial" w:hAnsi="Arial"/>
          <w:color w:val="000000"/>
          <w:w w:val="0"/>
          <w:u w:val="none"/>
        </w:rPr>
        <w:t xml:space="preserve">at which such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is located; </w:t>
      </w:r>
      <w:bookmarkEnd w:id="18"/>
    </w:p>
    <w:p w14:paraId="2D9D8E56" w14:textId="77777777" w:rsidR="00B82A2F" w:rsidRPr="00053538" w:rsidRDefault="00B82A2F">
      <w:pPr>
        <w:tabs>
          <w:tab w:val="left" w:pos="851"/>
          <w:tab w:val="left" w:pos="2520"/>
        </w:tabs>
        <w:ind w:left="4320" w:hanging="900"/>
        <w:jc w:val="both"/>
        <w:rPr>
          <w:rFonts w:ascii="Arial" w:hAnsi="Arial"/>
          <w:color w:val="000000"/>
          <w:w w:val="0"/>
        </w:rPr>
      </w:pPr>
    </w:p>
    <w:p w14:paraId="106A5662" w14:textId="56FEA735" w:rsidR="00B82A2F" w:rsidRPr="00053538" w:rsidRDefault="00B82A2F">
      <w:pPr>
        <w:tabs>
          <w:tab w:val="left" w:pos="851"/>
          <w:tab w:val="left" w:pos="2520"/>
        </w:tabs>
        <w:ind w:left="2520" w:hanging="720"/>
        <w:jc w:val="both"/>
        <w:rPr>
          <w:rFonts w:ascii="Arial" w:hAnsi="Arial"/>
          <w:color w:val="000000"/>
          <w:w w:val="0"/>
        </w:rPr>
      </w:pPr>
      <w:bookmarkStart w:id="19" w:name="_DV_C28"/>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arm</w:t>
      </w:r>
      <w:r w:rsidR="00731C31">
        <w:rPr>
          <w:rStyle w:val="DeltaViewInsertion"/>
          <w:rFonts w:ascii="Arial" w:hAnsi="Arial"/>
          <w:color w:val="000000"/>
          <w:w w:val="0"/>
          <w:u w:val="none"/>
        </w:rPr>
        <w:t xml:space="preserve">, or permit the arming of, </w:t>
      </w:r>
      <w:r w:rsidRPr="00053538">
        <w:rPr>
          <w:rStyle w:val="DeltaViewInsertion"/>
          <w:rFonts w:ascii="Arial" w:hAnsi="Arial"/>
          <w:color w:val="000000"/>
          <w:w w:val="0"/>
          <w:u w:val="none"/>
        </w:rPr>
        <w:t xml:space="preserve">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BC</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2.8) by telephone </w:t>
      </w:r>
      <w:r w:rsidRPr="00053538">
        <w:rPr>
          <w:rStyle w:val="DeltaViewInsertion"/>
          <w:rFonts w:ascii="Arial" w:hAnsi="Arial"/>
          <w:color w:val="000000"/>
          <w:w w:val="0"/>
          <w:u w:val="none"/>
        </w:rPr>
        <w:lastRenderedPageBreak/>
        <w:t xml:space="preserve">(such instruction to be confirmed </w:t>
      </w:r>
      <w:r w:rsidR="00651941">
        <w:rPr>
          <w:rStyle w:val="DeltaViewInsertion"/>
          <w:rFonts w:ascii="Arial" w:hAnsi="Arial"/>
          <w:color w:val="000000"/>
          <w:w w:val="0"/>
          <w:u w:val="none"/>
        </w:rPr>
        <w:t>vi</w:t>
      </w:r>
      <w:r w:rsidR="00250AAE">
        <w:rPr>
          <w:rStyle w:val="DeltaViewInsertion"/>
          <w:rFonts w:ascii="Arial" w:hAnsi="Arial"/>
          <w:color w:val="000000"/>
          <w:w w:val="0"/>
          <w:u w:val="none"/>
        </w:rPr>
        <w:t>a</w:t>
      </w:r>
      <w:r w:rsidR="00651941">
        <w:rPr>
          <w:rStyle w:val="DeltaViewInsertion"/>
          <w:rFonts w:ascii="Arial" w:hAnsi="Arial"/>
          <w:color w:val="000000"/>
          <w:w w:val="0"/>
          <w:u w:val="none"/>
        </w:rPr>
        <w:t xml:space="preserve"> the </w:t>
      </w:r>
      <w:r w:rsidR="00651941" w:rsidRPr="00731641">
        <w:rPr>
          <w:rStyle w:val="DeltaViewInsertion"/>
          <w:rFonts w:ascii="Arial" w:hAnsi="Arial"/>
          <w:b/>
          <w:bCs/>
          <w:color w:val="000000"/>
          <w:w w:val="0"/>
          <w:u w:val="none"/>
        </w:rPr>
        <w:t>Designated Information Exchange System</w:t>
      </w:r>
      <w:r w:rsidR="00651941">
        <w:rPr>
          <w:rStyle w:val="DeltaViewInsertion"/>
          <w:rFonts w:ascii="Arial" w:hAnsi="Arial"/>
          <w:color w:val="000000"/>
          <w:w w:val="0"/>
          <w:u w:val="none"/>
        </w:rPr>
        <w:t xml:space="preserve"> </w:t>
      </w:r>
      <w:r w:rsidRPr="00053538">
        <w:rPr>
          <w:rStyle w:val="DeltaViewInsertion"/>
          <w:rFonts w:ascii="Arial" w:hAnsi="Arial"/>
          <w:color w:val="000000"/>
          <w:w w:val="0"/>
          <w:u w:val="none"/>
        </w:rPr>
        <w:t xml:space="preserve">substantially in the form set out in Schedule 3, Part I to this Section 4); </w:t>
      </w:r>
      <w:bookmarkEnd w:id="19"/>
    </w:p>
    <w:p w14:paraId="5A80989C" w14:textId="77777777" w:rsidR="00B82A2F" w:rsidRPr="00053538" w:rsidRDefault="00B82A2F">
      <w:pPr>
        <w:tabs>
          <w:tab w:val="left" w:pos="851"/>
          <w:tab w:val="left" w:pos="2520"/>
        </w:tabs>
        <w:ind w:left="2520" w:hanging="720"/>
        <w:jc w:val="both"/>
        <w:rPr>
          <w:rFonts w:ascii="Arial" w:hAnsi="Arial"/>
          <w:color w:val="000000"/>
          <w:w w:val="0"/>
        </w:rPr>
      </w:pPr>
    </w:p>
    <w:p w14:paraId="126B7C8E" w14:textId="140E57DD" w:rsidR="00B82A2F" w:rsidRPr="00053538" w:rsidRDefault="00B82A2F">
      <w:pPr>
        <w:tabs>
          <w:tab w:val="left" w:pos="851"/>
          <w:tab w:val="left" w:pos="2520"/>
        </w:tabs>
        <w:ind w:left="2520" w:hanging="720"/>
        <w:jc w:val="both"/>
        <w:rPr>
          <w:rFonts w:ascii="Arial" w:hAnsi="Arial"/>
          <w:color w:val="000000"/>
          <w:w w:val="0"/>
        </w:rPr>
      </w:pPr>
      <w:bookmarkStart w:id="20" w:name="_DV_C29"/>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has been confirmed </w:t>
      </w:r>
      <w:r w:rsidR="005009B2">
        <w:rPr>
          <w:rStyle w:val="DeltaViewInsertion"/>
          <w:rFonts w:ascii="Arial" w:hAnsi="Arial"/>
          <w:color w:val="000000"/>
          <w:w w:val="0"/>
          <w:u w:val="none"/>
        </w:rPr>
        <w:t xml:space="preserve"> via the </w:t>
      </w:r>
      <w:r w:rsidR="005009B2">
        <w:rPr>
          <w:rStyle w:val="DeltaViewInsertion"/>
          <w:rFonts w:ascii="Arial" w:hAnsi="Arial"/>
          <w:b/>
          <w:bCs/>
          <w:color w:val="000000"/>
          <w:w w:val="0"/>
          <w:u w:val="none"/>
        </w:rPr>
        <w:t xml:space="preserve">Designated Information Exchange System </w:t>
      </w:r>
      <w:r w:rsidRPr="00053538">
        <w:rPr>
          <w:rStyle w:val="DeltaViewInsertion"/>
          <w:rFonts w:ascii="Arial" w:hAnsi="Arial"/>
          <w:color w:val="000000"/>
          <w:w w:val="0"/>
          <w:u w:val="none"/>
        </w:rPr>
        <w:t xml:space="preserve">in accordance with Paragraph 4.2A.2.1(b) above) 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w:t>
      </w:r>
      <w:bookmarkEnd w:id="20"/>
    </w:p>
    <w:p w14:paraId="40960BEF" w14:textId="77777777" w:rsidR="00B82A2F" w:rsidRPr="00053538" w:rsidRDefault="00B82A2F">
      <w:pPr>
        <w:tabs>
          <w:tab w:val="left" w:pos="851"/>
          <w:tab w:val="left" w:pos="2520"/>
        </w:tabs>
        <w:ind w:left="2520" w:hanging="720"/>
        <w:jc w:val="both"/>
        <w:rPr>
          <w:rFonts w:ascii="Arial" w:hAnsi="Arial"/>
          <w:color w:val="000000"/>
          <w:w w:val="0"/>
        </w:rPr>
      </w:pPr>
    </w:p>
    <w:p w14:paraId="57549A14" w14:textId="6C316B3D" w:rsidR="00B82A2F" w:rsidRPr="00053538" w:rsidRDefault="00B82A2F">
      <w:pPr>
        <w:tabs>
          <w:tab w:val="left" w:pos="851"/>
          <w:tab w:val="left" w:pos="3120"/>
        </w:tabs>
        <w:ind w:left="3120" w:hanging="600"/>
        <w:jc w:val="both"/>
        <w:rPr>
          <w:rFonts w:ascii="Arial" w:hAnsi="Arial"/>
          <w:color w:val="000000"/>
          <w:w w:val="0"/>
        </w:rPr>
      </w:pPr>
      <w:bookmarkStart w:id="21" w:name="_DV_C30"/>
      <w:r w:rsidRPr="00053538">
        <w:rPr>
          <w:rStyle w:val="DeltaViewInsertion"/>
          <w:rFonts w:ascii="Arial" w:hAnsi="Arial"/>
          <w:color w:val="000000"/>
          <w:w w:val="0"/>
          <w:u w:val="none"/>
        </w:rPr>
        <w:t>(i)</w:t>
      </w:r>
      <w:r w:rsidRPr="00053538">
        <w:rPr>
          <w:rStyle w:val="DeltaViewInsertion"/>
          <w:rFonts w:ascii="Arial" w:hAnsi="Arial"/>
          <w:color w:val="000000"/>
          <w:w w:val="0"/>
          <w:u w:val="none"/>
        </w:rPr>
        <w:tab/>
        <w:t xml:space="preserve">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to the level of MW specified in such confirmation (or such increased level(s) as </w:t>
      </w:r>
      <w:r w:rsidRPr="00053538">
        <w:rPr>
          <w:rFonts w:ascii="Arial" w:hAnsi="Arial"/>
          <w:b/>
          <w:color w:val="000000"/>
        </w:rPr>
        <w:t>The Company</w:t>
      </w:r>
      <w:r w:rsidRPr="00053538">
        <w:rPr>
          <w:rStyle w:val="DeltaViewInsertion"/>
          <w:rFonts w:ascii="Arial" w:hAnsi="Arial"/>
          <w:color w:val="000000"/>
          <w:w w:val="0"/>
          <w:u w:val="none"/>
        </w:rPr>
        <w:t xml:space="preserve"> may subsequently notify pursuant to Paragraph 4.2A.2.2(c)(i))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and</w:t>
      </w:r>
      <w:bookmarkEnd w:id="21"/>
    </w:p>
    <w:p w14:paraId="63A7CB54" w14:textId="77777777" w:rsidR="00B82A2F" w:rsidRPr="00053538" w:rsidRDefault="00B82A2F">
      <w:pPr>
        <w:tabs>
          <w:tab w:val="left" w:pos="851"/>
          <w:tab w:val="left" w:pos="2520"/>
        </w:tabs>
        <w:ind w:left="2520" w:hanging="720"/>
        <w:jc w:val="both"/>
        <w:rPr>
          <w:rFonts w:ascii="Arial" w:hAnsi="Arial"/>
          <w:color w:val="000000"/>
          <w:w w:val="0"/>
        </w:rPr>
      </w:pPr>
    </w:p>
    <w:p w14:paraId="37303C18" w14:textId="77777777" w:rsidR="00B82A2F" w:rsidRPr="00053538" w:rsidRDefault="00B82A2F">
      <w:pPr>
        <w:tabs>
          <w:tab w:val="left" w:pos="851"/>
          <w:tab w:val="left" w:pos="3120"/>
        </w:tabs>
        <w:ind w:left="3120" w:hanging="600"/>
        <w:jc w:val="both"/>
        <w:rPr>
          <w:rStyle w:val="DeltaViewInsertion"/>
          <w:rFonts w:ascii="Arial" w:hAnsi="Arial"/>
          <w:b/>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maintain such restricted export until such time as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is notified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whereupon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shall be permitted to increase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above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w:t>
      </w:r>
    </w:p>
    <w:p w14:paraId="507E31BF" w14:textId="77777777" w:rsidR="00B82A2F" w:rsidRPr="00053538" w:rsidRDefault="00B82A2F">
      <w:pPr>
        <w:tabs>
          <w:tab w:val="left" w:pos="851"/>
        </w:tabs>
        <w:ind w:left="2552" w:hanging="709"/>
        <w:jc w:val="both"/>
        <w:rPr>
          <w:rStyle w:val="DeltaViewInsertion"/>
          <w:rFonts w:ascii="Arial" w:hAnsi="Arial"/>
          <w:b/>
          <w:color w:val="000000"/>
          <w:w w:val="0"/>
          <w:u w:val="none"/>
        </w:rPr>
      </w:pPr>
    </w:p>
    <w:p w14:paraId="14473BBD" w14:textId="77777777"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comply with any special instructions given by </w:t>
      </w:r>
      <w:r w:rsidRPr="00053538">
        <w:rPr>
          <w:rFonts w:ascii="Arial" w:hAnsi="Arial"/>
          <w:b/>
          <w:color w:val="000000"/>
        </w:rPr>
        <w:t>The Company</w:t>
      </w:r>
      <w:r w:rsidRPr="00053538">
        <w:rPr>
          <w:rStyle w:val="DeltaViewInsertion"/>
          <w:rFonts w:ascii="Arial" w:hAnsi="Arial"/>
          <w:color w:val="000000"/>
          <w:w w:val="0"/>
          <w:u w:val="none"/>
        </w:rPr>
        <w:t xml:space="preserve"> in the performance of its obligations under Paragraph 4.2A.2.1(c); and</w:t>
      </w:r>
    </w:p>
    <w:p w14:paraId="0BCB82DA" w14:textId="77777777" w:rsidR="00B82A2F" w:rsidRPr="00053538" w:rsidRDefault="00B82A2F">
      <w:pPr>
        <w:tabs>
          <w:tab w:val="left" w:pos="851"/>
        </w:tabs>
        <w:ind w:left="2552" w:hanging="709"/>
        <w:jc w:val="both"/>
        <w:rPr>
          <w:rStyle w:val="DeltaViewInsertion"/>
          <w:rFonts w:ascii="Arial" w:hAnsi="Arial"/>
          <w:color w:val="000000"/>
          <w:w w:val="0"/>
          <w:u w:val="none"/>
        </w:rPr>
      </w:pPr>
    </w:p>
    <w:p w14:paraId="196799B9" w14:textId="2E0FDEE1"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(e)</w:t>
      </w:r>
      <w:r w:rsidRPr="00053538">
        <w:rPr>
          <w:rStyle w:val="DeltaViewInsertion"/>
          <w:rFonts w:ascii="Arial" w:hAnsi="Arial"/>
          <w:color w:val="000000"/>
          <w:w w:val="0"/>
          <w:u w:val="none"/>
        </w:rPr>
        <w:tab/>
        <w:t xml:space="preserve">disarm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Grid Code</w:t>
      </w:r>
      <w:r w:rsidRPr="00053538">
        <w:rPr>
          <w:rStyle w:val="DeltaViewInsertion"/>
          <w:rFonts w:ascii="Arial" w:hAnsi="Arial"/>
          <w:color w:val="000000"/>
          <w:w w:val="0"/>
          <w:u w:val="none"/>
        </w:rPr>
        <w:t xml:space="preserve"> BC2.8) by telephone (such instruction to be confirmed </w:t>
      </w:r>
      <w:r w:rsidR="00B43D6B">
        <w:rPr>
          <w:rStyle w:val="DeltaViewInsertion"/>
          <w:rFonts w:ascii="Arial" w:hAnsi="Arial"/>
          <w:color w:val="000000"/>
          <w:w w:val="0"/>
          <w:u w:val="none"/>
        </w:rPr>
        <w:t xml:space="preserve">via the </w:t>
      </w:r>
      <w:r w:rsidR="00B43D6B">
        <w:rPr>
          <w:rStyle w:val="DeltaViewInsertion"/>
          <w:rFonts w:ascii="Arial" w:hAnsi="Arial"/>
          <w:b/>
          <w:bCs/>
          <w:color w:val="000000"/>
          <w:w w:val="0"/>
          <w:u w:val="none"/>
        </w:rPr>
        <w:t xml:space="preserve">Designated Information Exchange System </w:t>
      </w:r>
      <w:r w:rsidRPr="00053538">
        <w:rPr>
          <w:rStyle w:val="DeltaViewInsertion"/>
          <w:rFonts w:ascii="Arial" w:hAnsi="Arial"/>
          <w:color w:val="000000"/>
          <w:w w:val="0"/>
          <w:u w:val="none"/>
        </w:rPr>
        <w:t>substantially in the form set out in Schedule 3, Part I to this Section 4).</w:t>
      </w:r>
    </w:p>
    <w:p w14:paraId="36810E59"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10103265" w14:textId="77777777" w:rsidR="00B82A2F" w:rsidRPr="00053538" w:rsidRDefault="00B82A2F">
      <w:pPr>
        <w:tabs>
          <w:tab w:val="left" w:pos="851"/>
        </w:tabs>
        <w:ind w:left="1800" w:hanging="900"/>
        <w:jc w:val="both"/>
        <w:rPr>
          <w:rFonts w:ascii="Arial" w:hAnsi="Arial"/>
          <w:color w:val="000000"/>
          <w:w w:val="0"/>
        </w:rPr>
      </w:pPr>
      <w:bookmarkStart w:id="22" w:name="_DV_C32"/>
      <w:r w:rsidRPr="00053538">
        <w:rPr>
          <w:rStyle w:val="DeltaViewInsertion"/>
          <w:rFonts w:ascii="Arial" w:hAnsi="Arial"/>
          <w:color w:val="000000"/>
          <w:w w:val="0"/>
          <w:u w:val="none"/>
        </w:rPr>
        <w:t>4.2A.2.2</w:t>
      </w:r>
      <w:r w:rsidRPr="00053538">
        <w:rPr>
          <w:rStyle w:val="DeltaViewInsertion"/>
          <w:rFonts w:ascii="Arial" w:hAnsi="Arial"/>
          <w:color w:val="000000"/>
          <w:w w:val="0"/>
          <w:u w:val="none"/>
        </w:rPr>
        <w:tab/>
        <w:t xml:space="preserve"> </w:t>
      </w:r>
      <w:r w:rsidRPr="00053538">
        <w:rPr>
          <w:rFonts w:ascii="Arial" w:hAnsi="Arial"/>
          <w:b/>
          <w:color w:val="000000"/>
        </w:rPr>
        <w:t>The Company</w:t>
      </w:r>
      <w:r w:rsidRPr="00053538">
        <w:rPr>
          <w:rStyle w:val="DeltaViewInsertion"/>
          <w:rFonts w:ascii="Arial" w:hAnsi="Arial"/>
          <w:color w:val="000000"/>
          <w:w w:val="0"/>
          <w:u w:val="none"/>
        </w:rPr>
        <w:t xml:space="preserve"> hereby agrees to:-</w:t>
      </w:r>
      <w:bookmarkEnd w:id="22"/>
    </w:p>
    <w:p w14:paraId="5869F9CC" w14:textId="77777777" w:rsidR="00B82A2F" w:rsidRPr="00053538" w:rsidRDefault="00B82A2F">
      <w:pPr>
        <w:tabs>
          <w:tab w:val="left" w:pos="851"/>
        </w:tabs>
        <w:ind w:left="1800" w:hanging="900"/>
        <w:jc w:val="both"/>
        <w:rPr>
          <w:rFonts w:ascii="Arial" w:hAnsi="Arial"/>
          <w:color w:val="000000"/>
          <w:w w:val="0"/>
        </w:rPr>
      </w:pPr>
    </w:p>
    <w:p w14:paraId="74A0EE48"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as soon as reasonably practicable following </w:t>
      </w:r>
      <w:r w:rsidRPr="00053538">
        <w:rPr>
          <w:rFonts w:ascii="Arial" w:hAnsi="Arial"/>
          <w:b/>
          <w:color w:val="000000"/>
        </w:rPr>
        <w:t>The Company</w:t>
      </w:r>
      <w:r w:rsidRPr="00053538">
        <w:rPr>
          <w:rStyle w:val="DeltaViewInsertion"/>
          <w:rFonts w:ascii="Arial" w:hAnsi="Arial"/>
          <w:color w:val="000000"/>
          <w:w w:val="0"/>
          <w:u w:val="none"/>
        </w:rPr>
        <w:t xml:space="preserve"> becoming aware of the requirement for arming of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w:t>
      </w:r>
    </w:p>
    <w:p w14:paraId="5CE244EE" w14:textId="77777777" w:rsidR="00B82A2F" w:rsidRPr="00053538" w:rsidRDefault="00B82A2F">
      <w:pPr>
        <w:tabs>
          <w:tab w:val="left" w:pos="851"/>
        </w:tabs>
        <w:ind w:left="2520" w:hanging="720"/>
        <w:jc w:val="both"/>
        <w:rPr>
          <w:rFonts w:ascii="Arial" w:hAnsi="Arial"/>
          <w:color w:val="000000"/>
          <w:w w:val="0"/>
        </w:rPr>
      </w:pPr>
    </w:p>
    <w:p w14:paraId="6F7B3334" w14:textId="77777777" w:rsidR="00B82A2F" w:rsidRPr="00053538" w:rsidRDefault="00B82A2F">
      <w:pPr>
        <w:tabs>
          <w:tab w:val="left" w:pos="851"/>
        </w:tabs>
        <w:ind w:left="2520" w:hanging="720"/>
        <w:jc w:val="both"/>
        <w:rPr>
          <w:rFonts w:ascii="Arial" w:hAnsi="Arial"/>
          <w:color w:val="000000"/>
          <w:w w:val="0"/>
        </w:rPr>
      </w:pPr>
      <w:bookmarkStart w:id="23" w:name="_DV_C34"/>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relevant) take any steps necessary to arm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t>
      </w:r>
      <w:bookmarkEnd w:id="23"/>
    </w:p>
    <w:p w14:paraId="64683C70" w14:textId="77777777" w:rsidR="00B82A2F" w:rsidRPr="00053538" w:rsidRDefault="00B82A2F">
      <w:pPr>
        <w:tabs>
          <w:tab w:val="left" w:pos="851"/>
        </w:tabs>
        <w:ind w:left="2520" w:hanging="720"/>
        <w:jc w:val="both"/>
        <w:rPr>
          <w:rFonts w:ascii="Arial" w:hAnsi="Arial"/>
          <w:color w:val="000000"/>
          <w:w w:val="0"/>
        </w:rPr>
      </w:pPr>
    </w:p>
    <w:p w14:paraId="0DE379EB"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lastRenderedPageBreak/>
        <w:t>(c)</w:t>
      </w:r>
      <w:r w:rsidRPr="00053538">
        <w:rPr>
          <w:rStyle w:val="DeltaViewInsertion"/>
          <w:rFonts w:ascii="Arial" w:hAnsi="Arial"/>
          <w:color w:val="000000"/>
          <w:w w:val="0"/>
          <w:u w:val="none"/>
        </w:rPr>
        <w:tab/>
        <w:t xml:space="preserve">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w:t>
      </w:r>
    </w:p>
    <w:p w14:paraId="6AC8EF0E" w14:textId="77777777" w:rsidR="00B82A2F" w:rsidRPr="00053538" w:rsidRDefault="00B82A2F">
      <w:pPr>
        <w:tabs>
          <w:tab w:val="left" w:pos="851"/>
        </w:tabs>
        <w:ind w:left="2520" w:hanging="720"/>
        <w:jc w:val="both"/>
        <w:rPr>
          <w:rFonts w:ascii="Arial" w:hAnsi="Arial"/>
          <w:color w:val="000000"/>
          <w:w w:val="0"/>
        </w:rPr>
      </w:pPr>
    </w:p>
    <w:p w14:paraId="3987DF40" w14:textId="77777777" w:rsidR="00B82A2F" w:rsidRPr="00053538" w:rsidRDefault="00B82A2F">
      <w:pPr>
        <w:tabs>
          <w:tab w:val="left" w:pos="851"/>
        </w:tabs>
        <w:ind w:left="3120" w:hanging="600"/>
        <w:jc w:val="both"/>
        <w:rPr>
          <w:rFonts w:ascii="Arial" w:hAnsi="Arial"/>
          <w:color w:val="000000"/>
          <w:w w:val="0"/>
        </w:rPr>
      </w:pPr>
      <w:bookmarkStart w:id="24" w:name="_DV_C36"/>
      <w:r w:rsidRPr="00053538">
        <w:rPr>
          <w:rStyle w:val="DeltaViewInsertion"/>
          <w:rFonts w:ascii="Arial" w:hAnsi="Arial"/>
          <w:color w:val="000000"/>
          <w:w w:val="0"/>
          <w:u w:val="none"/>
        </w:rPr>
        <w:t>(i)</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whilst still applying, can be increased; and/or</w:t>
      </w:r>
      <w:bookmarkEnd w:id="24"/>
    </w:p>
    <w:p w14:paraId="2C8C7B22" w14:textId="77777777" w:rsidR="00B82A2F" w:rsidRPr="00053538" w:rsidRDefault="00B82A2F">
      <w:pPr>
        <w:tabs>
          <w:tab w:val="left" w:pos="851"/>
        </w:tabs>
        <w:ind w:left="2520" w:hanging="720"/>
        <w:jc w:val="both"/>
        <w:rPr>
          <w:rFonts w:ascii="Arial" w:hAnsi="Arial"/>
          <w:color w:val="000000"/>
          <w:w w:val="0"/>
        </w:rPr>
      </w:pPr>
      <w:r w:rsidRPr="00053538">
        <w:rPr>
          <w:rFonts w:ascii="Arial" w:hAnsi="Arial"/>
          <w:color w:val="000000"/>
          <w:w w:val="0"/>
        </w:rPr>
        <w:t xml:space="preserve"> </w:t>
      </w:r>
    </w:p>
    <w:p w14:paraId="245C9BDF" w14:textId="77777777" w:rsidR="00B82A2F" w:rsidRPr="00053538" w:rsidRDefault="00B82A2F">
      <w:pPr>
        <w:tabs>
          <w:tab w:val="left" w:pos="851"/>
        </w:tabs>
        <w:ind w:left="3120" w:hanging="60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(as may be increased from time to time pursuant to (i) above) no longer applies</w:t>
      </w:r>
    </w:p>
    <w:p w14:paraId="0FD48FA8" w14:textId="77777777" w:rsidR="00B82A2F" w:rsidRPr="00053538" w:rsidRDefault="00B82A2F">
      <w:pPr>
        <w:tabs>
          <w:tab w:val="left" w:pos="851"/>
        </w:tabs>
        <w:ind w:left="2520" w:hanging="720"/>
        <w:jc w:val="both"/>
        <w:rPr>
          <w:rFonts w:ascii="Arial" w:hAnsi="Arial"/>
          <w:color w:val="000000"/>
          <w:w w:val="0"/>
        </w:rPr>
      </w:pPr>
    </w:p>
    <w:p w14:paraId="6897EB1B" w14:textId="31E62F09" w:rsidR="00B82A2F" w:rsidRPr="00053538" w:rsidRDefault="00B82A2F">
      <w:pPr>
        <w:tabs>
          <w:tab w:val="left" w:pos="851"/>
        </w:tabs>
        <w:ind w:left="2520" w:hanging="720"/>
        <w:jc w:val="both"/>
        <w:rPr>
          <w:rStyle w:val="DeltaViewInsertion"/>
          <w:rFonts w:ascii="Arial" w:hAnsi="Arial"/>
          <w:color w:val="000000"/>
          <w:w w:val="0"/>
          <w:u w:val="none"/>
        </w:rPr>
      </w:pPr>
      <w:bookmarkStart w:id="25" w:name="_DV_C38"/>
      <w:r w:rsidRPr="00053538">
        <w:rPr>
          <w:rStyle w:val="DeltaViewInsertion"/>
          <w:rFonts w:ascii="Arial" w:hAnsi="Arial"/>
          <w:color w:val="000000"/>
          <w:w w:val="0"/>
          <w:u w:val="none"/>
        </w:rPr>
        <w:tab/>
        <w:t xml:space="preserve">each such notification to be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 xml:space="preserve">BC 2.8 and to be made by telephone (such notification to be confirmed </w:t>
      </w:r>
      <w:r w:rsidR="000F5D3B">
        <w:rPr>
          <w:rStyle w:val="DeltaViewInsertion"/>
          <w:rFonts w:ascii="Arial" w:hAnsi="Arial"/>
          <w:color w:val="000000"/>
          <w:w w:val="0"/>
          <w:u w:val="none"/>
        </w:rPr>
        <w:t xml:space="preserve">via the </w:t>
      </w:r>
      <w:r w:rsidR="000F5D3B">
        <w:rPr>
          <w:rStyle w:val="DeltaViewInsertion"/>
          <w:rFonts w:ascii="Arial" w:hAnsi="Arial"/>
          <w:b/>
          <w:bCs/>
          <w:color w:val="000000"/>
          <w:w w:val="0"/>
          <w:u w:val="none"/>
        </w:rPr>
        <w:t xml:space="preserve">Designated Information Exchange System </w:t>
      </w:r>
      <w:r w:rsidRPr="00053538">
        <w:rPr>
          <w:rStyle w:val="DeltaViewInsertion"/>
          <w:rFonts w:ascii="Arial" w:hAnsi="Arial"/>
          <w:color w:val="000000"/>
          <w:w w:val="0"/>
          <w:u w:val="none"/>
        </w:rPr>
        <w:t>substantially in the form set out in Schedule 3, Part II to this Section 4)</w:t>
      </w:r>
      <w:bookmarkEnd w:id="25"/>
      <w:r w:rsidRPr="00053538">
        <w:rPr>
          <w:rStyle w:val="DeltaViewInsertion"/>
          <w:rFonts w:ascii="Arial" w:hAnsi="Arial"/>
          <w:color w:val="000000"/>
          <w:w w:val="0"/>
          <w:u w:val="none"/>
        </w:rPr>
        <w:t>; and</w:t>
      </w:r>
    </w:p>
    <w:p w14:paraId="27236B2A" w14:textId="77777777" w:rsidR="00B82A2F" w:rsidRPr="00053538" w:rsidRDefault="00B82A2F">
      <w:pPr>
        <w:tabs>
          <w:tab w:val="left" w:pos="851"/>
        </w:tabs>
        <w:ind w:left="2520" w:hanging="720"/>
        <w:jc w:val="both"/>
        <w:rPr>
          <w:rStyle w:val="DeltaViewInsertion"/>
          <w:rFonts w:ascii="Arial" w:hAnsi="Arial"/>
          <w:color w:val="000000"/>
          <w:w w:val="0"/>
          <w:u w:val="none"/>
        </w:rPr>
      </w:pPr>
    </w:p>
    <w:p w14:paraId="14D2E382" w14:textId="77777777" w:rsidR="00B82A2F" w:rsidRPr="00053538" w:rsidRDefault="00B82A2F">
      <w:pPr>
        <w:tabs>
          <w:tab w:val="left" w:pos="851"/>
        </w:tabs>
        <w:ind w:left="2520" w:hanging="720"/>
        <w:jc w:val="both"/>
        <w:rPr>
          <w:rFonts w:ascii="Arial" w:hAnsi="Arial"/>
          <w:i/>
          <w:color w:val="000000"/>
          <w:w w:val="0"/>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issue an instruction to disarm, referred to in Paragraph 4.2A.2.1(e), as soon as reasonably practicable following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 becoming aware that the requirement for arming of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has ceased (and such an instruction shall be deemed to have been issued for the purposes of this Paragraph 4.2A upon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w:t>
      </w:r>
    </w:p>
    <w:p w14:paraId="796E9D02"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238A4B11" w14:textId="77777777" w:rsidR="00B82A2F" w:rsidRPr="00053538" w:rsidRDefault="00B82A2F">
      <w:pPr>
        <w:tabs>
          <w:tab w:val="left" w:pos="851"/>
          <w:tab w:val="left" w:pos="2520"/>
        </w:tabs>
        <w:ind w:left="1800" w:hanging="900"/>
        <w:jc w:val="both"/>
        <w:rPr>
          <w:rFonts w:ascii="Arial" w:hAnsi="Arial"/>
          <w:b/>
          <w:color w:val="000000"/>
          <w:w w:val="0"/>
        </w:rPr>
      </w:pPr>
      <w:bookmarkStart w:id="26" w:name="_DV_C39"/>
      <w:r w:rsidRPr="00053538">
        <w:rPr>
          <w:rStyle w:val="DeltaViewInsertion"/>
          <w:rFonts w:ascii="Arial" w:hAnsi="Arial"/>
          <w:color w:val="000000"/>
          <w:w w:val="0"/>
          <w:u w:val="none"/>
        </w:rPr>
        <w:t>4.2A.3</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Intertrip Volume</w:t>
      </w:r>
      <w:bookmarkEnd w:id="26"/>
    </w:p>
    <w:p w14:paraId="0B6E900A" w14:textId="77777777" w:rsidR="00B82A2F" w:rsidRPr="00053538" w:rsidRDefault="00B82A2F">
      <w:pPr>
        <w:tabs>
          <w:tab w:val="left" w:pos="851"/>
          <w:tab w:val="left" w:pos="3402"/>
        </w:tabs>
        <w:ind w:left="1800" w:hanging="900"/>
        <w:jc w:val="both"/>
        <w:rPr>
          <w:rFonts w:ascii="Arial" w:hAnsi="Arial"/>
          <w:color w:val="000000"/>
          <w:w w:val="0"/>
        </w:rPr>
      </w:pPr>
    </w:p>
    <w:p w14:paraId="2B988056" w14:textId="77777777" w:rsidR="00B82A2F" w:rsidRPr="00053538" w:rsidRDefault="00B82A2F">
      <w:pPr>
        <w:ind w:left="1800"/>
        <w:jc w:val="both"/>
        <w:rPr>
          <w:rFonts w:ascii="Arial" w:hAnsi="Arial"/>
          <w:i/>
          <w:color w:val="000000"/>
          <w:w w:val="0"/>
        </w:rPr>
      </w:pPr>
      <w:r w:rsidRPr="00053538">
        <w:rPr>
          <w:rStyle w:val="DeltaViewInsertion"/>
          <w:rFonts w:ascii="Arial" w:hAnsi="Arial"/>
          <w:color w:val="000000"/>
          <w:w w:val="0"/>
          <w:u w:val="none"/>
        </w:rPr>
        <w:t xml:space="preserve">Following the tripping of a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following receipt of a signal from a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the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for each tripped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i or (where relevant) any tripped </w:t>
      </w:r>
      <w:r w:rsidRPr="00053538">
        <w:rPr>
          <w:rStyle w:val="DeltaViewInsertion"/>
          <w:rFonts w:ascii="Arial" w:hAnsi="Arial"/>
          <w:b/>
          <w:color w:val="000000"/>
          <w:w w:val="0"/>
          <w:u w:val="none"/>
        </w:rPr>
        <w:t>Generating Unit(s)</w:t>
      </w:r>
      <w:r w:rsidRPr="00053538">
        <w:rPr>
          <w:rStyle w:val="DeltaViewInsertion"/>
          <w:rFonts w:ascii="Arial" w:hAnsi="Arial"/>
          <w:color w:val="000000"/>
          <w:w w:val="0"/>
          <w:u w:val="none"/>
        </w:rPr>
        <w:t xml:space="preserve">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shall be determined in accordance with the relevant formula set out in the </w:t>
      </w:r>
      <w:r w:rsidRPr="00053538">
        <w:rPr>
          <w:rStyle w:val="DeltaViewInsertion"/>
          <w:rFonts w:ascii="Arial" w:hAnsi="Arial"/>
          <w:b/>
          <w:color w:val="000000"/>
          <w:w w:val="0"/>
          <w:u w:val="none"/>
        </w:rPr>
        <w:t>ABSVD Methodology Statement</w:t>
      </w:r>
      <w:r w:rsidRPr="00053538">
        <w:rPr>
          <w:rStyle w:val="DeltaViewInsertion"/>
          <w:rFonts w:ascii="Arial" w:hAnsi="Arial"/>
          <w:color w:val="000000"/>
          <w:w w:val="0"/>
          <w:u w:val="none"/>
        </w:rPr>
        <w:t xml:space="preserve">, where such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is termed SE</w:t>
      </w:r>
      <w:r w:rsidRPr="00053538">
        <w:rPr>
          <w:rStyle w:val="DeltaViewInsertion"/>
          <w:rFonts w:ascii="Arial" w:hAnsi="Arial"/>
          <w:color w:val="000000"/>
          <w:u w:val="none"/>
          <w:vertAlign w:val="subscript"/>
        </w:rPr>
        <w:t>sj</w:t>
      </w:r>
      <w:r w:rsidRPr="00053538">
        <w:rPr>
          <w:rStyle w:val="DeltaViewInsertion"/>
          <w:rFonts w:ascii="Arial" w:hAnsi="Arial"/>
          <w:color w:val="000000"/>
          <w:w w:val="0"/>
          <w:u w:val="none"/>
        </w:rPr>
        <w:t>.</w:t>
      </w:r>
    </w:p>
    <w:p w14:paraId="14803FA2" w14:textId="77777777" w:rsidR="00B82A2F" w:rsidRPr="00053538" w:rsidRDefault="00B82A2F">
      <w:pPr>
        <w:ind w:left="3600" w:hanging="1080"/>
        <w:jc w:val="both"/>
        <w:rPr>
          <w:rFonts w:ascii="Arial" w:hAnsi="Arial"/>
          <w:i/>
          <w:color w:val="000000"/>
          <w:w w:val="0"/>
        </w:rPr>
      </w:pPr>
    </w:p>
    <w:p w14:paraId="1715DBE8" w14:textId="77777777" w:rsidR="00B82A2F" w:rsidRPr="00053538" w:rsidRDefault="00B82A2F">
      <w:pPr>
        <w:ind w:left="1800" w:hanging="900"/>
        <w:jc w:val="both"/>
        <w:rPr>
          <w:rFonts w:ascii="Arial" w:hAnsi="Arial"/>
          <w:b/>
          <w:color w:val="000000"/>
          <w:w w:val="0"/>
        </w:rPr>
      </w:pPr>
      <w:r w:rsidRPr="00053538">
        <w:rPr>
          <w:rStyle w:val="DeltaViewInsertion"/>
          <w:rFonts w:ascii="Arial" w:hAnsi="Arial"/>
          <w:color w:val="000000"/>
          <w:w w:val="0"/>
          <w:u w:val="none"/>
        </w:rPr>
        <w:t>4.2A.4</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Payments to the User</w:t>
      </w:r>
    </w:p>
    <w:p w14:paraId="3CA213A5" w14:textId="77777777" w:rsidR="00B82A2F" w:rsidRPr="00053538" w:rsidRDefault="00B82A2F">
      <w:pPr>
        <w:ind w:left="1800" w:hanging="900"/>
        <w:jc w:val="both"/>
        <w:rPr>
          <w:rFonts w:ascii="Arial" w:hAnsi="Arial"/>
          <w:b/>
          <w:color w:val="000000"/>
          <w:w w:val="0"/>
        </w:rPr>
      </w:pPr>
    </w:p>
    <w:p w14:paraId="30D87BE8"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make the following payments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respect of </w:t>
      </w:r>
      <w:r w:rsidRPr="00053538">
        <w:rPr>
          <w:rStyle w:val="DeltaViewInsertion"/>
          <w:rFonts w:ascii="Arial" w:hAnsi="Arial"/>
          <w:b/>
          <w:color w:val="000000"/>
          <w:w w:val="0"/>
          <w:u w:val="none"/>
        </w:rPr>
        <w:t>System to Generator Intertripping Schemes</w:t>
      </w:r>
      <w:r w:rsidRPr="00053538">
        <w:rPr>
          <w:rStyle w:val="DeltaViewInsertion"/>
          <w:rFonts w:ascii="Arial" w:hAnsi="Arial"/>
          <w:color w:val="000000"/>
          <w:w w:val="0"/>
          <w:u w:val="none"/>
        </w:rPr>
        <w:t>:</w:t>
      </w:r>
    </w:p>
    <w:p w14:paraId="7C163A63" w14:textId="77777777" w:rsidR="00B82A2F" w:rsidRPr="00053538" w:rsidRDefault="00B82A2F">
      <w:pPr>
        <w:ind w:left="1800"/>
        <w:jc w:val="both"/>
        <w:rPr>
          <w:rFonts w:ascii="Arial" w:hAnsi="Arial"/>
          <w:color w:val="000000"/>
          <w:w w:val="0"/>
        </w:rPr>
      </w:pPr>
    </w:p>
    <w:p w14:paraId="7BCAD043" w14:textId="77777777" w:rsidR="00B82A2F" w:rsidRPr="00053538" w:rsidRDefault="00B82A2F">
      <w:pPr>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a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paid in respect of each </w:t>
      </w:r>
      <w:r w:rsidRPr="00053538">
        <w:rPr>
          <w:rStyle w:val="DeltaViewInsertion"/>
          <w:rFonts w:ascii="Arial" w:hAnsi="Arial"/>
          <w:b/>
          <w:color w:val="000000"/>
          <w:w w:val="0"/>
          <w:u w:val="none"/>
        </w:rPr>
        <w:t>Category 2 Intertripping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Category 4 Intertripping Scheme</w:t>
      </w:r>
      <w:r w:rsidRPr="00053538">
        <w:rPr>
          <w:rStyle w:val="DeltaViewInsertion"/>
          <w:rFonts w:ascii="Arial" w:hAnsi="Arial"/>
          <w:color w:val="000000"/>
          <w:w w:val="0"/>
          <w:u w:val="none"/>
        </w:rPr>
        <w:t xml:space="preserve"> as follows:-</w:t>
      </w:r>
    </w:p>
    <w:p w14:paraId="2EA4948D" w14:textId="77777777" w:rsidR="00B82A2F" w:rsidRPr="00053538" w:rsidRDefault="00B82A2F">
      <w:pPr>
        <w:ind w:left="2520" w:hanging="720"/>
        <w:jc w:val="both"/>
        <w:rPr>
          <w:rFonts w:ascii="Arial" w:hAnsi="Arial"/>
          <w:color w:val="000000"/>
          <w:w w:val="0"/>
        </w:rPr>
      </w:pPr>
    </w:p>
    <w:p w14:paraId="7AE3A296"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lastRenderedPageBreak/>
        <w:t>(i)</w:t>
      </w:r>
      <w:r w:rsidRPr="00053538">
        <w:rPr>
          <w:rStyle w:val="DeltaViewInsertion"/>
          <w:rFonts w:ascii="Arial" w:hAnsi="Arial"/>
          <w:color w:val="000000"/>
          <w:w w:val="0"/>
          <w:u w:val="none"/>
        </w:rPr>
        <w:tab/>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in consideration of the installation of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and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obligations under Paragraphs 4.2A.2.1(a) and (b), being an amount per month determined by reference to the number of </w:t>
      </w:r>
      <w:r w:rsidRPr="00053538">
        <w:rPr>
          <w:rStyle w:val="DeltaViewInsertion"/>
          <w:rFonts w:ascii="Arial" w:hAnsi="Arial"/>
          <w:b/>
          <w:color w:val="000000"/>
          <w:w w:val="0"/>
          <w:u w:val="none"/>
        </w:rPr>
        <w:t>Settlement Periods</w:t>
      </w:r>
      <w:r w:rsidRPr="00053538">
        <w:rPr>
          <w:rStyle w:val="DeltaViewInsertion"/>
          <w:rFonts w:ascii="Arial" w:hAnsi="Arial"/>
          <w:color w:val="000000"/>
          <w:w w:val="0"/>
          <w:u w:val="none"/>
        </w:rPr>
        <w:t xml:space="preserve"> during the month in question (and in respect of which the requirement for </w:t>
      </w:r>
      <w:r w:rsidRPr="00053538">
        <w:rPr>
          <w:rStyle w:val="DeltaViewInsertion"/>
          <w:rFonts w:ascii="Arial" w:hAnsi="Arial"/>
          <w:b/>
          <w:color w:val="000000"/>
          <w:w w:val="0"/>
          <w:u w:val="none"/>
        </w:rPr>
        <w:t>System to Generator Operational Intertripping</w:t>
      </w:r>
      <w:r w:rsidRPr="00053538">
        <w:rPr>
          <w:rStyle w:val="DeltaViewInsertion"/>
          <w:rFonts w:ascii="Arial" w:hAnsi="Arial"/>
          <w:color w:val="000000"/>
          <w:w w:val="0"/>
          <w:u w:val="none"/>
        </w:rPr>
        <w:t xml:space="preserve"> is stated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and the payment rate (£/</w:t>
      </w:r>
      <w:r w:rsidRPr="00053538">
        <w:rPr>
          <w:rStyle w:val="DeltaViewInsertion"/>
          <w:rFonts w:ascii="Arial" w:hAnsi="Arial"/>
          <w:b/>
          <w:color w:val="000000"/>
          <w:w w:val="0"/>
          <w:u w:val="none"/>
        </w:rPr>
        <w:t>Settlement Period</w:t>
      </w:r>
      <w:r w:rsidRPr="00053538">
        <w:rPr>
          <w:rStyle w:val="DeltaViewInsertion"/>
          <w:rFonts w:ascii="Arial" w:hAnsi="Arial"/>
          <w:color w:val="000000"/>
          <w:w w:val="0"/>
          <w:u w:val="none"/>
        </w:rPr>
        <w:t>) specified in Schedule 4 to this Section 4; and</w:t>
      </w:r>
    </w:p>
    <w:p w14:paraId="09E14BA2" w14:textId="77777777" w:rsidR="00B82A2F" w:rsidRPr="00053538" w:rsidRDefault="00B82A2F">
      <w:pPr>
        <w:ind w:left="3240" w:hanging="720"/>
        <w:jc w:val="both"/>
        <w:rPr>
          <w:rStyle w:val="DeltaViewInsertion"/>
          <w:rFonts w:ascii="Arial" w:hAnsi="Arial"/>
          <w:color w:val="000000"/>
          <w:w w:val="0"/>
          <w:u w:val="none"/>
        </w:rPr>
      </w:pPr>
    </w:p>
    <w:p w14:paraId="231F3223"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for the avoidance of doubt, where a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comprises both a </w:t>
      </w:r>
      <w:r w:rsidRPr="00053538">
        <w:rPr>
          <w:rStyle w:val="DeltaViewInsertion"/>
          <w:rFonts w:ascii="Arial" w:hAnsi="Arial"/>
          <w:b/>
          <w:color w:val="000000"/>
          <w:w w:val="0"/>
          <w:u w:val="none"/>
        </w:rPr>
        <w:t>Category 2 Intertripping Scheme</w:t>
      </w:r>
      <w:r w:rsidRPr="00053538">
        <w:rPr>
          <w:rStyle w:val="DeltaViewInsertion"/>
          <w:rFonts w:ascii="Arial" w:hAnsi="Arial"/>
          <w:color w:val="000000"/>
          <w:w w:val="0"/>
          <w:u w:val="none"/>
        </w:rPr>
        <w:t xml:space="preserve"> and a </w:t>
      </w:r>
      <w:r w:rsidRPr="00053538">
        <w:rPr>
          <w:rStyle w:val="DeltaViewInsertion"/>
          <w:rFonts w:ascii="Arial" w:hAnsi="Arial"/>
          <w:b/>
          <w:color w:val="000000"/>
          <w:w w:val="0"/>
          <w:u w:val="none"/>
        </w:rPr>
        <w:t>Category 4 Intertripping Scheme</w:t>
      </w:r>
      <w:r w:rsidRPr="00053538">
        <w:rPr>
          <w:rStyle w:val="DeltaViewInsertion"/>
          <w:rFonts w:ascii="Arial" w:hAnsi="Arial"/>
          <w:color w:val="000000"/>
          <w:w w:val="0"/>
          <w:u w:val="none"/>
        </w:rPr>
        <w:t xml:space="preserve">, only one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payable by </w:t>
      </w:r>
      <w:r w:rsidRPr="00053538">
        <w:rPr>
          <w:rFonts w:ascii="Arial" w:hAnsi="Arial"/>
          <w:b/>
          <w:color w:val="000000"/>
        </w:rPr>
        <w:t>The Company</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in respect thereof;</w:t>
      </w:r>
    </w:p>
    <w:p w14:paraId="7ED32999" w14:textId="77777777" w:rsidR="00B82A2F" w:rsidRPr="00053538" w:rsidRDefault="00B82A2F">
      <w:pPr>
        <w:ind w:left="3240" w:hanging="720"/>
        <w:jc w:val="both"/>
        <w:rPr>
          <w:rStyle w:val="DeltaViewInsertion"/>
          <w:rFonts w:ascii="Arial" w:hAnsi="Arial"/>
          <w:color w:val="000000"/>
          <w:w w:val="0"/>
          <w:u w:val="none"/>
        </w:rPr>
      </w:pPr>
    </w:p>
    <w:p w14:paraId="05EFDE54"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subject always to Paragraph 4.2A.5, a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shall be paid in respect of each </w:t>
      </w:r>
      <w:r w:rsidRPr="00053538">
        <w:rPr>
          <w:rStyle w:val="DeltaViewInsertion"/>
          <w:rFonts w:ascii="Arial" w:hAnsi="Arial"/>
          <w:b/>
          <w:color w:val="000000"/>
          <w:w w:val="0"/>
          <w:u w:val="none"/>
        </w:rPr>
        <w:t>Category 2 Intertripping Scheme</w:t>
      </w:r>
      <w:r w:rsidRPr="00053538">
        <w:rPr>
          <w:rStyle w:val="DeltaViewInsertion"/>
          <w:rFonts w:ascii="Arial" w:hAnsi="Arial"/>
          <w:color w:val="000000"/>
          <w:w w:val="0"/>
          <w:u w:val="none"/>
        </w:rPr>
        <w:t xml:space="preserve">, each </w:t>
      </w:r>
      <w:r w:rsidRPr="00053538">
        <w:rPr>
          <w:rStyle w:val="DeltaViewInsertion"/>
          <w:rFonts w:ascii="Arial" w:hAnsi="Arial"/>
          <w:b/>
          <w:color w:val="000000"/>
          <w:w w:val="0"/>
          <w:u w:val="none"/>
        </w:rPr>
        <w:t>Category 3 Intertripping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Category 4 Intertripping Scheme</w:t>
      </w:r>
      <w:r w:rsidRPr="00053538">
        <w:rPr>
          <w:rStyle w:val="DeltaViewInsertion"/>
          <w:rFonts w:ascii="Arial" w:hAnsi="Arial"/>
          <w:color w:val="000000"/>
          <w:w w:val="0"/>
          <w:u w:val="none"/>
        </w:rPr>
        <w:t xml:space="preserve"> as follows:-</w:t>
      </w:r>
    </w:p>
    <w:p w14:paraId="5E30E6D9" w14:textId="77777777" w:rsidR="00B82A2F" w:rsidRPr="00053538" w:rsidRDefault="00B82A2F">
      <w:pPr>
        <w:tabs>
          <w:tab w:val="left" w:pos="2160"/>
        </w:tabs>
        <w:ind w:left="2520" w:hanging="600"/>
        <w:jc w:val="both"/>
        <w:rPr>
          <w:rFonts w:ascii="Arial" w:hAnsi="Arial"/>
          <w:color w:val="000000"/>
          <w:w w:val="0"/>
        </w:rPr>
      </w:pPr>
    </w:p>
    <w:p w14:paraId="151504BA"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(i)</w:t>
      </w:r>
      <w:r w:rsidRPr="00053538">
        <w:rPr>
          <w:rStyle w:val="DeltaViewInsertion"/>
          <w:rFonts w:ascii="Arial" w:hAnsi="Arial"/>
          <w:color w:val="000000"/>
          <w:w w:val="0"/>
          <w:u w:val="none"/>
        </w:rPr>
        <w:tab/>
        <w:t xml:space="preserve">the payment shall only be made where, following the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restrictions on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apply in accordance with the terms of Paragraph 4.2A.2.1(c) above at any time after the period of 24 hours has elapsed following such tripping; and</w:t>
      </w:r>
    </w:p>
    <w:p w14:paraId="62630AA4" w14:textId="77777777" w:rsidR="00B82A2F" w:rsidRPr="00053538" w:rsidRDefault="00B82A2F">
      <w:pPr>
        <w:tabs>
          <w:tab w:val="left" w:pos="2160"/>
        </w:tabs>
        <w:ind w:left="3240" w:hanging="720"/>
        <w:jc w:val="both"/>
        <w:rPr>
          <w:rFonts w:ascii="Arial" w:hAnsi="Arial"/>
          <w:color w:val="000000"/>
          <w:w w:val="0"/>
        </w:rPr>
      </w:pPr>
    </w:p>
    <w:p w14:paraId="0C9C22D4"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in such a case, </w:t>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upon request  the </w:t>
      </w:r>
      <w:r w:rsidRPr="00053538">
        <w:rPr>
          <w:rStyle w:val="DeltaViewInsertion"/>
          <w:rFonts w:ascii="Arial" w:hAnsi="Arial"/>
          <w:b/>
          <w:color w:val="000000"/>
          <w:w w:val="0"/>
          <w:u w:val="none"/>
        </w:rPr>
        <w:t>Restricted Export Level Payment</w:t>
      </w:r>
      <w:r w:rsidRPr="00053538">
        <w:rPr>
          <w:rStyle w:val="DeltaViewInsertion"/>
          <w:rFonts w:ascii="Arial" w:hAnsi="Arial"/>
          <w:color w:val="000000"/>
          <w:w w:val="0"/>
          <w:u w:val="none"/>
        </w:rPr>
        <w:t xml:space="preserve">, by reference to the  period from expiry of such 24 hour period until the time when </w:t>
      </w:r>
      <w:r w:rsidRPr="00053538">
        <w:rPr>
          <w:rFonts w:ascii="Arial" w:hAnsi="Arial"/>
          <w:b/>
          <w:color w:val="000000"/>
        </w:rPr>
        <w:t>The Company</w:t>
      </w:r>
      <w:r w:rsidRPr="00053538">
        <w:rPr>
          <w:rStyle w:val="DeltaViewInsertion"/>
          <w:rFonts w:ascii="Arial" w:hAnsi="Arial"/>
          <w:color w:val="000000"/>
          <w:w w:val="0"/>
          <w:u w:val="none"/>
        </w:rPr>
        <w:t xml:space="preserve"> notifies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(“the </w:t>
      </w:r>
      <w:r w:rsidRPr="00053538">
        <w:rPr>
          <w:rStyle w:val="DeltaViewInsertion"/>
          <w:rFonts w:ascii="Arial" w:hAnsi="Arial"/>
          <w:b/>
          <w:color w:val="000000"/>
          <w:w w:val="0"/>
          <w:u w:val="none"/>
        </w:rPr>
        <w:t>Restricted Export Level Period</w:t>
      </w:r>
      <w:r w:rsidRPr="00053538">
        <w:rPr>
          <w:rStyle w:val="DeltaViewInsertion"/>
          <w:rFonts w:ascii="Arial" w:hAnsi="Arial"/>
          <w:color w:val="000000"/>
          <w:w w:val="0"/>
          <w:u w:val="none"/>
        </w:rPr>
        <w:t>”); and</w:t>
      </w:r>
    </w:p>
    <w:p w14:paraId="5CF0CC0C" w14:textId="77777777" w:rsidR="00B82A2F" w:rsidRPr="00053538" w:rsidRDefault="00B82A2F">
      <w:pPr>
        <w:tabs>
          <w:tab w:val="left" w:pos="2160"/>
        </w:tabs>
        <w:ind w:left="2520" w:hanging="600"/>
        <w:jc w:val="both"/>
        <w:rPr>
          <w:rFonts w:ascii="Arial" w:hAnsi="Arial"/>
          <w:color w:val="000000"/>
          <w:w w:val="0"/>
        </w:rPr>
      </w:pPr>
    </w:p>
    <w:p w14:paraId="1CD0C892"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subject always to Paragraph 4.2A.5, in respect of each </w:t>
      </w:r>
      <w:r w:rsidRPr="00053538">
        <w:rPr>
          <w:rStyle w:val="DeltaViewInsertion"/>
          <w:rFonts w:ascii="Arial" w:hAnsi="Arial"/>
          <w:b/>
          <w:color w:val="000000"/>
          <w:w w:val="0"/>
          <w:u w:val="none"/>
        </w:rPr>
        <w:t xml:space="preserve">Category 2 Intertripping Scheme </w:t>
      </w:r>
      <w:r w:rsidRPr="00053538">
        <w:rPr>
          <w:rStyle w:val="DeltaViewInsertion"/>
          <w:rFonts w:ascii="Arial" w:hAnsi="Arial"/>
          <w:color w:val="000000"/>
          <w:w w:val="0"/>
          <w:u w:val="none"/>
        </w:rPr>
        <w:t xml:space="preserve">and </w:t>
      </w:r>
      <w:r w:rsidRPr="00053538">
        <w:rPr>
          <w:rStyle w:val="DeltaViewInsertion"/>
          <w:rFonts w:ascii="Arial" w:hAnsi="Arial"/>
          <w:b/>
          <w:color w:val="000000"/>
          <w:w w:val="0"/>
          <w:u w:val="none"/>
        </w:rPr>
        <w:t>Category 4 Intertripping Scheme</w:t>
      </w:r>
      <w:r w:rsidRPr="00053538">
        <w:rPr>
          <w:rStyle w:val="DeltaViewInsertion"/>
          <w:rFonts w:ascii="Arial" w:hAnsi="Arial"/>
          <w:color w:val="000000"/>
          <w:w w:val="0"/>
          <w:u w:val="none"/>
        </w:rPr>
        <w:t xml:space="preserve">, where the </w:t>
      </w:r>
      <w:r w:rsidR="00731C31">
        <w:rPr>
          <w:rStyle w:val="DeltaViewInsertion"/>
          <w:rFonts w:ascii="Arial" w:hAnsi="Arial"/>
          <w:b/>
          <w:color w:val="000000"/>
          <w:w w:val="0"/>
          <w:u w:val="none"/>
        </w:rPr>
        <w:t>C</w:t>
      </w:r>
      <w:r w:rsidRPr="00053538">
        <w:rPr>
          <w:rStyle w:val="DeltaViewInsertion"/>
          <w:rFonts w:ascii="Arial" w:hAnsi="Arial"/>
          <w:b/>
          <w:color w:val="000000"/>
          <w:w w:val="0"/>
          <w:u w:val="none"/>
        </w:rPr>
        <w:t>ircuit Breaker</w:t>
      </w:r>
      <w:r w:rsidRPr="00053538">
        <w:rPr>
          <w:rStyle w:val="DeltaViewInsertion"/>
          <w:rFonts w:ascii="Arial" w:hAnsi="Arial"/>
          <w:color w:val="000000"/>
          <w:w w:val="0"/>
          <w:u w:val="none"/>
        </w:rPr>
        <w:t xml:space="preserve">(s) are tripped upon receipt of a signal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r w:rsidRPr="00053538">
        <w:rPr>
          <w:rStyle w:val="DeltaViewInsertion"/>
          <w:rFonts w:ascii="Arial" w:hAnsi="Arial"/>
          <w:b/>
          <w:color w:val="000000"/>
          <w:w w:val="0"/>
          <w:u w:val="none"/>
        </w:rPr>
        <w:lastRenderedPageBreak/>
        <w:t>Intertrip Payment</w:t>
      </w:r>
      <w:r w:rsidRPr="00053538">
        <w:rPr>
          <w:rStyle w:val="DeltaViewInsertion"/>
          <w:rFonts w:ascii="Arial" w:hAnsi="Arial"/>
          <w:color w:val="000000"/>
          <w:w w:val="0"/>
          <w:u w:val="none"/>
        </w:rPr>
        <w:t>”) being an amount (£/</w:t>
      </w:r>
      <w:r w:rsidR="00D62072" w:rsidRPr="00053538">
        <w:rPr>
          <w:rStyle w:val="DeltaViewInsertion"/>
          <w:rFonts w:ascii="Arial" w:hAnsi="Arial"/>
          <w:b/>
          <w:color w:val="000000"/>
          <w:w w:val="0"/>
          <w:u w:val="none"/>
        </w:rPr>
        <w:t>Intertrip Contracted Unit</w:t>
      </w:r>
      <w:r w:rsidRPr="00053538">
        <w:rPr>
          <w:rStyle w:val="DeltaViewInsertion"/>
          <w:rFonts w:ascii="Arial" w:hAnsi="Arial"/>
          <w:color w:val="000000"/>
          <w:w w:val="0"/>
          <w:u w:val="none"/>
        </w:rPr>
        <w:t>/trip) specified in  Schedule 4 to this Section 4.</w:t>
      </w:r>
    </w:p>
    <w:p w14:paraId="10AB4536" w14:textId="77777777" w:rsidR="00B82A2F" w:rsidRPr="00053538" w:rsidRDefault="00B82A2F">
      <w:pPr>
        <w:ind w:left="3240" w:hanging="720"/>
        <w:jc w:val="both"/>
        <w:rPr>
          <w:rFonts w:ascii="Arial" w:hAnsi="Arial"/>
          <w:color w:val="000000"/>
          <w:w w:val="0"/>
        </w:rPr>
      </w:pPr>
    </w:p>
    <w:p w14:paraId="158AD6A0" w14:textId="77777777" w:rsidR="00B82A2F" w:rsidRDefault="00B82A2F">
      <w:pPr>
        <w:ind w:left="3240" w:hanging="720"/>
        <w:jc w:val="both"/>
        <w:rPr>
          <w:rFonts w:ascii="Arial" w:hAnsi="Arial"/>
          <w:color w:val="000000"/>
          <w:w w:val="0"/>
        </w:rPr>
      </w:pPr>
    </w:p>
    <w:p w14:paraId="0A587FD6" w14:textId="77777777" w:rsidR="00731C31" w:rsidRDefault="00731C31">
      <w:pPr>
        <w:ind w:left="3240" w:hanging="720"/>
        <w:jc w:val="both"/>
        <w:rPr>
          <w:rFonts w:ascii="Arial" w:hAnsi="Arial"/>
          <w:color w:val="000000"/>
          <w:w w:val="0"/>
        </w:rPr>
      </w:pPr>
    </w:p>
    <w:p w14:paraId="002CE1B4" w14:textId="77777777" w:rsidR="00731C31" w:rsidRPr="00053538" w:rsidRDefault="00731C31">
      <w:pPr>
        <w:ind w:left="3240" w:hanging="720"/>
        <w:jc w:val="both"/>
        <w:rPr>
          <w:rFonts w:ascii="Arial" w:hAnsi="Arial"/>
          <w:color w:val="000000"/>
          <w:w w:val="0"/>
        </w:rPr>
      </w:pPr>
    </w:p>
    <w:p w14:paraId="54DB6944" w14:textId="77777777" w:rsidR="00B82A2F" w:rsidRPr="00053538" w:rsidRDefault="00B82A2F">
      <w:pPr>
        <w:ind w:left="3240" w:hanging="720"/>
        <w:jc w:val="both"/>
        <w:rPr>
          <w:rFonts w:ascii="Arial" w:hAnsi="Arial"/>
          <w:color w:val="000000"/>
          <w:w w:val="0"/>
        </w:rPr>
      </w:pPr>
    </w:p>
    <w:p w14:paraId="00623C5C" w14:textId="77777777" w:rsidR="00B82A2F" w:rsidRPr="00053538" w:rsidRDefault="00B82A2F">
      <w:pPr>
        <w:ind w:left="1800" w:hanging="900"/>
        <w:jc w:val="both"/>
        <w:rPr>
          <w:rFonts w:ascii="Arial" w:hAnsi="Arial"/>
          <w:color w:val="000000"/>
          <w:w w:val="0"/>
        </w:rPr>
      </w:pPr>
      <w:r w:rsidRPr="00053538">
        <w:rPr>
          <w:rStyle w:val="DeltaViewInsertion"/>
          <w:rFonts w:ascii="Arial" w:hAnsi="Arial"/>
          <w:color w:val="000000"/>
          <w:w w:val="0"/>
          <w:u w:val="none"/>
        </w:rPr>
        <w:t>4.2A.5</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Withholding of payments</w:t>
      </w:r>
    </w:p>
    <w:p w14:paraId="53B25170" w14:textId="77777777" w:rsidR="00B82A2F" w:rsidRPr="00053538" w:rsidRDefault="00B82A2F">
      <w:pPr>
        <w:ind w:left="1800" w:hanging="900"/>
        <w:jc w:val="both"/>
        <w:rPr>
          <w:rFonts w:ascii="Arial" w:hAnsi="Arial"/>
          <w:color w:val="000000"/>
          <w:w w:val="0"/>
        </w:rPr>
      </w:pPr>
    </w:p>
    <w:p w14:paraId="7AEB227B"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not be obliged to make any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or </w:t>
      </w:r>
      <w:r w:rsidRPr="00053538">
        <w:rPr>
          <w:rStyle w:val="DeltaViewInsertion"/>
          <w:rFonts w:ascii="Arial" w:hAnsi="Arial"/>
          <w:b/>
          <w:color w:val="000000"/>
          <w:w w:val="0"/>
          <w:u w:val="none"/>
        </w:rPr>
        <w:t>Intertrip Payment</w:t>
      </w:r>
      <w:r w:rsidRPr="00053538">
        <w:rPr>
          <w:rStyle w:val="DeltaViewInsertion"/>
          <w:rFonts w:ascii="Arial" w:hAnsi="Arial"/>
          <w:color w:val="000000"/>
          <w:w w:val="0"/>
          <w:u w:val="none"/>
        </w:rPr>
        <w:t xml:space="preserve"> pursuant to Paragraph 4.2A.4  where the tripping of </w:t>
      </w:r>
      <w:r w:rsidRPr="00053538">
        <w:rPr>
          <w:rStyle w:val="DeltaViewInsertion"/>
          <w:rFonts w:ascii="Arial" w:hAnsi="Arial"/>
          <w:b/>
          <w:color w:val="000000"/>
          <w:w w:val="0"/>
          <w:u w:val="none"/>
        </w:rPr>
        <w:t>BM Unit(s)</w:t>
      </w:r>
      <w:r w:rsidRPr="00053538">
        <w:rPr>
          <w:rStyle w:val="DeltaViewInsertion"/>
          <w:rFonts w:ascii="Arial" w:hAnsi="Arial"/>
          <w:color w:val="000000"/>
          <w:w w:val="0"/>
          <w:u w:val="none"/>
        </w:rPr>
        <w:t xml:space="preserve"> or (where relevant) </w:t>
      </w:r>
      <w:r w:rsidRPr="00053538">
        <w:rPr>
          <w:rStyle w:val="DeltaViewInsertion"/>
          <w:rFonts w:ascii="Arial" w:hAnsi="Arial"/>
          <w:b/>
          <w:color w:val="000000"/>
          <w:w w:val="0"/>
          <w:u w:val="none"/>
        </w:rPr>
        <w:t>Generating Unit</w:t>
      </w:r>
      <w:r w:rsidRPr="00053538">
        <w:rPr>
          <w:rStyle w:val="DeltaViewInsertion"/>
          <w:rFonts w:ascii="Arial" w:hAnsi="Arial"/>
          <w:color w:val="000000"/>
          <w:w w:val="0"/>
          <w:u w:val="none"/>
        </w:rPr>
        <w:t xml:space="preserve">(s)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occurs:-</w:t>
      </w:r>
    </w:p>
    <w:p w14:paraId="2996CD62" w14:textId="77777777" w:rsidR="00B82A2F" w:rsidRPr="00053538" w:rsidRDefault="00B82A2F">
      <w:pPr>
        <w:ind w:left="1800"/>
        <w:jc w:val="both"/>
        <w:rPr>
          <w:rFonts w:ascii="Arial" w:hAnsi="Arial"/>
          <w:color w:val="000000"/>
          <w:w w:val="0"/>
        </w:rPr>
      </w:pPr>
    </w:p>
    <w:p w14:paraId="1951F674" w14:textId="77777777" w:rsidR="00B82A2F" w:rsidRPr="00053538" w:rsidRDefault="00B82A2F">
      <w:pPr>
        <w:ind w:left="2520" w:hanging="720"/>
        <w:jc w:val="both"/>
        <w:rPr>
          <w:rStyle w:val="DeltaViewInsertion"/>
          <w:rFonts w:ascii="Arial" w:hAnsi="Arial"/>
          <w:color w:val="000000"/>
          <w:w w:val="0"/>
          <w:u w:val="none"/>
        </w:rPr>
      </w:pPr>
      <w:bookmarkStart w:id="27" w:name="_DV_C49"/>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during any period where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is not instructed by </w:t>
      </w:r>
      <w:r w:rsidRPr="00053538">
        <w:rPr>
          <w:rFonts w:ascii="Arial" w:hAnsi="Arial"/>
          <w:b/>
          <w:color w:val="000000"/>
        </w:rPr>
        <w:t>The Company</w:t>
      </w:r>
      <w:r w:rsidRPr="00053538">
        <w:rPr>
          <w:rStyle w:val="DeltaViewInsertion"/>
          <w:rFonts w:ascii="Arial" w:hAnsi="Arial"/>
          <w:color w:val="000000"/>
          <w:w w:val="0"/>
          <w:u w:val="none"/>
        </w:rPr>
        <w:t xml:space="preserve"> to be armed in accordance with Paragraphs 4.2A.2.2(a) and 4.2A.2.2(d); and/or</w:t>
      </w:r>
      <w:bookmarkEnd w:id="27"/>
    </w:p>
    <w:p w14:paraId="78688F69" w14:textId="77777777" w:rsidR="00B82A2F" w:rsidRPr="00053538" w:rsidRDefault="00B82A2F">
      <w:pPr>
        <w:ind w:left="2520" w:hanging="720"/>
        <w:jc w:val="both"/>
        <w:rPr>
          <w:rFonts w:ascii="Arial" w:hAnsi="Arial"/>
          <w:color w:val="000000"/>
          <w:w w:val="0"/>
        </w:rPr>
      </w:pPr>
    </w:p>
    <w:p w14:paraId="5E52B617" w14:textId="77777777" w:rsidR="00B82A2F" w:rsidRPr="00053538" w:rsidRDefault="00B82A2F">
      <w:pPr>
        <w:ind w:left="2520" w:hanging="720"/>
        <w:jc w:val="both"/>
        <w:rPr>
          <w:rFonts w:ascii="Arial" w:hAnsi="Arial"/>
          <w:color w:val="000000"/>
          <w:w w:val="0"/>
        </w:rPr>
      </w:pPr>
      <w:bookmarkStart w:id="28" w:name="_DV_C50"/>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arm</w:t>
      </w:r>
      <w:r w:rsidR="00731C31">
        <w:rPr>
          <w:rStyle w:val="DeltaViewInsertion"/>
          <w:rFonts w:ascii="Arial" w:hAnsi="Arial"/>
          <w:color w:val="000000"/>
          <w:w w:val="0"/>
          <w:u w:val="none"/>
        </w:rPr>
        <w:t>, or permit the arming of</w:t>
      </w:r>
      <w:r w:rsidR="0007186B">
        <w:rPr>
          <w:rStyle w:val="DeltaViewInsertion"/>
          <w:rFonts w:ascii="Arial" w:hAnsi="Arial"/>
          <w:color w:val="000000"/>
          <w:w w:val="0"/>
          <w:u w:val="none"/>
        </w:rPr>
        <w:t>,</w:t>
      </w:r>
      <w:r w:rsidR="00731C31">
        <w:rPr>
          <w:rStyle w:val="DeltaViewInsertion"/>
          <w:rFonts w:ascii="Arial" w:hAnsi="Arial"/>
          <w:color w:val="000000"/>
          <w:w w:val="0"/>
          <w:u w:val="none"/>
        </w:rPr>
        <w:t xml:space="preserve"> </w:t>
      </w:r>
      <w:r w:rsidRPr="00053538">
        <w:rPr>
          <w:rStyle w:val="DeltaViewInsertion"/>
          <w:rFonts w:ascii="Arial" w:hAnsi="Arial"/>
          <w:color w:val="000000"/>
          <w:w w:val="0"/>
          <w:u w:val="none"/>
        </w:rPr>
        <w:t xml:space="preserve">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in accordance with the terms of Paragraph 4.2A.2.1(b); and/or</w:t>
      </w:r>
      <w:bookmarkEnd w:id="28"/>
    </w:p>
    <w:p w14:paraId="26206F71" w14:textId="77777777" w:rsidR="00B82A2F" w:rsidRPr="00053538" w:rsidRDefault="00B82A2F">
      <w:pPr>
        <w:ind w:left="2520" w:hanging="720"/>
        <w:jc w:val="both"/>
        <w:rPr>
          <w:rFonts w:ascii="Arial" w:hAnsi="Arial"/>
          <w:color w:val="000000"/>
          <w:w w:val="0"/>
        </w:rPr>
      </w:pPr>
    </w:p>
    <w:p w14:paraId="456008C8" w14:textId="77777777" w:rsidR="00B82A2F" w:rsidRPr="00053538" w:rsidRDefault="00B82A2F">
      <w:pPr>
        <w:ind w:left="2520" w:hanging="720"/>
        <w:jc w:val="both"/>
        <w:rPr>
          <w:rFonts w:ascii="Arial" w:hAnsi="Arial"/>
          <w:color w:val="000000"/>
          <w:w w:val="0"/>
        </w:rPr>
      </w:pPr>
      <w:bookmarkStart w:id="29" w:name="_DV_C51"/>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exercise </w:t>
      </w:r>
      <w:r w:rsidRPr="00053538">
        <w:rPr>
          <w:rStyle w:val="DeltaViewInsertion"/>
          <w:rFonts w:ascii="Arial" w:hAnsi="Arial"/>
          <w:b/>
          <w:color w:val="000000"/>
          <w:w w:val="0"/>
          <w:u w:val="none"/>
        </w:rPr>
        <w:t>Good Industry Practice</w:t>
      </w:r>
      <w:r w:rsidRPr="00053538">
        <w:rPr>
          <w:rStyle w:val="DeltaViewInsertion"/>
          <w:rFonts w:ascii="Arial" w:hAnsi="Arial"/>
          <w:color w:val="000000"/>
          <w:w w:val="0"/>
          <w:u w:val="none"/>
        </w:rPr>
        <w:t xml:space="preserve"> to 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as required by Paragraph 4.2A.2.1(c) (ignoring any export above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where pursuant to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to provide any </w:t>
      </w:r>
      <w:r w:rsidRPr="00053538">
        <w:rPr>
          <w:rStyle w:val="DeltaViewInsertion"/>
          <w:rFonts w:ascii="Arial" w:hAnsi="Arial"/>
          <w:b/>
          <w:color w:val="000000"/>
          <w:w w:val="0"/>
          <w:u w:val="none"/>
        </w:rPr>
        <w:t>Balancing Service</w:t>
      </w:r>
      <w:r w:rsidRPr="00053538">
        <w:rPr>
          <w:rStyle w:val="DeltaViewInsertion"/>
          <w:rFonts w:ascii="Arial" w:hAnsi="Arial"/>
          <w:color w:val="000000"/>
          <w:w w:val="0"/>
          <w:u w:val="none"/>
        </w:rPr>
        <w:t>(s)); and/or</w:t>
      </w:r>
      <w:bookmarkEnd w:id="29"/>
    </w:p>
    <w:p w14:paraId="103DCC7B" w14:textId="77777777" w:rsidR="00B82A2F" w:rsidRPr="00053538" w:rsidRDefault="00B82A2F">
      <w:pPr>
        <w:ind w:left="2520" w:hanging="720"/>
        <w:jc w:val="both"/>
        <w:rPr>
          <w:rFonts w:ascii="Arial" w:hAnsi="Arial"/>
          <w:color w:val="000000"/>
          <w:w w:val="0"/>
        </w:rPr>
      </w:pPr>
    </w:p>
    <w:p w14:paraId="2DDA4CC6" w14:textId="77777777" w:rsidR="00B82A2F" w:rsidRPr="00053538" w:rsidRDefault="00B82A2F">
      <w:pPr>
        <w:ind w:left="2520" w:hanging="720"/>
        <w:jc w:val="both"/>
        <w:rPr>
          <w:rFonts w:ascii="Arial" w:hAnsi="Arial"/>
          <w:color w:val="000000"/>
          <w:w w:val="0"/>
        </w:rPr>
      </w:pPr>
      <w:bookmarkStart w:id="30" w:name="_DV_C52"/>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where no signal is received by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from the </w:t>
      </w:r>
      <w:r w:rsidRPr="00053538">
        <w:rPr>
          <w:rStyle w:val="DeltaViewInsertion"/>
          <w:rFonts w:ascii="Arial" w:hAnsi="Arial"/>
          <w:b/>
          <w:color w:val="000000"/>
          <w:w w:val="0"/>
          <w:u w:val="none"/>
        </w:rPr>
        <w:t>System to Generator Operational Intertripping Scheme</w:t>
      </w:r>
      <w:r w:rsidRPr="00053538">
        <w:rPr>
          <w:rStyle w:val="DeltaViewInsertion"/>
          <w:rFonts w:ascii="Arial" w:hAnsi="Arial"/>
          <w:color w:val="000000"/>
          <w:w w:val="0"/>
          <w:u w:val="none"/>
        </w:rPr>
        <w:t xml:space="preserve">. </w:t>
      </w:r>
      <w:bookmarkEnd w:id="30"/>
    </w:p>
    <w:p w14:paraId="2AC00359" w14:textId="77777777" w:rsidR="00B82A2F" w:rsidRPr="00053538" w:rsidRDefault="00B82A2F">
      <w:pPr>
        <w:ind w:left="2520" w:hanging="900"/>
        <w:jc w:val="both"/>
        <w:rPr>
          <w:rFonts w:ascii="Arial" w:hAnsi="Arial"/>
          <w:color w:val="000000"/>
          <w:w w:val="0"/>
        </w:rPr>
      </w:pPr>
    </w:p>
    <w:p w14:paraId="234D48BF" w14:textId="77777777" w:rsidR="00B82A2F" w:rsidRPr="00053538" w:rsidRDefault="00B82A2F">
      <w:pPr>
        <w:ind w:left="1800" w:hanging="900"/>
        <w:jc w:val="both"/>
        <w:rPr>
          <w:rFonts w:ascii="Arial" w:hAnsi="Arial"/>
          <w:b/>
          <w:color w:val="000000"/>
          <w:w w:val="0"/>
        </w:rPr>
      </w:pPr>
      <w:bookmarkStart w:id="31" w:name="_DV_C53"/>
      <w:r w:rsidRPr="00053538">
        <w:rPr>
          <w:rStyle w:val="DeltaViewInsertion"/>
          <w:rFonts w:ascii="Arial" w:hAnsi="Arial"/>
          <w:color w:val="000000"/>
          <w:w w:val="0"/>
          <w:u w:val="none"/>
        </w:rPr>
        <w:t>4.2A.6</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Revisions to Appendix F3 of the Bilateral Agreement</w:t>
      </w:r>
      <w:bookmarkEnd w:id="31"/>
    </w:p>
    <w:p w14:paraId="66EC91F0" w14:textId="77777777" w:rsidR="00B82A2F" w:rsidRPr="00053538" w:rsidRDefault="00B82A2F">
      <w:pPr>
        <w:ind w:left="2520" w:hanging="1620"/>
        <w:jc w:val="both"/>
        <w:rPr>
          <w:rFonts w:ascii="Arial" w:hAnsi="Arial"/>
          <w:color w:val="000000"/>
          <w:w w:val="0"/>
        </w:rPr>
      </w:pPr>
    </w:p>
    <w:p w14:paraId="1CA79A21" w14:textId="77777777" w:rsidR="00B82A2F" w:rsidRPr="00053538" w:rsidRDefault="00B82A2F">
      <w:pPr>
        <w:ind w:left="1800"/>
        <w:jc w:val="both"/>
        <w:rPr>
          <w:rStyle w:val="DeltaViewInsertion"/>
          <w:rFonts w:ascii="Arial" w:hAnsi="Arial"/>
          <w:color w:val="000000"/>
          <w:w w:val="0"/>
          <w:u w:val="none"/>
        </w:rPr>
      </w:pPr>
      <w:bookmarkStart w:id="32" w:name="_DV_C54"/>
      <w:r w:rsidRPr="00053538">
        <w:rPr>
          <w:rStyle w:val="DeltaViewInsertion"/>
          <w:rFonts w:ascii="Arial" w:hAnsi="Arial"/>
          <w:color w:val="000000"/>
          <w:w w:val="0"/>
          <w:u w:val="none"/>
        </w:rPr>
        <w:t xml:space="preserve">Where </w:t>
      </w:r>
      <w:r w:rsidRPr="00053538">
        <w:rPr>
          <w:rFonts w:ascii="Arial" w:hAnsi="Arial"/>
          <w:b/>
          <w:color w:val="000000"/>
        </w:rPr>
        <w:t>The Company</w:t>
      </w:r>
      <w:r w:rsidRPr="00053538">
        <w:rPr>
          <w:rStyle w:val="DeltaViewInsertion"/>
          <w:rFonts w:ascii="Arial" w:hAnsi="Arial"/>
          <w:color w:val="000000"/>
          <w:w w:val="0"/>
          <w:u w:val="none"/>
        </w:rPr>
        <w:t xml:space="preserve"> requires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(as defined below) to be made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then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shall not unreasonably withhold or delay providing to </w:t>
      </w:r>
      <w:r w:rsidRPr="00053538">
        <w:rPr>
          <w:rFonts w:ascii="Arial" w:hAnsi="Arial"/>
          <w:b/>
          <w:color w:val="000000"/>
        </w:rPr>
        <w:t>The Company</w:t>
      </w:r>
      <w:r w:rsidRPr="00053538">
        <w:rPr>
          <w:rStyle w:val="DeltaViewInsertion"/>
          <w:rFonts w:ascii="Arial" w:hAnsi="Arial"/>
          <w:color w:val="000000"/>
          <w:w w:val="0"/>
          <w:u w:val="none"/>
        </w:rPr>
        <w:t xml:space="preserve"> written consent to any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hereby authorises </w:t>
      </w:r>
      <w:r w:rsidRPr="00053538">
        <w:rPr>
          <w:rFonts w:ascii="Arial" w:hAnsi="Arial"/>
          <w:b/>
          <w:color w:val="000000"/>
        </w:rPr>
        <w:t>The Company</w:t>
      </w:r>
      <w:r w:rsidRPr="00053538">
        <w:rPr>
          <w:rStyle w:val="DeltaViewInsertion"/>
          <w:rFonts w:ascii="Arial" w:hAnsi="Arial"/>
          <w:color w:val="000000"/>
          <w:w w:val="0"/>
          <w:u w:val="none"/>
        </w:rPr>
        <w:t xml:space="preserve">, following receipt of such written consent, to make amendments on its behalf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to reflect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undertakes not to withdraw qualify or revoke such authority or instruction at any time.  For the purposes of this Paragraph 4.2A.6,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shall mean changes to the nomenclature of transmission circuits associated with a </w:t>
      </w:r>
      <w:r w:rsidRPr="00053538">
        <w:rPr>
          <w:rStyle w:val="DeltaViewInsertion"/>
          <w:rFonts w:ascii="Arial" w:hAnsi="Arial"/>
          <w:b/>
          <w:color w:val="000000"/>
          <w:w w:val="0"/>
          <w:u w:val="none"/>
        </w:rPr>
        <w:t xml:space="preserve">System to Generator Operational Intertripping Scheme </w:t>
      </w:r>
      <w:r w:rsidRPr="00053538">
        <w:rPr>
          <w:rStyle w:val="DeltaViewInsertion"/>
          <w:rFonts w:ascii="Arial" w:hAnsi="Arial"/>
          <w:color w:val="000000"/>
          <w:w w:val="0"/>
          <w:u w:val="none"/>
        </w:rPr>
        <w:t xml:space="preserve">specified in </w:t>
      </w:r>
      <w:r w:rsidRPr="00053538">
        <w:rPr>
          <w:rStyle w:val="DeltaViewInsertion"/>
          <w:rFonts w:ascii="Arial" w:hAnsi="Arial"/>
          <w:color w:val="000000"/>
          <w:w w:val="0"/>
          <w:u w:val="none"/>
        </w:rPr>
        <w:lastRenderedPageBreak/>
        <w:t xml:space="preserve">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which do not necessitate replacement, renovation, modification, alteration or construction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w:t>
      </w:r>
      <w:r w:rsidRPr="00053538">
        <w:rPr>
          <w:rStyle w:val="DeltaViewInsertion"/>
          <w:rFonts w:ascii="Arial" w:hAnsi="Arial"/>
          <w:b/>
          <w:color w:val="000000"/>
          <w:w w:val="0"/>
          <w:u w:val="none"/>
        </w:rPr>
        <w:t>Plant</w:t>
      </w:r>
      <w:r w:rsidRPr="00053538">
        <w:rPr>
          <w:rStyle w:val="DeltaViewInsertion"/>
          <w:rFonts w:ascii="Arial" w:hAnsi="Arial"/>
          <w:color w:val="000000"/>
          <w:w w:val="0"/>
          <w:u w:val="none"/>
        </w:rPr>
        <w:t xml:space="preserve"> or </w:t>
      </w:r>
      <w:r w:rsidRPr="00053538">
        <w:rPr>
          <w:rStyle w:val="DeltaViewInsertion"/>
          <w:rFonts w:ascii="Arial" w:hAnsi="Arial"/>
          <w:b/>
          <w:color w:val="000000"/>
          <w:w w:val="0"/>
          <w:u w:val="none"/>
        </w:rPr>
        <w:t>Apparatus</w:t>
      </w:r>
      <w:r w:rsidRPr="00053538">
        <w:rPr>
          <w:rStyle w:val="DeltaViewInsertion"/>
          <w:rFonts w:ascii="Arial" w:hAnsi="Arial"/>
          <w:color w:val="000000"/>
          <w:w w:val="0"/>
          <w:u w:val="none"/>
        </w:rPr>
        <w:t>.</w:t>
      </w:r>
      <w:bookmarkEnd w:id="32"/>
    </w:p>
    <w:p w14:paraId="64D093B7" w14:textId="77777777" w:rsidR="00B82A2F" w:rsidRPr="00053538" w:rsidRDefault="00B82A2F">
      <w:pPr>
        <w:ind w:left="1800"/>
        <w:jc w:val="both"/>
        <w:rPr>
          <w:rStyle w:val="DeltaViewInsertion"/>
          <w:rFonts w:ascii="Arial" w:hAnsi="Arial"/>
          <w:color w:val="000000"/>
          <w:w w:val="0"/>
          <w:u w:val="none"/>
        </w:rPr>
      </w:pPr>
    </w:p>
    <w:p w14:paraId="30BFC85F" w14:textId="77777777" w:rsidR="00B82A2F" w:rsidRPr="00053538" w:rsidRDefault="00B82A2F" w:rsidP="00C900D2">
      <w:pPr>
        <w:ind w:left="1800" w:hanging="900"/>
        <w:jc w:val="both"/>
        <w:rPr>
          <w:rStyle w:val="DeltaViewInsertion"/>
          <w:rFonts w:ascii="Arial" w:hAnsi="Arial"/>
          <w:b/>
          <w:color w:val="000000"/>
          <w:w w:val="0"/>
          <w:u w:val="none"/>
        </w:rPr>
      </w:pPr>
      <w:r w:rsidRPr="00053538">
        <w:rPr>
          <w:rStyle w:val="DeltaViewInsertion"/>
          <w:rFonts w:ascii="Arial" w:hAnsi="Arial"/>
          <w:color w:val="000000"/>
          <w:w w:val="0"/>
          <w:u w:val="none"/>
        </w:rPr>
        <w:t>4.2A.7</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No payments for Category 1 Intertripping Schemes</w:t>
      </w:r>
    </w:p>
    <w:p w14:paraId="4876A5C6" w14:textId="77777777" w:rsidR="00B82A2F" w:rsidRPr="00053538" w:rsidRDefault="00B82A2F">
      <w:pPr>
        <w:ind w:left="1800" w:hanging="807"/>
        <w:jc w:val="both"/>
        <w:rPr>
          <w:rStyle w:val="DeltaViewInsertion"/>
          <w:rFonts w:ascii="Arial" w:hAnsi="Arial"/>
          <w:b/>
          <w:color w:val="000000"/>
          <w:w w:val="0"/>
          <w:u w:val="none"/>
        </w:rPr>
      </w:pPr>
    </w:p>
    <w:p w14:paraId="0AC27ECA" w14:textId="77777777" w:rsidR="00B82A2F" w:rsidRDefault="00B82A2F">
      <w:pPr>
        <w:tabs>
          <w:tab w:val="left" w:pos="851"/>
          <w:tab w:val="left" w:pos="1701"/>
          <w:tab w:val="left" w:pos="2552"/>
          <w:tab w:val="left" w:pos="3402"/>
        </w:tabs>
        <w:ind w:left="1800"/>
        <w:jc w:val="both"/>
        <w:rPr>
          <w:rStyle w:val="DeltaViewInsertion"/>
          <w:rFonts w:ascii="Arial" w:hAnsi="Arial"/>
          <w:color w:val="000000"/>
          <w:w w:val="0"/>
          <w:u w:val="none"/>
        </w:rPr>
      </w:pPr>
      <w:r w:rsidRPr="00053538">
        <w:rPr>
          <w:rStyle w:val="DeltaViewInsertion"/>
          <w:rFonts w:ascii="Arial" w:hAnsi="Arial"/>
          <w:color w:val="000000"/>
          <w:w w:val="0"/>
          <w:u w:val="none"/>
        </w:rPr>
        <w:t xml:space="preserve">For the avoidance of doubt, no payment shall be made by </w:t>
      </w:r>
      <w:r w:rsidRPr="00053538">
        <w:rPr>
          <w:rFonts w:ascii="Arial" w:hAnsi="Arial"/>
          <w:b/>
          <w:color w:val="000000"/>
        </w:rPr>
        <w:t>The Company</w:t>
      </w:r>
      <w:r w:rsidRPr="00053538">
        <w:rPr>
          <w:rStyle w:val="DeltaViewInsertion"/>
          <w:rFonts w:ascii="Arial" w:hAnsi="Arial"/>
          <w:color w:val="000000"/>
          <w:w w:val="0"/>
          <w:u w:val="none"/>
        </w:rPr>
        <w:t xml:space="preserve"> hereunder in respect of a </w:t>
      </w:r>
      <w:r w:rsidRPr="00053538">
        <w:rPr>
          <w:rStyle w:val="DeltaViewInsertion"/>
          <w:rFonts w:ascii="Arial" w:hAnsi="Arial"/>
          <w:b/>
          <w:color w:val="000000"/>
          <w:w w:val="0"/>
          <w:u w:val="none"/>
        </w:rPr>
        <w:t>Category 1 Intertripping Scheme</w:t>
      </w:r>
      <w:r w:rsidRPr="00053538">
        <w:rPr>
          <w:rStyle w:val="DeltaViewInsertion"/>
          <w:rFonts w:ascii="Arial" w:hAnsi="Arial"/>
          <w:color w:val="000000"/>
          <w:w w:val="0"/>
          <w:u w:val="none"/>
        </w:rPr>
        <w:t>.</w:t>
      </w:r>
    </w:p>
    <w:p w14:paraId="6286C766" w14:textId="77777777" w:rsidR="0092604C" w:rsidRDefault="0092604C">
      <w:pPr>
        <w:tabs>
          <w:tab w:val="left" w:pos="851"/>
          <w:tab w:val="left" w:pos="1701"/>
          <w:tab w:val="left" w:pos="2552"/>
          <w:tab w:val="left" w:pos="3402"/>
        </w:tabs>
        <w:ind w:left="1800"/>
        <w:jc w:val="both"/>
        <w:rPr>
          <w:rStyle w:val="DeltaViewInsertion"/>
          <w:rFonts w:ascii="Arial" w:hAnsi="Arial"/>
          <w:color w:val="000000"/>
          <w:w w:val="0"/>
          <w:u w:val="none"/>
        </w:rPr>
      </w:pPr>
    </w:p>
    <w:p w14:paraId="679C80D9" w14:textId="77777777" w:rsidR="0092604C" w:rsidRPr="00C900D2" w:rsidRDefault="0092604C" w:rsidP="00C900D2">
      <w:pPr>
        <w:widowControl w:val="0"/>
        <w:tabs>
          <w:tab w:val="num" w:pos="1224"/>
          <w:tab w:val="left" w:pos="1620"/>
          <w:tab w:val="left" w:pos="1800"/>
          <w:tab w:val="right" w:pos="6093"/>
        </w:tabs>
        <w:kinsoku w:val="0"/>
        <w:spacing w:before="108" w:line="480" w:lineRule="auto"/>
        <w:ind w:left="900" w:right="2664"/>
        <w:rPr>
          <w:rFonts w:ascii="Arial" w:hAnsi="Arial"/>
          <w:b/>
          <w:bCs/>
          <w:spacing w:val="-5"/>
          <w:w w:val="105"/>
          <w:szCs w:val="22"/>
        </w:rPr>
      </w:pPr>
      <w:r w:rsidRPr="00C900D2">
        <w:rPr>
          <w:rFonts w:ascii="Arial" w:hAnsi="Arial"/>
          <w:spacing w:val="-14"/>
          <w:w w:val="105"/>
          <w:szCs w:val="22"/>
        </w:rPr>
        <w:t>4.2A.8</w:t>
      </w:r>
      <w:r w:rsidR="00AD2CE4">
        <w:rPr>
          <w:rFonts w:ascii="Arial" w:hAnsi="Arial"/>
          <w:spacing w:val="-14"/>
          <w:w w:val="105"/>
          <w:szCs w:val="22"/>
        </w:rPr>
        <w:t xml:space="preserve">   </w:t>
      </w:r>
      <w:r w:rsidR="00250CD1">
        <w:rPr>
          <w:rFonts w:ascii="Arial" w:hAnsi="Arial"/>
          <w:spacing w:val="-14"/>
          <w:w w:val="105"/>
          <w:szCs w:val="22"/>
        </w:rPr>
        <w:tab/>
      </w:r>
      <w:r w:rsidRPr="00C900D2">
        <w:rPr>
          <w:rFonts w:ascii="Arial" w:hAnsi="Arial"/>
          <w:b/>
          <w:bCs/>
          <w:spacing w:val="-5"/>
          <w:w w:val="105"/>
          <w:szCs w:val="22"/>
        </w:rPr>
        <w:t xml:space="preserve">Disclosure </w:t>
      </w:r>
      <w:smartTag w:uri="urn:schemas-microsoft-com:office:smarttags" w:element="PersonName">
        <w:r w:rsidRPr="00C900D2">
          <w:rPr>
            <w:rFonts w:ascii="Arial" w:hAnsi="Arial"/>
            <w:b/>
            <w:bCs/>
            <w:spacing w:val="-5"/>
            <w:w w:val="105"/>
            <w:szCs w:val="22"/>
          </w:rPr>
          <w:t>and</w:t>
        </w:r>
      </w:smartTag>
      <w:r w:rsidRPr="00C900D2">
        <w:rPr>
          <w:rFonts w:ascii="Arial" w:hAnsi="Arial"/>
          <w:b/>
          <w:bCs/>
          <w:spacing w:val="-5"/>
          <w:w w:val="105"/>
          <w:szCs w:val="22"/>
        </w:rPr>
        <w:t xml:space="preserve"> Use of Information</w:t>
      </w:r>
    </w:p>
    <w:p w14:paraId="7A07FB24" w14:textId="77777777" w:rsidR="0092604C" w:rsidRPr="00053538" w:rsidRDefault="0092604C" w:rsidP="00AD2CE4">
      <w:pPr>
        <w:spacing w:before="180"/>
        <w:ind w:left="1800" w:right="288"/>
        <w:rPr>
          <w:rFonts w:ascii="Arial" w:hAnsi="Arial"/>
          <w:b/>
          <w:color w:val="000000"/>
        </w:rPr>
      </w:pPr>
      <w:r w:rsidRPr="00C900D2">
        <w:rPr>
          <w:rFonts w:ascii="Arial" w:hAnsi="Arial"/>
          <w:spacing w:val="-6"/>
          <w:w w:val="105"/>
          <w:szCs w:val="22"/>
        </w:rPr>
        <w:t xml:space="preserve">Each </w:t>
      </w:r>
      <w:r w:rsidRPr="00C900D2">
        <w:rPr>
          <w:rFonts w:ascii="Arial" w:hAnsi="Arial"/>
          <w:b/>
          <w:bCs/>
          <w:spacing w:val="-6"/>
          <w:w w:val="105"/>
          <w:szCs w:val="22"/>
        </w:rPr>
        <w:t>User</w:t>
      </w:r>
      <w:r w:rsidRPr="00C900D2">
        <w:rPr>
          <w:rFonts w:ascii="Arial" w:hAnsi="Arial"/>
          <w:spacing w:val="-6"/>
          <w:w w:val="105"/>
          <w:szCs w:val="22"/>
        </w:rPr>
        <w:t xml:space="preserve"> hereby consents to the disclosure </w:t>
      </w:r>
      <w:smartTag w:uri="urn:schemas-microsoft-com:office:smarttags" w:element="PersonName">
        <w:r w:rsidRPr="00C900D2">
          <w:rPr>
            <w:rFonts w:ascii="Arial" w:hAnsi="Arial"/>
            <w:spacing w:val="-6"/>
            <w:w w:val="105"/>
            <w:szCs w:val="22"/>
          </w:rPr>
          <w:t>and</w:t>
        </w:r>
      </w:smartTag>
      <w:r w:rsidRPr="00C900D2">
        <w:rPr>
          <w:rFonts w:ascii="Arial" w:hAnsi="Arial"/>
          <w:spacing w:val="-6"/>
          <w:w w:val="105"/>
          <w:szCs w:val="22"/>
        </w:rPr>
        <w:t xml:space="preserve"> use by </w:t>
      </w:r>
      <w:r w:rsidRPr="00C900D2">
        <w:rPr>
          <w:rFonts w:ascii="Arial" w:hAnsi="Arial"/>
          <w:b/>
          <w:bCs/>
          <w:spacing w:val="-6"/>
          <w:w w:val="105"/>
          <w:szCs w:val="22"/>
        </w:rPr>
        <w:t>The Company</w:t>
      </w:r>
      <w:r w:rsidRPr="00C900D2">
        <w:rPr>
          <w:rFonts w:ascii="Arial" w:hAnsi="Arial"/>
          <w:spacing w:val="-6"/>
          <w:w w:val="105"/>
          <w:szCs w:val="22"/>
        </w:rPr>
        <w:t xml:space="preserve"> of </w:t>
      </w:r>
      <w:r w:rsidRPr="00C900D2">
        <w:rPr>
          <w:rFonts w:ascii="Arial" w:hAnsi="Arial"/>
          <w:spacing w:val="-5"/>
          <w:w w:val="105"/>
          <w:szCs w:val="22"/>
        </w:rPr>
        <w:t xml:space="preserve">data </w:t>
      </w:r>
      <w:smartTag w:uri="urn:schemas-microsoft-com:office:smarttags" w:element="PersonName">
        <w:r w:rsidRPr="00C900D2">
          <w:rPr>
            <w:rFonts w:ascii="Arial" w:hAnsi="Arial"/>
            <w:spacing w:val="-5"/>
            <w:w w:val="105"/>
            <w:szCs w:val="22"/>
          </w:rPr>
          <w:t>and</w:t>
        </w:r>
      </w:smartTag>
      <w:r w:rsidRPr="00C900D2">
        <w:rPr>
          <w:rFonts w:ascii="Arial" w:hAnsi="Arial"/>
          <w:spacing w:val="-5"/>
          <w:w w:val="105"/>
          <w:szCs w:val="22"/>
        </w:rPr>
        <w:t xml:space="preserve"> other information from any year relating to the provision by that </w:t>
      </w:r>
      <w:r w:rsidRPr="00C900D2">
        <w:rPr>
          <w:rFonts w:ascii="Arial" w:hAnsi="Arial"/>
          <w:b/>
          <w:bCs/>
          <w:spacing w:val="-4"/>
          <w:w w:val="105"/>
          <w:szCs w:val="22"/>
        </w:rPr>
        <w:t>User</w:t>
      </w:r>
      <w:r w:rsidRPr="00C900D2">
        <w:rPr>
          <w:rFonts w:ascii="Arial" w:hAnsi="Arial"/>
          <w:spacing w:val="-4"/>
          <w:w w:val="105"/>
          <w:szCs w:val="22"/>
        </w:rPr>
        <w:t xml:space="preserve"> of the </w:t>
      </w:r>
      <w:r w:rsidRPr="00C900D2">
        <w:rPr>
          <w:rFonts w:ascii="Arial" w:hAnsi="Arial"/>
          <w:b/>
          <w:bCs/>
          <w:spacing w:val="-4"/>
          <w:w w:val="105"/>
          <w:szCs w:val="22"/>
        </w:rPr>
        <w:t>Balancing Service</w:t>
      </w:r>
      <w:r w:rsidRPr="00C900D2">
        <w:rPr>
          <w:rFonts w:ascii="Arial" w:hAnsi="Arial"/>
          <w:spacing w:val="-4"/>
          <w:w w:val="105"/>
          <w:szCs w:val="22"/>
        </w:rPr>
        <w:t xml:space="preserve"> to the extent necessary to enable </w:t>
      </w:r>
      <w:r w:rsidRPr="00C900D2">
        <w:rPr>
          <w:rFonts w:ascii="Arial" w:hAnsi="Arial"/>
          <w:b/>
          <w:bCs/>
          <w:spacing w:val="-4"/>
          <w:w w:val="105"/>
          <w:szCs w:val="22"/>
        </w:rPr>
        <w:t>The Company</w:t>
      </w:r>
      <w:r w:rsidRPr="00C900D2">
        <w:rPr>
          <w:rFonts w:ascii="Arial" w:hAnsi="Arial"/>
          <w:spacing w:val="-4"/>
          <w:w w:val="105"/>
          <w:szCs w:val="22"/>
        </w:rPr>
        <w:t xml:space="preserve"> to carry out its </w:t>
      </w:r>
      <w:r w:rsidRPr="00C900D2">
        <w:rPr>
          <w:rFonts w:ascii="Arial" w:hAnsi="Arial"/>
          <w:b/>
          <w:bCs/>
          <w:spacing w:val="-4"/>
          <w:w w:val="105"/>
          <w:szCs w:val="22"/>
        </w:rPr>
        <w:t>EMR Functions</w:t>
      </w:r>
      <w:r w:rsidRPr="00C900D2">
        <w:rPr>
          <w:rFonts w:ascii="Arial" w:hAnsi="Arial"/>
          <w:spacing w:val="-4"/>
          <w:w w:val="105"/>
          <w:szCs w:val="22"/>
        </w:rPr>
        <w:t>.</w:t>
      </w:r>
    </w:p>
    <w:p w14:paraId="1F3A8D04"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p>
    <w:p w14:paraId="24408C86"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r w:rsidRPr="0041370C">
        <w:rPr>
          <w:rFonts w:ascii="Arial" w:hAnsi="Arial"/>
          <w:bCs/>
          <w:color w:val="000000"/>
          <w:rPrChange w:id="33" w:author="Tammy Meek [NESO]" w:date="2025-08-21T11:40:00Z" w16du:dateUtc="2025-08-21T10:40:00Z">
            <w:rPr>
              <w:rFonts w:ascii="Arial" w:hAnsi="Arial"/>
              <w:b/>
              <w:color w:val="000000"/>
            </w:rPr>
          </w:rPrChange>
        </w:rPr>
        <w:t>4.2B</w:t>
      </w:r>
      <w:r w:rsidRPr="0041370C">
        <w:rPr>
          <w:rFonts w:ascii="Arial" w:hAnsi="Arial"/>
          <w:bCs/>
          <w:color w:val="000000"/>
          <w:rPrChange w:id="34" w:author="Tammy Meek [NESO]" w:date="2025-08-21T11:40:00Z" w16du:dateUtc="2025-08-21T10:40:00Z">
            <w:rPr>
              <w:rFonts w:ascii="Arial" w:hAnsi="Arial"/>
              <w:b/>
              <w:color w:val="000000"/>
            </w:rPr>
          </w:rPrChange>
        </w:rPr>
        <w:tab/>
      </w:r>
      <w:r w:rsidRPr="00053538">
        <w:rPr>
          <w:rFonts w:ascii="Arial" w:hAnsi="Arial"/>
          <w:b/>
          <w:color w:val="000000"/>
        </w:rPr>
        <w:t>OTHER BALANCING SERVICES</w:t>
      </w:r>
    </w:p>
    <w:p w14:paraId="5B5BC1C0" w14:textId="77777777" w:rsidR="00B82A2F" w:rsidRPr="00053538" w:rsidRDefault="00B82A2F">
      <w:pPr>
        <w:tabs>
          <w:tab w:val="left" w:pos="0"/>
          <w:tab w:val="left" w:pos="851"/>
          <w:tab w:val="left" w:pos="1701"/>
          <w:tab w:val="left" w:pos="2552"/>
          <w:tab w:val="left" w:pos="3402"/>
        </w:tabs>
        <w:jc w:val="both"/>
        <w:rPr>
          <w:rFonts w:ascii="Arial" w:hAnsi="Arial"/>
          <w:color w:val="000000"/>
        </w:rPr>
      </w:pPr>
    </w:p>
    <w:p w14:paraId="6A24D11E" w14:textId="77777777" w:rsidR="00B82A2F" w:rsidRPr="00053538" w:rsidRDefault="00B82A2F">
      <w:pPr>
        <w:tabs>
          <w:tab w:val="left" w:pos="0"/>
          <w:tab w:val="left" w:pos="1800"/>
          <w:tab w:val="left" w:pos="3402"/>
        </w:tabs>
        <w:ind w:left="854"/>
        <w:jc w:val="both"/>
        <w:rPr>
          <w:rFonts w:ascii="Arial" w:hAnsi="Arial"/>
          <w:b/>
          <w:color w:val="000000"/>
          <w:u w:val="single"/>
        </w:rPr>
      </w:pPr>
      <w:r w:rsidRPr="00053538">
        <w:rPr>
          <w:rFonts w:ascii="Arial" w:hAnsi="Arial"/>
          <w:color w:val="000000"/>
        </w:rPr>
        <w:t>4.2B.1</w:t>
      </w:r>
      <w:r w:rsidRPr="00053538">
        <w:rPr>
          <w:rFonts w:ascii="Arial" w:hAnsi="Arial"/>
          <w:color w:val="000000"/>
        </w:rPr>
        <w:tab/>
      </w:r>
      <w:r w:rsidRPr="00053538">
        <w:rPr>
          <w:rFonts w:ascii="Arial" w:hAnsi="Arial"/>
          <w:b/>
          <w:color w:val="000000"/>
        </w:rPr>
        <w:t>Application</w:t>
      </w:r>
    </w:p>
    <w:p w14:paraId="21775B18" w14:textId="77777777" w:rsidR="00B82A2F" w:rsidRPr="00053538" w:rsidRDefault="00B82A2F">
      <w:pPr>
        <w:tabs>
          <w:tab w:val="left" w:pos="0"/>
          <w:tab w:val="left" w:pos="851"/>
          <w:tab w:val="left" w:pos="1701"/>
          <w:tab w:val="left" w:pos="2552"/>
          <w:tab w:val="left" w:pos="3402"/>
        </w:tabs>
        <w:ind w:left="854"/>
        <w:jc w:val="both"/>
        <w:rPr>
          <w:rFonts w:ascii="Arial" w:hAnsi="Arial"/>
          <w:b/>
          <w:color w:val="000000"/>
          <w:u w:val="single"/>
        </w:rPr>
      </w:pPr>
    </w:p>
    <w:p w14:paraId="7AEE7079" w14:textId="77777777" w:rsidR="00B82A2F" w:rsidRPr="00053538" w:rsidRDefault="00B82A2F">
      <w:pPr>
        <w:tabs>
          <w:tab w:val="left" w:pos="0"/>
          <w:tab w:val="left" w:pos="851"/>
          <w:tab w:val="left" w:pos="1800"/>
          <w:tab w:val="left" w:pos="2552"/>
          <w:tab w:val="left" w:pos="3402"/>
        </w:tabs>
        <w:ind w:left="1800"/>
        <w:jc w:val="both"/>
        <w:rPr>
          <w:rFonts w:ascii="Arial" w:hAnsi="Arial"/>
          <w:color w:val="000000"/>
        </w:rPr>
      </w:pPr>
      <w:r w:rsidRPr="00053538">
        <w:rPr>
          <w:rFonts w:ascii="Arial" w:hAnsi="Arial"/>
          <w:color w:val="000000"/>
        </w:rPr>
        <w:t xml:space="preserve">The provisions of this Paragraph 4.2B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System to Generator Operational Intertripping</w:t>
      </w:r>
      <w:r w:rsidRPr="00053538">
        <w:rPr>
          <w:rFonts w:ascii="Arial" w:hAnsi="Arial"/>
          <w:color w:val="000000"/>
        </w:rPr>
        <w:t>.</w:t>
      </w:r>
    </w:p>
    <w:p w14:paraId="285DBA1C" w14:textId="77777777" w:rsidR="00B82A2F" w:rsidRPr="00053538" w:rsidRDefault="00B82A2F">
      <w:pPr>
        <w:tabs>
          <w:tab w:val="left" w:pos="0"/>
          <w:tab w:val="left" w:pos="851"/>
          <w:tab w:val="left" w:pos="1800"/>
          <w:tab w:val="left" w:pos="2552"/>
          <w:tab w:val="left" w:pos="3402"/>
        </w:tabs>
        <w:ind w:left="1800"/>
        <w:rPr>
          <w:rFonts w:ascii="Arial" w:hAnsi="Arial"/>
          <w:color w:val="000000"/>
        </w:rPr>
      </w:pPr>
    </w:p>
    <w:p w14:paraId="2EB98A3B" w14:textId="77777777" w:rsidR="00B82A2F" w:rsidRPr="00053538" w:rsidRDefault="00B82A2F">
      <w:pPr>
        <w:tabs>
          <w:tab w:val="left" w:pos="0"/>
          <w:tab w:val="left" w:pos="851"/>
          <w:tab w:val="left" w:pos="900"/>
          <w:tab w:val="left" w:pos="1800"/>
          <w:tab w:val="left" w:pos="3402"/>
        </w:tabs>
        <w:rPr>
          <w:rFonts w:ascii="Arial" w:hAnsi="Arial"/>
          <w:b/>
          <w:color w:val="000000"/>
        </w:rPr>
      </w:pPr>
      <w:r w:rsidRPr="00053538">
        <w:rPr>
          <w:rFonts w:ascii="Arial" w:hAnsi="Arial"/>
          <w:b/>
          <w:color w:val="000000"/>
        </w:rPr>
        <w:tab/>
      </w:r>
      <w:r w:rsidRPr="00053538">
        <w:rPr>
          <w:rFonts w:ascii="Arial" w:hAnsi="Arial"/>
          <w:color w:val="000000"/>
        </w:rPr>
        <w:t>4.2B.2</w:t>
      </w:r>
      <w:r w:rsidRPr="00053538">
        <w:rPr>
          <w:rFonts w:ascii="Arial" w:hAnsi="Arial"/>
          <w:color w:val="000000"/>
        </w:rPr>
        <w:tab/>
      </w:r>
      <w:r w:rsidRPr="00053538">
        <w:rPr>
          <w:rFonts w:ascii="Arial" w:hAnsi="Arial"/>
          <w:b/>
          <w:color w:val="000000"/>
        </w:rPr>
        <w:t>Form of Agreement</w:t>
      </w:r>
    </w:p>
    <w:p w14:paraId="1EF8CCE8" w14:textId="77777777" w:rsidR="00B82A2F" w:rsidRPr="00053538" w:rsidRDefault="00B82A2F">
      <w:pPr>
        <w:tabs>
          <w:tab w:val="left" w:pos="0"/>
          <w:tab w:val="left" w:pos="851"/>
          <w:tab w:val="left" w:pos="900"/>
        </w:tabs>
        <w:ind w:left="1701" w:firstLine="99"/>
        <w:jc w:val="both"/>
        <w:rPr>
          <w:rFonts w:ascii="Arial" w:hAnsi="Arial"/>
          <w:b/>
          <w:i/>
          <w:color w:val="000000"/>
        </w:rPr>
      </w:pPr>
    </w:p>
    <w:p w14:paraId="49D9A118" w14:textId="77777777" w:rsidR="00B82A2F" w:rsidRPr="00053538" w:rsidRDefault="00B82A2F">
      <w:pPr>
        <w:tabs>
          <w:tab w:val="left" w:pos="0"/>
          <w:tab w:val="left" w:pos="851"/>
          <w:tab w:val="left" w:pos="900"/>
        </w:tabs>
        <w:ind w:left="1800"/>
        <w:jc w:val="both"/>
        <w:rPr>
          <w:rFonts w:ascii="Arial" w:hAnsi="Arial"/>
          <w:color w:val="000000"/>
        </w:rPr>
      </w:pPr>
      <w:r w:rsidRPr="00053538">
        <w:rPr>
          <w:rFonts w:ascii="Arial" w:hAnsi="Arial"/>
          <w:color w:val="000000"/>
        </w:rPr>
        <w:t xml:space="preserve">Any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The Company</w:t>
      </w:r>
      <w:r w:rsidRPr="00053538">
        <w:rPr>
          <w:rFonts w:ascii="Arial" w:hAnsi="Arial"/>
          <w:color w:val="000000"/>
        </w:rPr>
        <w:t xml:space="preserve"> 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 xml:space="preserve">System to Generator Operational Intertripping </w:t>
      </w:r>
      <w:r w:rsidRPr="00053538">
        <w:rPr>
          <w:rFonts w:ascii="Arial" w:hAnsi="Arial"/>
          <w:color w:val="000000"/>
        </w:rPr>
        <w:t xml:space="preserve">shall be in a form to be agreed between them (but, in respect of </w:t>
      </w:r>
      <w:r w:rsidRPr="00053538">
        <w:rPr>
          <w:rFonts w:ascii="Arial" w:hAnsi="Arial"/>
          <w:b/>
          <w:color w:val="000000"/>
        </w:rPr>
        <w:t>Commercial Services Agreements</w:t>
      </w:r>
      <w:r w:rsidRPr="00053538">
        <w:rPr>
          <w:rFonts w:ascii="Arial" w:hAnsi="Arial"/>
          <w:color w:val="000000"/>
        </w:rPr>
        <w:t>, subject always to Paragraph 4.2B.3 where applicable).</w:t>
      </w:r>
    </w:p>
    <w:p w14:paraId="3D05F421"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28736ABC" w14:textId="77777777" w:rsidR="00B82A2F" w:rsidRPr="00053538" w:rsidRDefault="00B82A2F">
      <w:pPr>
        <w:tabs>
          <w:tab w:val="left" w:pos="0"/>
          <w:tab w:val="left" w:pos="851"/>
          <w:tab w:val="left" w:pos="1800"/>
          <w:tab w:val="left" w:pos="2552"/>
          <w:tab w:val="left" w:pos="3402"/>
        </w:tabs>
        <w:ind w:left="960"/>
        <w:rPr>
          <w:rFonts w:ascii="Arial" w:hAnsi="Arial"/>
          <w:color w:val="000000"/>
        </w:rPr>
      </w:pPr>
      <w:r w:rsidRPr="00053538">
        <w:rPr>
          <w:rFonts w:ascii="Arial" w:hAnsi="Arial"/>
          <w:color w:val="000000"/>
        </w:rPr>
        <w:t>4.2B.3</w:t>
      </w:r>
      <w:r w:rsidRPr="00053538">
        <w:rPr>
          <w:rFonts w:ascii="Arial" w:hAnsi="Arial"/>
          <w:color w:val="000000"/>
        </w:rPr>
        <w:tab/>
      </w:r>
      <w:r w:rsidRPr="00053538">
        <w:rPr>
          <w:rFonts w:ascii="Arial" w:hAnsi="Arial"/>
          <w:b/>
          <w:color w:val="000000"/>
        </w:rPr>
        <w:t>Agreed Ancillary Services</w:t>
      </w:r>
    </w:p>
    <w:p w14:paraId="6ED2727B"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1A7EBDC4" w14:textId="77777777" w:rsidR="00B82A2F" w:rsidRDefault="00B82A2F">
      <w:pPr>
        <w:tabs>
          <w:tab w:val="left" w:pos="0"/>
          <w:tab w:val="left" w:pos="851"/>
          <w:tab w:val="left" w:pos="1800"/>
          <w:tab w:val="left" w:pos="3402"/>
        </w:tabs>
        <w:ind w:left="1800" w:hanging="180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Each </w:t>
      </w:r>
      <w:r w:rsidRPr="00053538">
        <w:rPr>
          <w:rFonts w:ascii="Arial" w:hAnsi="Arial"/>
          <w:b/>
          <w:color w:val="000000"/>
        </w:rPr>
        <w:t>User</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enter into a </w:t>
      </w:r>
      <w:r w:rsidRPr="00053538">
        <w:rPr>
          <w:rFonts w:ascii="Arial" w:hAnsi="Arial"/>
          <w:b/>
          <w:color w:val="000000"/>
        </w:rPr>
        <w:t>Commercial Services Agreement</w:t>
      </w:r>
      <w:r w:rsidRPr="00053538">
        <w:rPr>
          <w:rFonts w:ascii="Arial" w:hAnsi="Arial"/>
          <w:color w:val="000000"/>
        </w:rPr>
        <w:t xml:space="preserve"> providing for the payment for </w:t>
      </w:r>
      <w:smartTag w:uri="urn:schemas-microsoft-com:office:smarttags" w:element="PersonName">
        <w:r w:rsidRPr="00053538">
          <w:rPr>
            <w:rFonts w:ascii="Arial" w:hAnsi="Arial"/>
            <w:color w:val="000000"/>
          </w:rPr>
          <w:t>and</w:t>
        </w:r>
      </w:smartTag>
      <w:r w:rsidRPr="00053538">
        <w:rPr>
          <w:rFonts w:ascii="Arial" w:hAnsi="Arial"/>
          <w:color w:val="000000"/>
        </w:rPr>
        <w:t xml:space="preserve"> provision of the </w:t>
      </w:r>
      <w:r w:rsidRPr="00053538">
        <w:rPr>
          <w:rFonts w:ascii="Arial" w:hAnsi="Arial"/>
          <w:b/>
          <w:color w:val="000000"/>
        </w:rPr>
        <w:t>Agreed Ancillary Services</w:t>
      </w:r>
      <w:r w:rsidRPr="00053538">
        <w:rPr>
          <w:rFonts w:ascii="Arial" w:hAnsi="Arial"/>
          <w:color w:val="000000"/>
        </w:rPr>
        <w:t xml:space="preserve"> (other than </w:t>
      </w:r>
      <w:r w:rsidRPr="00053538">
        <w:rPr>
          <w:rFonts w:ascii="Arial" w:hAnsi="Arial"/>
          <w:b/>
          <w:color w:val="000000"/>
        </w:rPr>
        <w:t>Maximum Generation</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bCs/>
          <w:color w:val="000000"/>
        </w:rPr>
        <w:t>System to Generator Operational Intertripping</w:t>
      </w:r>
      <w:r w:rsidRPr="00053538">
        <w:rPr>
          <w:rFonts w:ascii="Arial" w:hAnsi="Arial"/>
          <w:color w:val="000000"/>
        </w:rPr>
        <w:t xml:space="preserve">) (if any) set out in Appendix F1 of the relevant </w:t>
      </w:r>
      <w:r w:rsidRPr="00053538">
        <w:rPr>
          <w:rFonts w:ascii="Arial" w:hAnsi="Arial"/>
          <w:b/>
          <w:color w:val="000000"/>
        </w:rPr>
        <w:t>Bilateral Agreement</w:t>
      </w:r>
      <w:r w:rsidRPr="00053538">
        <w:rPr>
          <w:rFonts w:ascii="Arial" w:hAnsi="Arial"/>
          <w:color w:val="000000"/>
        </w:rPr>
        <w:t xml:space="preserve">.  If, after a period which appears to </w:t>
      </w:r>
      <w:r w:rsidRPr="00053538">
        <w:rPr>
          <w:rFonts w:ascii="Arial" w:hAnsi="Arial"/>
          <w:b/>
          <w:color w:val="000000"/>
        </w:rPr>
        <w:t>The Company</w:t>
      </w:r>
      <w:r w:rsidRPr="00053538">
        <w:rPr>
          <w:rFonts w:ascii="Arial" w:hAnsi="Arial"/>
          <w:color w:val="000000"/>
        </w:rPr>
        <w:t xml:space="preserve"> to be reasonable for the purpose, </w:t>
      </w:r>
      <w:r w:rsidRPr="00053538">
        <w:rPr>
          <w:rFonts w:ascii="Arial" w:hAnsi="Arial"/>
          <w:b/>
          <w:color w:val="000000"/>
        </w:rPr>
        <w:t>The Company</w:t>
      </w:r>
      <w:r w:rsidRPr="00053538">
        <w:rPr>
          <w:rFonts w:ascii="Arial" w:hAnsi="Arial"/>
          <w:color w:val="000000"/>
        </w:rPr>
        <w:t xml:space="preserve"> has </w:t>
      </w:r>
      <w:r w:rsidRPr="00053538">
        <w:rPr>
          <w:rFonts w:ascii="Arial" w:hAnsi="Arial"/>
          <w:color w:val="000000"/>
        </w:rPr>
        <w:lastRenderedPageBreak/>
        <w:t xml:space="preserve">failed to enter into a </w:t>
      </w:r>
      <w:r w:rsidRPr="00053538">
        <w:rPr>
          <w:rFonts w:ascii="Arial" w:hAnsi="Arial"/>
          <w:b/>
          <w:color w:val="000000"/>
        </w:rPr>
        <w:t>Commercial Services Agreement</w:t>
      </w:r>
      <w:r w:rsidRPr="00053538">
        <w:rPr>
          <w:rFonts w:ascii="Arial" w:hAnsi="Arial"/>
          <w:color w:val="000000"/>
        </w:rPr>
        <w:t xml:space="preserve"> with such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be entitled to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 to settle the terms of the said </w:t>
      </w:r>
      <w:r w:rsidRPr="00053538">
        <w:rPr>
          <w:rFonts w:ascii="Arial" w:hAnsi="Arial"/>
          <w:b/>
          <w:color w:val="000000"/>
        </w:rPr>
        <w:t>Commercial Services Agreement</w:t>
      </w:r>
      <w:r w:rsidRPr="00053538">
        <w:rPr>
          <w:rFonts w:ascii="Arial" w:hAnsi="Arial"/>
          <w:color w:val="000000"/>
        </w:rPr>
        <w:t>.</w:t>
      </w:r>
    </w:p>
    <w:p w14:paraId="0B42BD08" w14:textId="77777777" w:rsidR="00823AB8" w:rsidRDefault="00823AB8">
      <w:pPr>
        <w:tabs>
          <w:tab w:val="left" w:pos="0"/>
          <w:tab w:val="left" w:pos="851"/>
          <w:tab w:val="left" w:pos="1800"/>
          <w:tab w:val="left" w:pos="3402"/>
        </w:tabs>
        <w:ind w:left="1800" w:hanging="1800"/>
        <w:jc w:val="both"/>
        <w:rPr>
          <w:rFonts w:ascii="Arial" w:hAnsi="Arial"/>
          <w:color w:val="000000"/>
        </w:rPr>
      </w:pPr>
    </w:p>
    <w:p w14:paraId="1A5A918F" w14:textId="77777777" w:rsidR="00823AB8" w:rsidRDefault="00823AB8" w:rsidP="00C900D2">
      <w:pPr>
        <w:tabs>
          <w:tab w:val="left" w:pos="0"/>
          <w:tab w:val="left" w:pos="851"/>
          <w:tab w:val="left" w:pos="1800"/>
          <w:tab w:val="left" w:pos="3402"/>
        </w:tabs>
        <w:ind w:left="648"/>
        <w:jc w:val="both"/>
        <w:rPr>
          <w:rFonts w:ascii="Arial" w:hAnsi="Arial"/>
          <w:b/>
          <w:bCs/>
          <w:color w:val="000000"/>
          <w:lang w:val="en-US"/>
        </w:rPr>
      </w:pPr>
      <w:r w:rsidRPr="00823AB8">
        <w:rPr>
          <w:rFonts w:ascii="Arial" w:hAnsi="Arial"/>
          <w:color w:val="000000"/>
          <w:lang w:val="en-US"/>
        </w:rPr>
        <w:t>4.2B.4</w:t>
      </w:r>
      <w:r w:rsidRPr="00823AB8">
        <w:rPr>
          <w:rFonts w:ascii="Arial" w:hAnsi="Arial"/>
          <w:color w:val="000000"/>
          <w:lang w:val="en-US"/>
        </w:rPr>
        <w:tab/>
      </w:r>
      <w:r w:rsidRPr="00823AB8">
        <w:rPr>
          <w:rFonts w:ascii="Arial" w:hAnsi="Arial"/>
          <w:b/>
          <w:bCs/>
          <w:color w:val="000000"/>
          <w:lang w:val="en-US"/>
        </w:rPr>
        <w:t xml:space="preserve">Disclosure </w:t>
      </w:r>
      <w:smartTag w:uri="urn:schemas-microsoft-com:office:smarttags" w:element="PersonName">
        <w:r w:rsidRPr="00823AB8">
          <w:rPr>
            <w:rFonts w:ascii="Arial" w:hAnsi="Arial"/>
            <w:b/>
            <w:bCs/>
            <w:color w:val="000000"/>
            <w:lang w:val="en-US"/>
          </w:rPr>
          <w:t>and</w:t>
        </w:r>
      </w:smartTag>
      <w:r w:rsidRPr="00823AB8">
        <w:rPr>
          <w:rFonts w:ascii="Arial" w:hAnsi="Arial"/>
          <w:b/>
          <w:bCs/>
          <w:color w:val="000000"/>
          <w:lang w:val="en-US"/>
        </w:rPr>
        <w:t xml:space="preserve"> Use of Information</w:t>
      </w:r>
    </w:p>
    <w:p w14:paraId="1F8ED086" w14:textId="77777777" w:rsidR="00823AB8" w:rsidRPr="00823AB8" w:rsidRDefault="00823AB8" w:rsidP="00C900D2">
      <w:pPr>
        <w:tabs>
          <w:tab w:val="left" w:pos="0"/>
          <w:tab w:val="left" w:pos="851"/>
          <w:tab w:val="left" w:pos="1800"/>
          <w:tab w:val="left" w:pos="3402"/>
        </w:tabs>
        <w:ind w:left="648"/>
        <w:jc w:val="both"/>
        <w:rPr>
          <w:rFonts w:ascii="Arial" w:hAnsi="Arial"/>
          <w:b/>
          <w:bCs/>
          <w:color w:val="000000"/>
          <w:lang w:val="en-US"/>
        </w:rPr>
      </w:pPr>
    </w:p>
    <w:p w14:paraId="44E279A6" w14:textId="77777777" w:rsidR="00823AB8" w:rsidRDefault="00823AB8" w:rsidP="00823AB8">
      <w:pPr>
        <w:tabs>
          <w:tab w:val="left" w:pos="0"/>
          <w:tab w:val="left" w:pos="851"/>
          <w:tab w:val="left" w:pos="1800"/>
          <w:tab w:val="left" w:pos="3402"/>
        </w:tabs>
        <w:ind w:left="1800" w:hanging="1800"/>
        <w:jc w:val="both"/>
        <w:rPr>
          <w:rFonts w:ascii="Arial" w:hAnsi="Arial"/>
          <w:b/>
          <w:bCs/>
          <w:color w:val="000000"/>
          <w:lang w:val="en-US"/>
        </w:rPr>
      </w:pPr>
      <w:r>
        <w:rPr>
          <w:rFonts w:ascii="Arial" w:hAnsi="Arial"/>
          <w:color w:val="000000"/>
          <w:lang w:val="en-US"/>
        </w:rPr>
        <w:tab/>
      </w:r>
      <w:r>
        <w:rPr>
          <w:rFonts w:ascii="Arial" w:hAnsi="Arial"/>
          <w:color w:val="000000"/>
          <w:lang w:val="en-US"/>
        </w:rPr>
        <w:tab/>
      </w:r>
      <w:r w:rsidRPr="00823AB8">
        <w:rPr>
          <w:rFonts w:ascii="Arial" w:hAnsi="Arial"/>
          <w:color w:val="000000"/>
          <w:lang w:val="en-US"/>
        </w:rPr>
        <w:t xml:space="preserve">Each </w:t>
      </w:r>
      <w:r w:rsidRPr="00823AB8">
        <w:rPr>
          <w:rFonts w:ascii="Arial" w:hAnsi="Arial"/>
          <w:b/>
          <w:bCs/>
          <w:color w:val="000000"/>
          <w:lang w:val="en-US"/>
        </w:rPr>
        <w:t>User</w:t>
      </w:r>
      <w:r w:rsidRPr="00823AB8">
        <w:rPr>
          <w:rFonts w:ascii="Arial" w:hAnsi="Arial"/>
          <w:color w:val="000000"/>
          <w:lang w:val="en-US"/>
        </w:rPr>
        <w:t xml:space="preserve"> or other person who provides </w:t>
      </w:r>
      <w:r w:rsidRPr="00823AB8">
        <w:rPr>
          <w:rFonts w:ascii="Arial" w:hAnsi="Arial"/>
          <w:b/>
          <w:bCs/>
          <w:color w:val="000000"/>
          <w:lang w:val="en-US"/>
        </w:rPr>
        <w:t>Balancing Services</w:t>
      </w:r>
      <w:r w:rsidRPr="00823AB8">
        <w:rPr>
          <w:rFonts w:ascii="Arial" w:hAnsi="Arial"/>
          <w:color w:val="000000"/>
          <w:lang w:val="en-US"/>
        </w:rPr>
        <w:t xml:space="preserve"> to </w:t>
      </w:r>
      <w:r w:rsidRPr="00823AB8">
        <w:rPr>
          <w:rFonts w:ascii="Arial" w:hAnsi="Arial"/>
          <w:b/>
          <w:bCs/>
          <w:color w:val="000000"/>
          <w:lang w:val="en-US"/>
        </w:rPr>
        <w:t>The Company</w:t>
      </w:r>
      <w:r w:rsidRPr="00823AB8">
        <w:rPr>
          <w:rFonts w:ascii="Arial" w:hAnsi="Arial"/>
          <w:color w:val="000000"/>
          <w:lang w:val="en-US"/>
        </w:rPr>
        <w:t xml:space="preserve"> hereby consents to the disclosure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use by </w:t>
      </w:r>
      <w:r w:rsidRPr="00823AB8">
        <w:rPr>
          <w:rFonts w:ascii="Arial" w:hAnsi="Arial"/>
          <w:b/>
          <w:bCs/>
          <w:color w:val="000000"/>
          <w:lang w:val="en-US"/>
        </w:rPr>
        <w:t>The Company</w:t>
      </w:r>
      <w:r w:rsidRPr="00823AB8">
        <w:rPr>
          <w:rFonts w:ascii="Arial" w:hAnsi="Arial"/>
          <w:color w:val="000000"/>
          <w:lang w:val="en-US"/>
        </w:rPr>
        <w:t xml:space="preserve"> of data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other information from any year relating to the provision by that </w:t>
      </w:r>
      <w:r w:rsidRPr="00823AB8">
        <w:rPr>
          <w:rFonts w:ascii="Arial" w:hAnsi="Arial"/>
          <w:b/>
          <w:bCs/>
          <w:color w:val="000000"/>
          <w:lang w:val="en-US"/>
        </w:rPr>
        <w:t xml:space="preserve">User </w:t>
      </w:r>
      <w:r w:rsidRPr="00823AB8">
        <w:rPr>
          <w:rFonts w:ascii="Arial" w:hAnsi="Arial"/>
          <w:color w:val="000000"/>
          <w:lang w:val="en-US"/>
        </w:rPr>
        <w:t xml:space="preserve">or other person of the </w:t>
      </w:r>
      <w:r w:rsidRPr="00823AB8">
        <w:rPr>
          <w:rFonts w:ascii="Arial" w:hAnsi="Arial"/>
          <w:b/>
          <w:bCs/>
          <w:color w:val="000000"/>
          <w:lang w:val="en-US"/>
        </w:rPr>
        <w:t>Balancing Service</w:t>
      </w:r>
      <w:r w:rsidRPr="00823AB8">
        <w:rPr>
          <w:rFonts w:ascii="Arial" w:hAnsi="Arial"/>
          <w:color w:val="000000"/>
          <w:lang w:val="en-US"/>
        </w:rPr>
        <w:t xml:space="preserve"> to the extent necessary to enable </w:t>
      </w:r>
      <w:r w:rsidRPr="00823AB8">
        <w:rPr>
          <w:rFonts w:ascii="Arial" w:hAnsi="Arial"/>
          <w:b/>
          <w:bCs/>
          <w:color w:val="000000"/>
          <w:lang w:val="en-US"/>
        </w:rPr>
        <w:t>The Company</w:t>
      </w:r>
      <w:r w:rsidRPr="00823AB8">
        <w:rPr>
          <w:rFonts w:ascii="Arial" w:hAnsi="Arial"/>
          <w:color w:val="000000"/>
          <w:lang w:val="en-US"/>
        </w:rPr>
        <w:t xml:space="preserve"> to carry out its </w:t>
      </w:r>
      <w:r w:rsidRPr="00823AB8">
        <w:rPr>
          <w:rFonts w:ascii="Arial" w:hAnsi="Arial"/>
          <w:b/>
          <w:bCs/>
          <w:color w:val="000000"/>
          <w:lang w:val="en-US"/>
        </w:rPr>
        <w:t>EMR Functions</w:t>
      </w:r>
      <w:r>
        <w:rPr>
          <w:rFonts w:ascii="Arial" w:hAnsi="Arial"/>
          <w:b/>
          <w:bCs/>
          <w:color w:val="000000"/>
          <w:lang w:val="en-US"/>
        </w:rPr>
        <w:t>.</w:t>
      </w:r>
    </w:p>
    <w:p w14:paraId="3F61AE65" w14:textId="77777777" w:rsidR="00D773A1" w:rsidRDefault="00D773A1" w:rsidP="00823AB8">
      <w:pPr>
        <w:tabs>
          <w:tab w:val="left" w:pos="0"/>
          <w:tab w:val="left" w:pos="851"/>
          <w:tab w:val="left" w:pos="1800"/>
          <w:tab w:val="left" w:pos="3402"/>
        </w:tabs>
        <w:ind w:left="1800" w:hanging="1800"/>
        <w:jc w:val="both"/>
        <w:rPr>
          <w:rFonts w:ascii="Arial" w:hAnsi="Arial"/>
          <w:b/>
          <w:bCs/>
          <w:color w:val="000000"/>
          <w:lang w:val="en-US"/>
        </w:rPr>
      </w:pPr>
    </w:p>
    <w:p w14:paraId="216C3169" w14:textId="0E7A4255" w:rsidR="00D773A1" w:rsidRPr="00D7399E" w:rsidRDefault="00D773A1" w:rsidP="00693053">
      <w:pPr>
        <w:tabs>
          <w:tab w:val="left" w:pos="0"/>
          <w:tab w:val="left" w:pos="851"/>
          <w:tab w:val="left" w:pos="1800"/>
          <w:tab w:val="left" w:pos="3402"/>
        </w:tabs>
        <w:ind w:left="1800" w:hanging="1091"/>
        <w:jc w:val="both"/>
        <w:rPr>
          <w:rFonts w:ascii="Arial" w:hAnsi="Arial" w:cs="Arial"/>
          <w:b/>
          <w:bCs/>
          <w:color w:val="000000"/>
        </w:rPr>
      </w:pPr>
      <w:r w:rsidRPr="00D7399E">
        <w:rPr>
          <w:rFonts w:ascii="Arial" w:hAnsi="Arial" w:cs="Arial"/>
          <w:b/>
          <w:bCs/>
        </w:rPr>
        <w:t xml:space="preserve">4.2B.5 </w:t>
      </w:r>
      <w:r w:rsidR="003917DF">
        <w:rPr>
          <w:rFonts w:ascii="Arial" w:hAnsi="Arial" w:cs="Arial"/>
          <w:b/>
          <w:bCs/>
        </w:rPr>
        <w:t xml:space="preserve"> </w:t>
      </w:r>
      <w:r w:rsidR="00AD278E">
        <w:rPr>
          <w:rFonts w:ascii="Arial" w:hAnsi="Arial" w:cs="Arial"/>
          <w:b/>
          <w:bCs/>
        </w:rPr>
        <w:tab/>
      </w:r>
      <w:r w:rsidR="003917DF">
        <w:rPr>
          <w:rFonts w:ascii="Arial" w:hAnsi="Arial" w:cs="Arial"/>
          <w:b/>
          <w:bCs/>
        </w:rPr>
        <w:t xml:space="preserve">EBR </w:t>
      </w:r>
      <w:r w:rsidRPr="00D7399E">
        <w:rPr>
          <w:rFonts w:ascii="Arial" w:hAnsi="Arial" w:cs="Arial"/>
          <w:b/>
          <w:bCs/>
        </w:rPr>
        <w:t>Article 18</w:t>
      </w:r>
    </w:p>
    <w:p w14:paraId="4EB03F04"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5A6E6D4B" w14:textId="314A11B7" w:rsidR="00D773A1" w:rsidRPr="00D7399E" w:rsidRDefault="00D773A1" w:rsidP="00693053">
      <w:pPr>
        <w:tabs>
          <w:tab w:val="left" w:pos="1843"/>
        </w:tabs>
        <w:ind w:left="1701"/>
        <w:jc w:val="both"/>
        <w:rPr>
          <w:rFonts w:ascii="Arial" w:hAnsi="Arial" w:cs="Arial"/>
        </w:rPr>
      </w:pPr>
      <w:r w:rsidRPr="00D773A1">
        <w:rPr>
          <w:rFonts w:ascii="Arial" w:hAnsi="Arial" w:cs="Arial"/>
          <w:color w:val="000000"/>
        </w:rPr>
        <w:tab/>
      </w:r>
      <w:r w:rsidRPr="00D7399E">
        <w:rPr>
          <w:rFonts w:ascii="Arial" w:hAnsi="Arial" w:cs="Arial"/>
        </w:rPr>
        <w:t>Where and to the extent that:-</w:t>
      </w:r>
    </w:p>
    <w:p w14:paraId="5963C537" w14:textId="034F7BF8" w:rsidR="00D773A1" w:rsidRPr="003917DF" w:rsidRDefault="00D773A1" w:rsidP="00693053">
      <w:pPr>
        <w:tabs>
          <w:tab w:val="left" w:pos="2410"/>
        </w:tabs>
        <w:ind w:left="2410" w:hanging="567"/>
        <w:jc w:val="both"/>
        <w:rPr>
          <w:rFonts w:ascii="Arial" w:hAnsi="Arial" w:cs="Arial"/>
        </w:rPr>
      </w:pPr>
      <w:r w:rsidRPr="00D7399E">
        <w:rPr>
          <w:rFonts w:ascii="Arial" w:hAnsi="Arial" w:cs="Arial"/>
        </w:rPr>
        <w:t xml:space="preserve">(a) </w:t>
      </w:r>
      <w:r w:rsidR="00D85F24">
        <w:rPr>
          <w:rFonts w:ascii="Arial" w:hAnsi="Arial" w:cs="Arial"/>
        </w:rPr>
        <w:tab/>
      </w:r>
      <w:r w:rsidRPr="00D7399E">
        <w:rPr>
          <w:rFonts w:ascii="Arial" w:hAnsi="Arial" w:cs="Arial"/>
        </w:rPr>
        <w:t xml:space="preserve">contractual arrangements for the provision of and payment for </w:t>
      </w:r>
      <w:r w:rsidRPr="00D7399E">
        <w:rPr>
          <w:rFonts w:ascii="Arial" w:hAnsi="Arial" w:cs="Arial"/>
          <w:b/>
          <w:bCs/>
        </w:rPr>
        <w:t>Balancing Services</w:t>
      </w:r>
      <w:r w:rsidRPr="00D7399E">
        <w:rPr>
          <w:rFonts w:ascii="Arial" w:hAnsi="Arial" w:cs="Arial"/>
        </w:rPr>
        <w:t xml:space="preserve"> </w:t>
      </w:r>
      <w:r w:rsidR="00390533" w:rsidRPr="002E47BA">
        <w:rPr>
          <w:rFonts w:ascii="Arial" w:hAnsi="Arial" w:cs="Arial"/>
        </w:rPr>
        <w:t xml:space="preserve">which are not set out in </w:t>
      </w:r>
      <w:r w:rsidR="00390533" w:rsidRPr="002E47BA">
        <w:rPr>
          <w:rFonts w:ascii="Arial" w:hAnsi="Arial" w:cs="Arial"/>
          <w:b/>
        </w:rPr>
        <w:t>CUSC</w:t>
      </w:r>
      <w:r w:rsidR="00390533" w:rsidRPr="002E47BA">
        <w:rPr>
          <w:rFonts w:ascii="Arial" w:hAnsi="Arial" w:cs="Arial"/>
        </w:rPr>
        <w:t xml:space="preserve"> </w:t>
      </w:r>
      <w:r w:rsidRPr="00D7399E">
        <w:rPr>
          <w:rFonts w:ascii="Arial" w:hAnsi="Arial" w:cs="Arial"/>
        </w:rPr>
        <w:t>contain</w:t>
      </w:r>
      <w:r w:rsidR="003917DF">
        <w:rPr>
          <w:rFonts w:ascii="Arial" w:hAnsi="Arial" w:cs="Arial"/>
          <w:b/>
          <w:bCs/>
        </w:rPr>
        <w:t xml:space="preserve"> </w:t>
      </w:r>
      <w:r w:rsidR="003917DF" w:rsidRPr="00DB3D0D">
        <w:rPr>
          <w:rFonts w:ascii="Arial" w:hAnsi="Arial" w:cs="Arial"/>
          <w:b/>
        </w:rPr>
        <w:t>EBR Article 18 Terms and Conditions</w:t>
      </w:r>
      <w:r w:rsidRPr="003917DF">
        <w:rPr>
          <w:rFonts w:ascii="Arial" w:hAnsi="Arial" w:cs="Arial"/>
          <w:b/>
          <w:bCs/>
        </w:rPr>
        <w:t>;</w:t>
      </w:r>
      <w:r w:rsidRPr="003917DF">
        <w:rPr>
          <w:rFonts w:ascii="Arial" w:hAnsi="Arial" w:cs="Arial"/>
        </w:rPr>
        <w:t xml:space="preserve"> and </w:t>
      </w:r>
    </w:p>
    <w:p w14:paraId="42E33536" w14:textId="516E8692" w:rsidR="00B82A2F" w:rsidRPr="00D773A1" w:rsidRDefault="00D773A1" w:rsidP="00693053">
      <w:pPr>
        <w:tabs>
          <w:tab w:val="left" w:pos="2410"/>
        </w:tabs>
        <w:ind w:left="2410" w:hanging="567"/>
        <w:jc w:val="both"/>
        <w:rPr>
          <w:rFonts w:ascii="Arial" w:hAnsi="Arial" w:cs="Arial"/>
          <w:color w:val="000000"/>
        </w:rPr>
      </w:pPr>
      <w:r w:rsidRPr="00D7399E">
        <w:rPr>
          <w:rFonts w:ascii="Arial" w:hAnsi="Arial" w:cs="Arial"/>
        </w:rPr>
        <w:t xml:space="preserve">(b) </w:t>
      </w:r>
      <w:r w:rsidR="00D85F24">
        <w:rPr>
          <w:rFonts w:ascii="Arial" w:hAnsi="Arial" w:cs="Arial"/>
        </w:rPr>
        <w:tab/>
      </w:r>
      <w:r w:rsidRPr="00D7399E">
        <w:rPr>
          <w:rFonts w:ascii="Arial" w:hAnsi="Arial" w:cs="Arial"/>
        </w:rPr>
        <w:t xml:space="preserve">an </w:t>
      </w:r>
      <w:r w:rsidR="003917DF">
        <w:rPr>
          <w:rFonts w:ascii="Arial" w:hAnsi="Arial" w:cs="Arial"/>
        </w:rPr>
        <w:t xml:space="preserve"> </w:t>
      </w:r>
      <w:r w:rsidR="003917DF" w:rsidRPr="00DB3D0D">
        <w:rPr>
          <w:rFonts w:ascii="Arial" w:hAnsi="Arial" w:cs="Arial"/>
          <w:b/>
        </w:rPr>
        <w:t>EBR Amendment</w:t>
      </w:r>
      <w:r w:rsidR="003917DF">
        <w:rPr>
          <w:rFonts w:cs="Arial"/>
          <w:color w:val="FF0000"/>
        </w:rPr>
        <w:t xml:space="preserve"> </w:t>
      </w:r>
      <w:r w:rsidRPr="00D7399E">
        <w:rPr>
          <w:rFonts w:ascii="Arial" w:hAnsi="Arial" w:cs="Arial"/>
        </w:rPr>
        <w:t xml:space="preserve">to such contractual arrangements is proposed which under the </w:t>
      </w:r>
      <w:r w:rsidR="003917DF">
        <w:rPr>
          <w:rFonts w:ascii="Arial" w:hAnsi="Arial" w:cs="Arial"/>
          <w:b/>
          <w:bCs/>
        </w:rPr>
        <w:t xml:space="preserve"> </w:t>
      </w:r>
      <w:r w:rsidR="003917DF" w:rsidRPr="00DB3D0D">
        <w:rPr>
          <w:rFonts w:ascii="Arial" w:hAnsi="Arial" w:cs="Arial"/>
          <w:b/>
          <w:bCs/>
        </w:rPr>
        <w:t>Electric</w:t>
      </w:r>
      <w:r w:rsidR="003917DF">
        <w:rPr>
          <w:rFonts w:ascii="Arial" w:hAnsi="Arial" w:cs="Arial"/>
          <w:b/>
          <w:bCs/>
        </w:rPr>
        <w:t>i</w:t>
      </w:r>
      <w:r w:rsidR="003917DF" w:rsidRPr="00DB3D0D">
        <w:rPr>
          <w:rFonts w:ascii="Arial" w:hAnsi="Arial" w:cs="Arial"/>
          <w:b/>
          <w:bCs/>
        </w:rPr>
        <w:t>ty Balancing Regulation</w:t>
      </w:r>
      <w:r w:rsidR="003917DF">
        <w:rPr>
          <w:rFonts w:ascii="Arial" w:hAnsi="Arial" w:cs="Arial"/>
        </w:rPr>
        <w:t xml:space="preserve"> </w:t>
      </w:r>
      <w:r w:rsidRPr="00D7399E">
        <w:rPr>
          <w:rFonts w:ascii="Arial" w:hAnsi="Arial" w:cs="Arial"/>
        </w:rPr>
        <w:t xml:space="preserve">is subject to consultation and prior approval by the </w:t>
      </w:r>
      <w:r w:rsidRPr="00D7399E">
        <w:rPr>
          <w:rFonts w:ascii="Arial" w:hAnsi="Arial" w:cs="Arial"/>
          <w:b/>
          <w:bCs/>
        </w:rPr>
        <w:t>Authority</w:t>
      </w:r>
      <w:r w:rsidRPr="00D7399E">
        <w:rPr>
          <w:rFonts w:ascii="Arial" w:hAnsi="Arial" w:cs="Arial"/>
        </w:rPr>
        <w:t>, then, to the extent and from such date as is required by the</w:t>
      </w:r>
      <w:r w:rsidR="003917DF">
        <w:rPr>
          <w:rFonts w:ascii="Arial" w:hAnsi="Arial" w:cs="Arial"/>
          <w:b/>
          <w:bCs/>
        </w:rPr>
        <w:t xml:space="preserve"> Electricity Balancing Regulation,</w:t>
      </w:r>
      <w:r w:rsidRPr="00D7399E">
        <w:rPr>
          <w:rFonts w:ascii="Arial" w:hAnsi="Arial" w:cs="Arial"/>
        </w:rPr>
        <w:t xml:space="preserve"> such </w:t>
      </w:r>
      <w:r w:rsidR="003917DF">
        <w:rPr>
          <w:rFonts w:ascii="Arial" w:hAnsi="Arial" w:cs="Arial"/>
          <w:b/>
          <w:bCs/>
        </w:rPr>
        <w:t xml:space="preserve">EBR Amendment </w:t>
      </w:r>
      <w:r w:rsidRPr="00D7399E">
        <w:rPr>
          <w:rFonts w:ascii="Arial" w:hAnsi="Arial" w:cs="Arial"/>
        </w:rPr>
        <w:t xml:space="preserve">shall be effective only after appropriate consultation and prior approval by the </w:t>
      </w:r>
      <w:r w:rsidRPr="00D7399E">
        <w:rPr>
          <w:rFonts w:ascii="Arial" w:hAnsi="Arial" w:cs="Arial"/>
          <w:b/>
          <w:bCs/>
        </w:rPr>
        <w:t>Authority</w:t>
      </w:r>
      <w:r w:rsidRPr="00D7399E">
        <w:rPr>
          <w:rFonts w:ascii="Arial" w:hAnsi="Arial" w:cs="Arial"/>
        </w:rPr>
        <w:t xml:space="preserve">. Accordingly, </w:t>
      </w:r>
      <w:r w:rsidRPr="00D7399E">
        <w:rPr>
          <w:rFonts w:ascii="Arial" w:hAnsi="Arial" w:cs="Arial"/>
          <w:b/>
          <w:bCs/>
        </w:rPr>
        <w:t>The Company</w:t>
      </w:r>
      <w:r w:rsidRPr="00D7399E">
        <w:rPr>
          <w:rFonts w:ascii="Arial" w:hAnsi="Arial" w:cs="Arial"/>
        </w:rPr>
        <w:t xml:space="preserve"> shall ensure that the amendment processes contained within such contractual arrangements provide for appropriate consultation and prior approval by the </w:t>
      </w:r>
      <w:r w:rsidRPr="00D7399E">
        <w:rPr>
          <w:rFonts w:ascii="Arial" w:hAnsi="Arial" w:cs="Arial"/>
          <w:b/>
          <w:bCs/>
        </w:rPr>
        <w:t>Authority</w:t>
      </w:r>
      <w:r w:rsidRPr="00D7399E">
        <w:rPr>
          <w:rFonts w:ascii="Arial" w:hAnsi="Arial" w:cs="Arial"/>
        </w:rPr>
        <w:t xml:space="preserve"> before any </w:t>
      </w:r>
      <w:r w:rsidR="003917DF">
        <w:rPr>
          <w:rFonts w:ascii="Arial" w:hAnsi="Arial" w:cs="Arial"/>
          <w:b/>
          <w:bCs/>
        </w:rPr>
        <w:t xml:space="preserve">EBR Amendment </w:t>
      </w:r>
      <w:r w:rsidRPr="00D7399E">
        <w:rPr>
          <w:rFonts w:ascii="Arial" w:hAnsi="Arial" w:cs="Arial"/>
        </w:rPr>
        <w:t>becomes effective.</w:t>
      </w:r>
    </w:p>
    <w:p w14:paraId="217D28B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br w:type="page"/>
      </w:r>
      <w:r w:rsidRPr="00053538">
        <w:rPr>
          <w:rFonts w:ascii="Arial" w:hAnsi="Arial"/>
          <w:b/>
          <w:color w:val="000000"/>
        </w:rPr>
        <w:lastRenderedPageBreak/>
        <w:t>4.3</w:t>
      </w:r>
      <w:r w:rsidRPr="00053538">
        <w:rPr>
          <w:rFonts w:ascii="Arial" w:hAnsi="Arial"/>
          <w:b/>
          <w:color w:val="000000"/>
        </w:rPr>
        <w:tab/>
        <w:t>PAYMENTS FOR BALANCING SERVICES</w:t>
      </w:r>
    </w:p>
    <w:p w14:paraId="598FD4FD"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7DEAC5F3"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4.3.1</w:t>
      </w:r>
      <w:r w:rsidRPr="00053538">
        <w:rPr>
          <w:rFonts w:ascii="Arial" w:hAnsi="Arial"/>
          <w:b/>
          <w:color w:val="000000"/>
        </w:rPr>
        <w:tab/>
        <w:t>Application</w:t>
      </w:r>
    </w:p>
    <w:p w14:paraId="32B8E58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7A4A3565"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4.3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(and by</w:t>
      </w:r>
      <w:r w:rsidRPr="00053538">
        <w:rPr>
          <w:rFonts w:ascii="Arial" w:hAnsi="Arial"/>
          <w:b/>
          <w:color w:val="000000"/>
        </w:rPr>
        <w:t xml:space="preserve"> </w:t>
      </w:r>
      <w:r w:rsidRPr="00053538">
        <w:rPr>
          <w:rFonts w:ascii="Arial" w:hAnsi="Arial"/>
          <w:color w:val="000000"/>
        </w:rPr>
        <w:t xml:space="preserve">a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pursuant to:-</w:t>
      </w:r>
    </w:p>
    <w:p w14:paraId="0BEF5D3B"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p>
    <w:p w14:paraId="78D8458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b/>
          <w:bCs/>
          <w:color w:val="000000"/>
        </w:rPr>
        <w:t>Mandatory Services Agreements</w:t>
      </w:r>
      <w:r w:rsidRPr="00053538">
        <w:rPr>
          <w:rFonts w:ascii="Arial" w:hAnsi="Arial"/>
          <w:color w:val="000000"/>
        </w:rPr>
        <w:t xml:space="preserve"> in respect of the provision of </w:t>
      </w:r>
      <w:r w:rsidRPr="00053538">
        <w:rPr>
          <w:rFonts w:ascii="Arial" w:hAnsi="Arial"/>
          <w:b/>
          <w:color w:val="000000"/>
        </w:rPr>
        <w:t>Mandatory Ancillary Services</w:t>
      </w:r>
      <w:r w:rsidRPr="00053538">
        <w:rPr>
          <w:rFonts w:ascii="Arial" w:hAnsi="Arial"/>
          <w:bCs/>
          <w:color w:val="000000"/>
        </w:rPr>
        <w:t>;</w:t>
      </w:r>
      <w:r w:rsidRPr="00053538">
        <w:rPr>
          <w:rFonts w:ascii="Arial" w:hAnsi="Arial"/>
          <w:color w:val="000000"/>
        </w:rPr>
        <w:t xml:space="preserve"> and/or </w:t>
      </w:r>
    </w:p>
    <w:p w14:paraId="1BEFFC26" w14:textId="77777777" w:rsidR="00B82A2F" w:rsidRPr="00053538" w:rsidRDefault="00B82A2F">
      <w:pPr>
        <w:tabs>
          <w:tab w:val="left" w:pos="0"/>
          <w:tab w:val="left" w:pos="851"/>
          <w:tab w:val="left" w:pos="1701"/>
          <w:tab w:val="left" w:pos="3402"/>
        </w:tabs>
        <w:ind w:left="1695"/>
        <w:jc w:val="both"/>
        <w:rPr>
          <w:rFonts w:ascii="Arial" w:hAnsi="Arial"/>
          <w:color w:val="000000"/>
        </w:rPr>
      </w:pPr>
    </w:p>
    <w:p w14:paraId="60A908F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(save as provided in Paragraphs 4.2.5.3 to 4.2.5.5 (inclusive)) </w:t>
      </w:r>
      <w:r w:rsidRPr="00053538">
        <w:rPr>
          <w:rFonts w:ascii="Arial" w:hAnsi="Arial"/>
          <w:b/>
          <w:color w:val="000000"/>
        </w:rPr>
        <w:t>Maximum Generation Service Agreements</w:t>
      </w:r>
      <w:r w:rsidRPr="00053538">
        <w:rPr>
          <w:rFonts w:ascii="Arial" w:hAnsi="Arial"/>
          <w:color w:val="000000"/>
        </w:rPr>
        <w:t xml:space="preserve"> in respect of the provision of </w:t>
      </w:r>
      <w:r w:rsidRPr="00053538">
        <w:rPr>
          <w:rFonts w:ascii="Arial" w:hAnsi="Arial"/>
          <w:b/>
          <w:color w:val="000000"/>
        </w:rPr>
        <w:t>Maximum Generation</w:t>
      </w:r>
      <w:r w:rsidRPr="00053538">
        <w:rPr>
          <w:rFonts w:ascii="Arial" w:hAnsi="Arial"/>
          <w:bCs/>
          <w:color w:val="000000"/>
        </w:rPr>
        <w:t>;</w:t>
      </w:r>
      <w:r w:rsidRPr="00053538">
        <w:rPr>
          <w:rFonts w:ascii="Arial" w:hAnsi="Arial"/>
          <w:color w:val="000000"/>
        </w:rPr>
        <w:t xml:space="preserve"> and/or</w:t>
      </w:r>
    </w:p>
    <w:p w14:paraId="4FC97FF6" w14:textId="77777777" w:rsidR="00B82A2F" w:rsidRPr="00053538" w:rsidRDefault="00B82A2F">
      <w:pPr>
        <w:tabs>
          <w:tab w:val="left" w:pos="0"/>
          <w:tab w:val="left" w:pos="851"/>
          <w:tab w:val="left" w:pos="1701"/>
          <w:tab w:val="left" w:pos="3402"/>
        </w:tabs>
        <w:jc w:val="both"/>
        <w:rPr>
          <w:rFonts w:ascii="Arial" w:hAnsi="Arial"/>
          <w:color w:val="000000"/>
        </w:rPr>
      </w:pPr>
    </w:p>
    <w:p w14:paraId="003EDBDC"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Paragraph 4.2A.4 in respect of the provision of </w:t>
      </w:r>
      <w:r w:rsidRPr="00053538">
        <w:rPr>
          <w:rFonts w:ascii="Arial" w:hAnsi="Arial"/>
          <w:b/>
          <w:bCs/>
          <w:color w:val="000000"/>
        </w:rPr>
        <w:t>System to Generator Operational Intertripping</w:t>
      </w:r>
      <w:r w:rsidRPr="00053538">
        <w:rPr>
          <w:rFonts w:ascii="Arial" w:hAnsi="Arial"/>
          <w:color w:val="000000"/>
        </w:rPr>
        <w:t>,</w:t>
      </w:r>
    </w:p>
    <w:p w14:paraId="06853216" w14:textId="77777777" w:rsidR="00B82A2F" w:rsidRPr="00053538" w:rsidRDefault="00B82A2F">
      <w:pPr>
        <w:tabs>
          <w:tab w:val="left" w:pos="0"/>
          <w:tab w:val="left" w:pos="851"/>
          <w:tab w:val="left" w:pos="1701"/>
          <w:tab w:val="left" w:pos="2773"/>
          <w:tab w:val="left" w:pos="3402"/>
        </w:tabs>
        <w:jc w:val="both"/>
        <w:rPr>
          <w:rFonts w:ascii="Arial" w:hAnsi="Arial"/>
          <w:color w:val="000000"/>
        </w:rPr>
      </w:pPr>
    </w:p>
    <w:p w14:paraId="3EDF1B15" w14:textId="77777777" w:rsidR="00B82A2F" w:rsidRPr="00053538" w:rsidRDefault="00B82A2F">
      <w:pPr>
        <w:tabs>
          <w:tab w:val="left" w:pos="0"/>
          <w:tab w:val="left" w:pos="851"/>
          <w:tab w:val="left" w:pos="1701"/>
          <w:tab w:val="left" w:pos="2773"/>
          <w:tab w:val="left" w:pos="3402"/>
        </w:tabs>
        <w:ind w:left="1695"/>
        <w:jc w:val="both"/>
        <w:rPr>
          <w:rFonts w:ascii="Arial" w:hAnsi="Arial"/>
          <w:color w:val="000000"/>
        </w:rPr>
      </w:pPr>
      <w:r w:rsidRPr="00053538">
        <w:rPr>
          <w:rFonts w:ascii="Arial" w:hAnsi="Arial"/>
          <w:color w:val="000000"/>
        </w:rPr>
        <w:t xml:space="preserve">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 </w:t>
      </w:r>
      <w:r w:rsidRPr="00053538">
        <w:rPr>
          <w:rFonts w:ascii="Arial" w:hAnsi="Arial"/>
          <w:b/>
          <w:color w:val="000000"/>
        </w:rPr>
        <w:t>Balancing Services Agreement</w:t>
      </w:r>
      <w:r w:rsidRPr="00053538">
        <w:rPr>
          <w:rFonts w:ascii="Arial" w:hAnsi="Arial"/>
          <w:color w:val="000000"/>
        </w:rPr>
        <w:t xml:space="preserve"> as a term thereof so as to apply in respect of the provision of other </w:t>
      </w:r>
      <w:r w:rsidRPr="00053538">
        <w:rPr>
          <w:rFonts w:ascii="Arial" w:hAnsi="Arial"/>
          <w:b/>
          <w:color w:val="000000"/>
        </w:rPr>
        <w:t>Balancing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01ED979" w14:textId="77777777" w:rsidR="00B82A2F" w:rsidRPr="00053538" w:rsidRDefault="00B82A2F">
      <w:pPr>
        <w:pStyle w:val="Header"/>
        <w:tabs>
          <w:tab w:val="clear" w:pos="4320"/>
          <w:tab w:val="clear" w:pos="8640"/>
          <w:tab w:val="left" w:pos="0"/>
          <w:tab w:val="left" w:pos="851"/>
          <w:tab w:val="left" w:pos="1701"/>
          <w:tab w:val="left" w:pos="2552"/>
          <w:tab w:val="left" w:pos="3402"/>
        </w:tabs>
        <w:rPr>
          <w:rFonts w:ascii="Arial" w:hAnsi="Arial"/>
          <w:color w:val="000000"/>
        </w:rPr>
      </w:pPr>
    </w:p>
    <w:p w14:paraId="0A89A65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4.3.2</w:t>
      </w:r>
      <w:r w:rsidRPr="00053538">
        <w:rPr>
          <w:rFonts w:ascii="Arial" w:hAnsi="Arial"/>
          <w:b/>
          <w:color w:val="000000"/>
        </w:rPr>
        <w:tab/>
        <w:t>Payment Procedure</w:t>
      </w:r>
    </w:p>
    <w:p w14:paraId="5DBE1D1C"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16F910A"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r w:rsidRPr="00053538">
        <w:rPr>
          <w:rFonts w:ascii="Arial" w:hAnsi="Arial"/>
          <w:color w:val="000000"/>
        </w:rPr>
        <w:tab/>
        <w:t>4.3.2.1</w:t>
      </w:r>
      <w:r w:rsidRPr="00053538">
        <w:rPr>
          <w:rFonts w:ascii="Arial" w:hAnsi="Arial"/>
          <w:color w:val="000000"/>
        </w:rPr>
        <w:tab/>
        <w:t xml:space="preserve">On the third </w:t>
      </w:r>
      <w:r w:rsidRPr="00053538">
        <w:rPr>
          <w:rFonts w:ascii="Arial" w:hAnsi="Arial"/>
          <w:b/>
          <w:color w:val="000000"/>
        </w:rPr>
        <w:t>Business Day</w:t>
      </w:r>
      <w:r w:rsidRPr="00053538">
        <w:rPr>
          <w:rFonts w:ascii="Arial" w:hAnsi="Arial"/>
          <w:color w:val="000000"/>
        </w:rPr>
        <w:t xml:space="preserve"> following receipt from the </w:t>
      </w:r>
      <w:r w:rsidRPr="00053538">
        <w:rPr>
          <w:rFonts w:ascii="Arial" w:hAnsi="Arial"/>
          <w:b/>
          <w:color w:val="000000"/>
        </w:rPr>
        <w:t>Settlement Administration Agent</w:t>
      </w:r>
      <w:r w:rsidRPr="00053538">
        <w:rPr>
          <w:rFonts w:ascii="Arial" w:hAnsi="Arial"/>
          <w:color w:val="000000"/>
        </w:rPr>
        <w:t xml:space="preserve"> of the </w:t>
      </w:r>
      <w:r w:rsidRPr="00053538">
        <w:rPr>
          <w:rFonts w:ascii="Arial" w:hAnsi="Arial"/>
          <w:b/>
          <w:color w:val="000000"/>
        </w:rPr>
        <w:t>Interim Information</w:t>
      </w:r>
      <w:r w:rsidRPr="00053538">
        <w:rPr>
          <w:rFonts w:ascii="Arial" w:hAnsi="Arial"/>
          <w:color w:val="000000"/>
        </w:rPr>
        <w:t xml:space="preserve"> </w:t>
      </w:r>
      <w:r w:rsidRPr="00053538">
        <w:rPr>
          <w:rFonts w:ascii="Arial" w:hAnsi="Arial"/>
          <w:b/>
          <w:color w:val="000000"/>
        </w:rPr>
        <w:t>Settlement Run</w:t>
      </w:r>
      <w:r w:rsidRPr="00053538">
        <w:rPr>
          <w:rFonts w:ascii="Arial" w:hAnsi="Arial"/>
          <w:color w:val="000000"/>
        </w:rPr>
        <w:t xml:space="preserve"> issued in respect of the final day of the previous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User</w:t>
      </w:r>
      <w:r w:rsidRPr="00053538">
        <w:rPr>
          <w:rFonts w:ascii="Arial" w:hAnsi="Arial"/>
          <w:color w:val="000000"/>
        </w:rPr>
        <w:t xml:space="preserve"> a statement ("</w:t>
      </w:r>
      <w:r w:rsidRPr="00053538">
        <w:rPr>
          <w:rFonts w:ascii="Arial" w:hAnsi="Arial"/>
          <w:b/>
          <w:color w:val="000000"/>
        </w:rPr>
        <w:t>Provisional Monthly Statement</w:t>
      </w:r>
      <w:r w:rsidRPr="00053538">
        <w:rPr>
          <w:rFonts w:ascii="Arial" w:hAnsi="Arial"/>
          <w:color w:val="000000"/>
        </w:rPr>
        <w:t>") consisting of:-</w:t>
      </w:r>
    </w:p>
    <w:p w14:paraId="101C0C9F"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p>
    <w:p w14:paraId="1F1CD707"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right="-138" w:hanging="720"/>
        <w:jc w:val="left"/>
        <w:rPr>
          <w:rFonts w:ascii="Arial" w:hAnsi="Arial"/>
          <w:color w:val="000000"/>
        </w:rPr>
      </w:pPr>
      <w:r w:rsidRPr="00053538">
        <w:rPr>
          <w:rFonts w:ascii="Arial" w:hAnsi="Arial"/>
          <w:color w:val="000000"/>
        </w:rPr>
        <w:t>(a)</w:t>
      </w:r>
      <w:r w:rsidRPr="00053538">
        <w:rPr>
          <w:rFonts w:ascii="Arial" w:hAnsi="Arial"/>
          <w:color w:val="000000"/>
        </w:rPr>
        <w:tab/>
        <w:t>a statement ("</w:t>
      </w:r>
      <w:r w:rsidRPr="00053538">
        <w:rPr>
          <w:rFonts w:ascii="Arial" w:hAnsi="Arial"/>
          <w:b/>
          <w:color w:val="000000"/>
        </w:rPr>
        <w:t>Provisional Statement</w:t>
      </w:r>
      <w:r w:rsidRPr="00053538">
        <w:rPr>
          <w:rFonts w:ascii="Arial" w:hAnsi="Arial"/>
          <w:color w:val="000000"/>
        </w:rPr>
        <w:t>") incorporating:-</w:t>
      </w:r>
    </w:p>
    <w:p w14:paraId="3071E1EA"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hanging="720"/>
        <w:rPr>
          <w:rFonts w:ascii="Arial" w:hAnsi="Arial"/>
          <w:color w:val="000000"/>
        </w:rPr>
      </w:pPr>
    </w:p>
    <w:p w14:paraId="1BF49498" w14:textId="77777777" w:rsidR="00B82A2F" w:rsidRPr="00053538" w:rsidRDefault="00B82A2F" w:rsidP="00B82A2F">
      <w:pPr>
        <w:numPr>
          <w:ilvl w:val="0"/>
          <w:numId w:val="6"/>
        </w:numPr>
        <w:tabs>
          <w:tab w:val="clear" w:pos="4125"/>
          <w:tab w:val="left" w:pos="-1440"/>
          <w:tab w:val="left" w:pos="-720"/>
          <w:tab w:val="left" w:pos="0"/>
          <w:tab w:val="left" w:pos="851"/>
          <w:tab w:val="left" w:pos="1701"/>
          <w:tab w:val="left" w:pos="2552"/>
          <w:tab w:val="left" w:pos="3402"/>
          <w:tab w:val="num" w:pos="4320"/>
        </w:tabs>
        <w:ind w:left="4320"/>
        <w:jc w:val="both"/>
        <w:rPr>
          <w:rFonts w:ascii="Arial" w:hAnsi="Arial"/>
          <w:color w:val="000000"/>
        </w:rPr>
      </w:pPr>
      <w:r w:rsidRPr="00053538">
        <w:rPr>
          <w:rFonts w:ascii="Arial" w:hAnsi="Arial"/>
          <w:color w:val="000000"/>
        </w:rPr>
        <w:t xml:space="preserve">detailed daily technical reports of all </w:t>
      </w:r>
      <w:r w:rsidRPr="00053538">
        <w:rPr>
          <w:rFonts w:ascii="Arial" w:hAnsi="Arial"/>
          <w:b/>
          <w:color w:val="000000"/>
        </w:rPr>
        <w:t>Balancing Services</w:t>
      </w:r>
      <w:r w:rsidRPr="00053538">
        <w:rPr>
          <w:rFonts w:ascii="Arial" w:hAnsi="Arial"/>
          <w:color w:val="000000"/>
        </w:rPr>
        <w:t xml:space="preserve"> supplied by the </w:t>
      </w:r>
      <w:r w:rsidRPr="00053538">
        <w:rPr>
          <w:rFonts w:ascii="Arial" w:hAnsi="Arial"/>
          <w:b/>
          <w:color w:val="000000"/>
        </w:rPr>
        <w:t xml:space="preserve">User </w:t>
      </w:r>
      <w:r w:rsidRPr="00053538">
        <w:rPr>
          <w:rFonts w:ascii="Arial" w:hAnsi="Arial"/>
          <w:color w:val="000000"/>
        </w:rPr>
        <w:t xml:space="preserve">pursuant to the relevant </w:t>
      </w:r>
      <w:r w:rsidRPr="00053538">
        <w:rPr>
          <w:rFonts w:ascii="Arial" w:hAnsi="Arial"/>
          <w:b/>
          <w:color w:val="000000"/>
        </w:rPr>
        <w:t>Balancing Services Agreement</w:t>
      </w:r>
      <w:r w:rsidRPr="00053538">
        <w:rPr>
          <w:rFonts w:ascii="Arial" w:hAnsi="Arial"/>
          <w:color w:val="000000"/>
        </w:rPr>
        <w:t xml:space="preserve"> during the previous calendar month;</w:t>
      </w:r>
    </w:p>
    <w:p w14:paraId="10F542BE"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p>
    <w:p w14:paraId="2C0E3D5B"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r w:rsidRPr="00053538">
        <w:rPr>
          <w:rFonts w:ascii="Arial" w:hAnsi="Arial"/>
          <w:color w:val="000000"/>
        </w:rPr>
        <w:t>(ii)</w:t>
      </w:r>
      <w:r w:rsidRPr="00053538">
        <w:rPr>
          <w:rFonts w:ascii="Arial" w:hAnsi="Arial"/>
          <w:color w:val="000000"/>
        </w:rPr>
        <w:tab/>
        <w:t xml:space="preserve">a summary of each </w:t>
      </w:r>
      <w:r w:rsidRPr="00053538">
        <w:rPr>
          <w:rFonts w:ascii="Arial" w:hAnsi="Arial"/>
          <w:b/>
          <w:color w:val="000000"/>
        </w:rPr>
        <w:t>Balancing Service</w:t>
      </w:r>
      <w:r w:rsidRPr="00053538">
        <w:rPr>
          <w:rFonts w:ascii="Arial" w:hAnsi="Arial"/>
          <w:color w:val="000000"/>
        </w:rPr>
        <w:t xml:space="preserve"> so supplied; and </w:t>
      </w:r>
    </w:p>
    <w:p w14:paraId="395486BA"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7AC1700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relevant a statement showing adjustments to be made (net of interest) in relation to disputes for </w:t>
      </w:r>
      <w:r w:rsidRPr="00053538">
        <w:rPr>
          <w:rFonts w:ascii="Arial" w:hAnsi="Arial"/>
          <w:b/>
          <w:color w:val="000000"/>
        </w:rPr>
        <w:t>Balancing Services</w:t>
      </w:r>
      <w:r w:rsidRPr="00053538">
        <w:rPr>
          <w:rFonts w:ascii="Arial" w:hAnsi="Arial"/>
          <w:color w:val="000000"/>
        </w:rPr>
        <w:t xml:space="preserve"> concerning any month prior to the </w:t>
      </w:r>
      <w:r w:rsidRPr="00053538">
        <w:rPr>
          <w:rFonts w:ascii="Arial" w:hAnsi="Arial"/>
          <w:color w:val="000000"/>
        </w:rPr>
        <w:lastRenderedPageBreak/>
        <w:t>previous month ("</w:t>
      </w:r>
      <w:r w:rsidRPr="00053538">
        <w:rPr>
          <w:rFonts w:ascii="Arial" w:hAnsi="Arial"/>
          <w:b/>
          <w:color w:val="000000"/>
        </w:rPr>
        <w:t>Provisional Adjustments Statement</w:t>
      </w:r>
      <w:r w:rsidRPr="00053538">
        <w:rPr>
          <w:rFonts w:ascii="Arial" w:hAnsi="Arial"/>
          <w:color w:val="000000"/>
        </w:rPr>
        <w:t xml:space="preserve">"), </w:t>
      </w:r>
    </w:p>
    <w:p w14:paraId="69F389F1"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color w:val="000000"/>
        </w:rPr>
      </w:pPr>
    </w:p>
    <w:p w14:paraId="3EFFD4D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t xml:space="preserve">in each case showing the payments due to or from the </w:t>
      </w:r>
      <w:r w:rsidRPr="00053538">
        <w:rPr>
          <w:rFonts w:ascii="Arial" w:hAnsi="Arial"/>
          <w:b/>
          <w:color w:val="000000"/>
        </w:rPr>
        <w:t>User</w:t>
      </w:r>
      <w:r w:rsidRPr="00053538">
        <w:rPr>
          <w:rFonts w:ascii="Arial" w:hAnsi="Arial"/>
          <w:color w:val="000000"/>
        </w:rPr>
        <w:t xml:space="preserve"> as a result thereof. </w:t>
      </w:r>
    </w:p>
    <w:p w14:paraId="77942FD6" w14:textId="77777777" w:rsidR="00B82A2F" w:rsidRPr="00053538" w:rsidRDefault="00B82A2F">
      <w:pPr>
        <w:tabs>
          <w:tab w:val="left" w:pos="-1440"/>
          <w:tab w:val="left" w:pos="-720"/>
          <w:tab w:val="left" w:pos="0"/>
          <w:tab w:val="left" w:pos="851"/>
          <w:tab w:val="left" w:pos="1701"/>
          <w:tab w:val="left" w:pos="2552"/>
          <w:tab w:val="left" w:pos="3402"/>
        </w:tabs>
        <w:ind w:left="2520"/>
        <w:jc w:val="both"/>
        <w:rPr>
          <w:rFonts w:ascii="Arial" w:hAnsi="Arial"/>
          <w:color w:val="000000"/>
        </w:rPr>
      </w:pPr>
    </w:p>
    <w:p w14:paraId="0AFC23C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4.3.2.2</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has failed to supply any </w:t>
      </w:r>
      <w:r w:rsidRPr="00053538">
        <w:rPr>
          <w:rFonts w:ascii="Arial" w:hAnsi="Arial"/>
          <w:b/>
          <w:color w:val="000000"/>
        </w:rPr>
        <w:t>Balancing Service</w:t>
      </w:r>
      <w:r w:rsidRPr="00053538">
        <w:rPr>
          <w:rFonts w:ascii="Arial" w:hAnsi="Arial"/>
          <w:color w:val="000000"/>
        </w:rPr>
        <w:t xml:space="preserve"> in accordance with the </w:t>
      </w:r>
      <w:r w:rsidRPr="00053538">
        <w:rPr>
          <w:rFonts w:ascii="Arial" w:hAnsi="Arial"/>
          <w:b/>
          <w:color w:val="000000"/>
        </w:rPr>
        <w:t>Grid Code</w:t>
      </w:r>
      <w:r w:rsidRPr="00053538">
        <w:rPr>
          <w:rFonts w:ascii="Arial" w:hAnsi="Arial"/>
          <w:color w:val="000000"/>
        </w:rPr>
        <w:t xml:space="preserve"> or any instructions validly and properly issued under the </w:t>
      </w:r>
      <w:r w:rsidRPr="00053538">
        <w:rPr>
          <w:rFonts w:ascii="Arial" w:hAnsi="Arial"/>
          <w:b/>
          <w:color w:val="000000"/>
        </w:rPr>
        <w:t>Grid Code</w:t>
      </w:r>
      <w:r w:rsidRPr="00053538">
        <w:rPr>
          <w:rFonts w:ascii="Arial" w:hAnsi="Arial"/>
          <w:color w:val="000000"/>
        </w:rPr>
        <w:t xml:space="preserve"> or as required by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set out the times and dates upon which it considers such failure of supply to have occurred and the facts or evidence</w:t>
      </w:r>
      <w:r w:rsidRPr="00053538">
        <w:rPr>
          <w:rFonts w:ascii="Arial" w:hAnsi="Arial"/>
          <w:i/>
          <w:color w:val="000000"/>
        </w:rPr>
        <w:t xml:space="preserve"> </w:t>
      </w:r>
      <w:r w:rsidRPr="00053538">
        <w:rPr>
          <w:rFonts w:ascii="Arial" w:hAnsi="Arial"/>
          <w:color w:val="000000"/>
        </w:rPr>
        <w:t xml:space="preserve">which it relies upon as constituting such failure in the </w:t>
      </w:r>
      <w:r w:rsidRPr="00053538">
        <w:rPr>
          <w:rFonts w:ascii="Arial" w:hAnsi="Arial"/>
          <w:b/>
          <w:color w:val="000000"/>
        </w:rPr>
        <w:t>Provisional Monthly Statement</w:t>
      </w:r>
      <w:r w:rsidRPr="00053538">
        <w:rPr>
          <w:rFonts w:ascii="Arial" w:hAnsi="Arial"/>
          <w:color w:val="000000"/>
        </w:rPr>
        <w:t xml:space="preserve"> next following the date of such failure or next following the date when </w:t>
      </w:r>
      <w:r w:rsidRPr="00053538">
        <w:rPr>
          <w:rFonts w:ascii="Arial" w:hAnsi="Arial"/>
          <w:b/>
          <w:color w:val="000000"/>
        </w:rPr>
        <w:t>The Company</w:t>
      </w:r>
      <w:r w:rsidRPr="00053538">
        <w:rPr>
          <w:rFonts w:ascii="Arial" w:hAnsi="Arial"/>
          <w:color w:val="000000"/>
        </w:rPr>
        <w:t xml:space="preserve"> first becomes aware of the facts which constitute such failure.</w:t>
      </w:r>
    </w:p>
    <w:p w14:paraId="05F42BBC"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033E7A8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4.3.2.3</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disagrees with any dates, times, facts or calculations set out in the </w:t>
      </w:r>
      <w:r w:rsidRPr="00053538">
        <w:rPr>
          <w:rFonts w:ascii="Arial" w:hAnsi="Arial"/>
          <w:b/>
          <w:color w:val="000000"/>
        </w:rPr>
        <w:t>Provisional Statement</w:t>
      </w:r>
      <w:r w:rsidRPr="00053538">
        <w:rPr>
          <w:rFonts w:ascii="Arial" w:hAnsi="Arial"/>
          <w:color w:val="000000"/>
        </w:rPr>
        <w:t xml:space="preserve"> and/or the </w:t>
      </w:r>
      <w:r w:rsidRPr="00053538">
        <w:rPr>
          <w:rFonts w:ascii="Arial" w:hAnsi="Arial"/>
          <w:b/>
          <w:color w:val="000000"/>
        </w:rPr>
        <w:t>Provisional Adjustments Statement</w:t>
      </w:r>
      <w:r w:rsidRPr="00053538">
        <w:rPr>
          <w:rFonts w:ascii="Arial" w:hAnsi="Arial"/>
          <w:color w:val="000000"/>
        </w:rPr>
        <w:t xml:space="preserve">, it shall state by notice in writing to </w:t>
      </w:r>
      <w:r w:rsidRPr="00053538">
        <w:rPr>
          <w:rFonts w:ascii="Arial" w:hAnsi="Arial"/>
          <w:b/>
          <w:color w:val="000000"/>
        </w:rPr>
        <w:t>The Company</w:t>
      </w:r>
      <w:r w:rsidRPr="00053538">
        <w:rPr>
          <w:rFonts w:ascii="Arial" w:hAnsi="Arial"/>
          <w:color w:val="000000"/>
        </w:rPr>
        <w:t xml:space="preserve"> the reasons and facts which it relies upon in support of such disagreement.  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they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dates times facts and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 4.3.2.8) pursuant to the </w:t>
      </w:r>
      <w:r w:rsidRPr="00053538">
        <w:rPr>
          <w:rFonts w:ascii="Arial" w:hAnsi="Arial"/>
          <w:b/>
          <w:color w:val="000000"/>
        </w:rPr>
        <w:t>Dispute Resolution Procedure</w:t>
      </w:r>
      <w:r w:rsidRPr="00053538">
        <w:rPr>
          <w:rFonts w:ascii="Arial" w:hAnsi="Arial"/>
          <w:color w:val="000000"/>
        </w:rPr>
        <w:t>.</w:t>
      </w:r>
    </w:p>
    <w:p w14:paraId="0EEE6AF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65" w:firstLine="0"/>
        <w:rPr>
          <w:rFonts w:ascii="Arial" w:hAnsi="Arial"/>
          <w:color w:val="000000"/>
        </w:rPr>
      </w:pPr>
    </w:p>
    <w:p w14:paraId="6B8AB09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4.3.2.4</w:t>
      </w:r>
      <w:r w:rsidRPr="00053538">
        <w:rPr>
          <w:rFonts w:ascii="Arial" w:hAnsi="Arial"/>
          <w:color w:val="000000"/>
        </w:rPr>
        <w:tab/>
        <w:t xml:space="preserve">Notwithstanding the provisions of Paragraphs 4.3.2.2 and 4.3.2.3, if any fact or matter set out in the </w:t>
      </w:r>
      <w:r w:rsidRPr="00053538">
        <w:rPr>
          <w:rFonts w:ascii="Arial" w:hAnsi="Arial"/>
          <w:b/>
          <w:color w:val="000000"/>
        </w:rPr>
        <w:t>Provisional Statement</w:t>
      </w:r>
      <w:r w:rsidRPr="00053538">
        <w:rPr>
          <w:rFonts w:ascii="Arial" w:hAnsi="Arial"/>
          <w:color w:val="000000"/>
        </w:rPr>
        <w:t xml:space="preserve"> and/or in the </w:t>
      </w:r>
      <w:r w:rsidRPr="00053538">
        <w:rPr>
          <w:rFonts w:ascii="Arial" w:hAnsi="Arial"/>
          <w:b/>
          <w:color w:val="000000"/>
        </w:rPr>
        <w:t>Provisional Adjustments Statement</w:t>
      </w:r>
      <w:r w:rsidRPr="00053538">
        <w:rPr>
          <w:rFonts w:ascii="Arial" w:hAnsi="Arial"/>
          <w:color w:val="000000"/>
        </w:rPr>
        <w:t xml:space="preserve"> shall be inconsistent with any fact or matter set out in a final run (if any) of the settlement calculation issued by the </w:t>
      </w:r>
      <w:r w:rsidRPr="00053538">
        <w:rPr>
          <w:rFonts w:ascii="Arial" w:hAnsi="Arial"/>
          <w:b/>
          <w:color w:val="000000"/>
        </w:rPr>
        <w:t>Settlement Administration Agent</w:t>
      </w:r>
      <w:r w:rsidRPr="00053538">
        <w:rPr>
          <w:rFonts w:ascii="Arial" w:hAnsi="Arial"/>
          <w:color w:val="000000"/>
        </w:rPr>
        <w:t>, or any change to a previous final run (if any) of a settlement calculation, the facts and matters set out in the settlement calculation or which, following a dispute and subject to Paragraph 4.3.2.5, it is found or agreed should be set out therein shall be binding upon both parties.</w:t>
      </w:r>
    </w:p>
    <w:p w14:paraId="42A4A0E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40BDFCC3" w14:textId="77777777" w:rsidR="00B82A2F" w:rsidRPr="00053538" w:rsidRDefault="00B82A2F">
      <w:pPr>
        <w:pStyle w:val="2DocF"/>
        <w:numPr>
          <w:ilvl w:val="3"/>
          <w:numId w:val="8"/>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lastRenderedPageBreak/>
        <w:t xml:space="preserve">If 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intends to dispute any fact or matter contained in a final run (if any) of a settlement calculation which is inconsistent with any fact or matter contained in a </w:t>
      </w:r>
      <w:r w:rsidRPr="00053538">
        <w:rPr>
          <w:rFonts w:ascii="Arial" w:hAnsi="Arial"/>
          <w:b/>
          <w:color w:val="000000"/>
        </w:rPr>
        <w:t>Provisional Statement</w:t>
      </w:r>
      <w:r w:rsidRPr="00053538">
        <w:rPr>
          <w:rFonts w:ascii="Arial" w:hAnsi="Arial"/>
          <w:color w:val="000000"/>
        </w:rPr>
        <w:t xml:space="preserve"> and/or a </w:t>
      </w:r>
      <w:r w:rsidRPr="00053538">
        <w:rPr>
          <w:rFonts w:ascii="Arial" w:hAnsi="Arial"/>
          <w:b/>
          <w:color w:val="000000"/>
        </w:rPr>
        <w:t>Provisional Adjustments</w:t>
      </w:r>
      <w:r w:rsidRPr="00053538">
        <w:rPr>
          <w:rFonts w:ascii="Arial" w:hAnsi="Arial"/>
          <w:color w:val="000000"/>
        </w:rPr>
        <w:t xml:space="preserve"> </w:t>
      </w:r>
      <w:r w:rsidRPr="00053538">
        <w:rPr>
          <w:rFonts w:ascii="Arial" w:hAnsi="Arial"/>
          <w:b/>
          <w:color w:val="000000"/>
        </w:rPr>
        <w:t>Statement</w:t>
      </w:r>
      <w:r w:rsidRPr="00053538">
        <w:rPr>
          <w:rFonts w:ascii="Arial" w:hAnsi="Arial"/>
          <w:color w:val="000000"/>
        </w:rPr>
        <w:t xml:space="preserve"> it shall serve notice in writing on the other party to that effect in order that the other party may make such representations as it wishes to the </w:t>
      </w:r>
      <w:r w:rsidRPr="00053538">
        <w:rPr>
          <w:rFonts w:ascii="Arial" w:hAnsi="Arial"/>
          <w:b/>
          <w:color w:val="000000"/>
        </w:rPr>
        <w:t>Settlement Administration Agent</w:t>
      </w:r>
      <w:r w:rsidRPr="00053538">
        <w:rPr>
          <w:rFonts w:ascii="Arial" w:hAnsi="Arial"/>
          <w:color w:val="000000"/>
        </w:rPr>
        <w:t xml:space="preserve"> or exercise such rights as it may have under the </w:t>
      </w:r>
      <w:r w:rsidRPr="00053538">
        <w:rPr>
          <w:rFonts w:ascii="Arial" w:hAnsi="Arial"/>
          <w:b/>
          <w:color w:val="000000"/>
        </w:rPr>
        <w:t>Balancing and Settlement Code</w:t>
      </w:r>
      <w:r w:rsidRPr="00053538">
        <w:rPr>
          <w:rFonts w:ascii="Arial" w:hAnsi="Arial"/>
          <w:color w:val="000000"/>
        </w:rPr>
        <w:t xml:space="preserve"> in relation to such fact or matter.</w:t>
      </w:r>
    </w:p>
    <w:p w14:paraId="539690D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91" w:firstLine="0"/>
        <w:rPr>
          <w:rFonts w:ascii="Arial" w:hAnsi="Arial"/>
          <w:color w:val="000000"/>
          <w:lang w:val="en-US"/>
        </w:rPr>
      </w:pPr>
    </w:p>
    <w:p w14:paraId="523E82CF"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r w:rsidRPr="00053538">
        <w:rPr>
          <w:rFonts w:ascii="Arial" w:hAnsi="Arial"/>
          <w:color w:val="000000"/>
        </w:rPr>
        <w:tab/>
        <w:t>4.3.2.6</w:t>
      </w:r>
      <w:r w:rsidRPr="00053538">
        <w:rPr>
          <w:rFonts w:ascii="Arial" w:hAnsi="Arial"/>
          <w:color w:val="000000"/>
        </w:rPr>
        <w:tab/>
        <w:t xml:space="preserve">On the eighteenth </w:t>
      </w:r>
      <w:r w:rsidRPr="00053538">
        <w:rPr>
          <w:rFonts w:ascii="Arial" w:hAnsi="Arial"/>
          <w:b/>
          <w:color w:val="000000"/>
        </w:rPr>
        <w:t xml:space="preserve">Business Day </w:t>
      </w:r>
      <w:r w:rsidRPr="00053538">
        <w:rPr>
          <w:rFonts w:ascii="Arial" w:hAnsi="Arial"/>
          <w:color w:val="000000"/>
        </w:rPr>
        <w:t xml:space="preserve">of each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 xml:space="preserve">User </w:t>
      </w:r>
      <w:r w:rsidRPr="00053538">
        <w:rPr>
          <w:rFonts w:ascii="Arial" w:hAnsi="Arial"/>
          <w:color w:val="000000"/>
        </w:rPr>
        <w:t>a statement ("</w:t>
      </w:r>
      <w:r w:rsidRPr="00053538">
        <w:rPr>
          <w:rFonts w:ascii="Arial" w:hAnsi="Arial"/>
          <w:b/>
          <w:color w:val="000000"/>
        </w:rPr>
        <w:t>Final Monthly Statement</w:t>
      </w:r>
      <w:r w:rsidRPr="00053538">
        <w:rPr>
          <w:rFonts w:ascii="Arial" w:hAnsi="Arial"/>
          <w:color w:val="000000"/>
        </w:rPr>
        <w:t>") consisting of:-</w:t>
      </w:r>
    </w:p>
    <w:p w14:paraId="432D13B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p>
    <w:p w14:paraId="335A4F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a statement ("</w:t>
      </w:r>
      <w:r w:rsidRPr="00053538">
        <w:rPr>
          <w:rFonts w:ascii="Arial" w:hAnsi="Arial"/>
          <w:b/>
          <w:color w:val="000000"/>
        </w:rPr>
        <w:t>Final Statement</w:t>
      </w:r>
      <w:r w:rsidRPr="00053538">
        <w:rPr>
          <w:rFonts w:ascii="Arial" w:hAnsi="Arial"/>
          <w:color w:val="000000"/>
        </w:rPr>
        <w:t>") incorporating:-</w:t>
      </w:r>
    </w:p>
    <w:p w14:paraId="2AA839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p>
    <w:p w14:paraId="12B24A67"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(i)</w:t>
      </w:r>
      <w:r w:rsidRPr="00053538">
        <w:rPr>
          <w:rFonts w:ascii="Arial" w:hAnsi="Arial"/>
          <w:color w:val="000000"/>
        </w:rPr>
        <w:tab/>
        <w:t xml:space="preserve">in the case of an undisputed </w:t>
      </w:r>
      <w:r w:rsidRPr="00053538">
        <w:rPr>
          <w:rFonts w:ascii="Arial" w:hAnsi="Arial"/>
          <w:b/>
          <w:color w:val="000000"/>
        </w:rPr>
        <w:t>Provisional Statement</w:t>
      </w:r>
      <w:r w:rsidRPr="00053538">
        <w:rPr>
          <w:rFonts w:ascii="Arial" w:hAnsi="Arial"/>
          <w:color w:val="000000"/>
        </w:rPr>
        <w:t xml:space="preserve"> (or where any dispute has been resolved and no changes have been effected to the calculations contained in the </w:t>
      </w:r>
      <w:r w:rsidRPr="00053538">
        <w:rPr>
          <w:rFonts w:ascii="Arial" w:hAnsi="Arial"/>
          <w:b/>
          <w:color w:val="000000"/>
        </w:rPr>
        <w:t>Provisional Statement</w:t>
      </w:r>
      <w:r w:rsidRPr="00053538">
        <w:rPr>
          <w:rFonts w:ascii="Arial" w:hAnsi="Arial"/>
          <w:color w:val="000000"/>
        </w:rPr>
        <w:t xml:space="preserve">) a further monthly summary of the </w:t>
      </w:r>
      <w:r w:rsidRPr="00053538">
        <w:rPr>
          <w:rFonts w:ascii="Arial" w:hAnsi="Arial"/>
          <w:b/>
          <w:color w:val="000000"/>
        </w:rPr>
        <w:t>Balancing Services</w:t>
      </w:r>
      <w:r w:rsidRPr="00053538">
        <w:rPr>
          <w:rFonts w:ascii="Arial" w:hAnsi="Arial"/>
          <w:color w:val="000000"/>
        </w:rPr>
        <w:t xml:space="preserve"> provided together with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or</w:t>
      </w:r>
    </w:p>
    <w:p w14:paraId="5CDD0AA9"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p>
    <w:p w14:paraId="26EEECE8"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(ii)</w:t>
      </w:r>
      <w:r w:rsidRPr="00053538">
        <w:rPr>
          <w:rFonts w:ascii="Arial" w:hAnsi="Arial"/>
          <w:color w:val="000000"/>
        </w:rPr>
        <w:tab/>
        <w:t xml:space="preserve">in the case of a disputed </w:t>
      </w:r>
      <w:r w:rsidRPr="00053538">
        <w:rPr>
          <w:rFonts w:ascii="Arial" w:hAnsi="Arial"/>
          <w:b/>
          <w:color w:val="000000"/>
        </w:rPr>
        <w:t>Provisional Statement</w:t>
      </w:r>
      <w:r w:rsidRPr="00053538">
        <w:rPr>
          <w:rFonts w:ascii="Arial" w:hAnsi="Arial"/>
          <w:color w:val="000000"/>
        </w:rPr>
        <w:t xml:space="preserve"> such that changes are required as a result thereof, a further copy of the detailed daily technical reports referred to at Paragraph 4.3.2.1(a)(i), a revised monthly summary of the </w:t>
      </w:r>
      <w:r w:rsidRPr="00053538">
        <w:rPr>
          <w:rFonts w:ascii="Arial" w:hAnsi="Arial"/>
          <w:b/>
          <w:color w:val="000000"/>
        </w:rPr>
        <w:t>Balancing Services</w:t>
      </w:r>
      <w:r w:rsidRPr="00053538">
        <w:rPr>
          <w:rFonts w:ascii="Arial" w:hAnsi="Arial"/>
          <w:color w:val="000000"/>
        </w:rPr>
        <w:t xml:space="preserve"> provided and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and</w:t>
      </w:r>
    </w:p>
    <w:p w14:paraId="37034F42"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15045BB0"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a </w:t>
      </w:r>
      <w:r w:rsidRPr="00053538">
        <w:rPr>
          <w:rFonts w:ascii="Arial" w:hAnsi="Arial"/>
          <w:b/>
          <w:color w:val="000000"/>
        </w:rPr>
        <w:t>Provisional Adjustments Statement</w:t>
      </w:r>
      <w:r w:rsidRPr="00053538">
        <w:rPr>
          <w:rFonts w:ascii="Arial" w:hAnsi="Arial"/>
          <w:color w:val="000000"/>
        </w:rPr>
        <w:t xml:space="preserve"> has been issued in accordance with Paragraph 4.3.2.1(b), a statement ("</w:t>
      </w:r>
      <w:r w:rsidRPr="00053538">
        <w:rPr>
          <w:rFonts w:ascii="Arial" w:hAnsi="Arial"/>
          <w:b/>
          <w:color w:val="000000"/>
        </w:rPr>
        <w:t>Final Adjustments Statement</w:t>
      </w:r>
      <w:r w:rsidRPr="00053538">
        <w:rPr>
          <w:rFonts w:ascii="Arial" w:hAnsi="Arial"/>
          <w:color w:val="000000"/>
        </w:rPr>
        <w:t xml:space="preserve">") showing adjustments to be made in relation to disputes for </w:t>
      </w:r>
      <w:r w:rsidRPr="00053538">
        <w:rPr>
          <w:rFonts w:ascii="Arial" w:hAnsi="Arial"/>
          <w:b/>
          <w:color w:val="000000"/>
        </w:rPr>
        <w:t>Balancing Services</w:t>
      </w:r>
      <w:r w:rsidRPr="00053538">
        <w:rPr>
          <w:rFonts w:ascii="Arial" w:hAnsi="Arial"/>
          <w:color w:val="000000"/>
        </w:rPr>
        <w:t xml:space="preserve"> concerning any month prior to the previous month together with interest thereon up to and including the date of payment referred to in Paragraph 4.3.2.10.  Such adjustments will be reflected in the invoice referred to at Paragraph 4.3.2.6(a)(i) above.</w:t>
      </w:r>
    </w:p>
    <w:p w14:paraId="633E381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4F9C8CD" w14:textId="77777777" w:rsidR="00B82A2F" w:rsidRPr="00053538" w:rsidRDefault="00B82A2F">
      <w:pPr>
        <w:pStyle w:val="2DocF"/>
        <w:tabs>
          <w:tab w:val="clear" w:pos="720"/>
          <w:tab w:val="left" w:pos="-1440"/>
          <w:tab w:val="left" w:pos="-720"/>
          <w:tab w:val="left" w:pos="0"/>
          <w:tab w:val="left" w:pos="851"/>
          <w:tab w:val="left" w:pos="2880"/>
          <w:tab w:val="left" w:pos="3402"/>
        </w:tabs>
        <w:ind w:left="1695" w:firstLine="0"/>
        <w:rPr>
          <w:rFonts w:ascii="Arial" w:hAnsi="Arial"/>
          <w:color w:val="000000"/>
        </w:rPr>
      </w:pPr>
      <w:r w:rsidRPr="00053538">
        <w:rPr>
          <w:rFonts w:ascii="Arial" w:hAnsi="Arial"/>
          <w:color w:val="000000"/>
        </w:rPr>
        <w:lastRenderedPageBreak/>
        <w:t>4.3.2.7</w:t>
      </w:r>
      <w:r w:rsidRPr="00053538">
        <w:rPr>
          <w:rFonts w:ascii="Arial" w:hAnsi="Arial"/>
          <w:color w:val="000000"/>
        </w:rPr>
        <w:tab/>
        <w:t>Where:-</w:t>
      </w:r>
    </w:p>
    <w:p w14:paraId="5D995E80" w14:textId="77777777" w:rsidR="00B82A2F" w:rsidRPr="00053538" w:rsidRDefault="00B82A2F">
      <w:pPr>
        <w:pStyle w:val="2DocF"/>
        <w:tabs>
          <w:tab w:val="clear" w:pos="720"/>
          <w:tab w:val="left" w:pos="-1440"/>
          <w:tab w:val="left" w:pos="-720"/>
          <w:tab w:val="left" w:pos="0"/>
          <w:tab w:val="left" w:pos="851"/>
          <w:tab w:val="left" w:pos="1701"/>
          <w:tab w:val="left" w:pos="2880"/>
          <w:tab w:val="left" w:pos="3402"/>
        </w:tabs>
        <w:ind w:left="1695" w:firstLine="0"/>
        <w:rPr>
          <w:rFonts w:ascii="Arial" w:hAnsi="Arial"/>
          <w:color w:val="000000"/>
        </w:rPr>
      </w:pPr>
    </w:p>
    <w:p w14:paraId="5FCB4245"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discovers that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contains an arithmetic error or omission; or </w:t>
      </w:r>
    </w:p>
    <w:p w14:paraId="13BA2EE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p>
    <w:p w14:paraId="68A53119"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any change is made to a previous final run (if any) of a settlement calculation which includes a change in any of the facts or matters upon which the final settlement run was based which facts or matters formed the basis upon which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was prepared; or</w:t>
      </w:r>
    </w:p>
    <w:p w14:paraId="2459713D"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p>
    <w:p w14:paraId="1659ECE2"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b/>
          <w:color w:val="000000"/>
        </w:rPr>
        <w:tab/>
      </w:r>
      <w:r w:rsidRPr="00053538">
        <w:rPr>
          <w:rFonts w:ascii="Arial" w:hAnsi="Arial"/>
          <w:color w:val="000000"/>
        </w:rPr>
        <w:t>(c)</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b/>
          <w:i/>
          <w:color w:val="000000"/>
        </w:rPr>
        <w:t xml:space="preserve"> </w:t>
      </w:r>
      <w:r w:rsidRPr="00053538">
        <w:rPr>
          <w:rFonts w:ascii="Arial" w:hAnsi="Arial"/>
          <w:color w:val="000000"/>
        </w:rPr>
        <w:t xml:space="preserve"> becomes aware of any facts concerning matters provided by this Paragraph 4.3 (other than facts falling within Paragraphs 4.3.2.7(</w:t>
      </w:r>
      <w:r w:rsidRPr="00053538">
        <w:rPr>
          <w:rFonts w:ascii="Arial" w:hAnsi="Arial"/>
          <w:i/>
          <w:color w:val="000000"/>
        </w:rPr>
        <w:t>a</w:t>
      </w:r>
      <w:r w:rsidRPr="00053538">
        <w:rPr>
          <w:rFonts w:ascii="Arial" w:hAnsi="Arial"/>
          <w:color w:val="000000"/>
        </w:rPr>
        <w:t>) and (</w:t>
      </w:r>
      <w:r w:rsidRPr="00053538">
        <w:rPr>
          <w:rFonts w:ascii="Arial" w:hAnsi="Arial"/>
          <w:i/>
          <w:color w:val="000000"/>
        </w:rPr>
        <w:t>b</w:t>
      </w:r>
      <w:r w:rsidRPr="00053538">
        <w:rPr>
          <w:rFonts w:ascii="Arial" w:hAnsi="Arial"/>
          <w:color w:val="000000"/>
        </w:rPr>
        <w:t xml:space="preserve">)) which show that the payment made by or to the </w:t>
      </w:r>
      <w:r w:rsidRPr="00053538">
        <w:rPr>
          <w:rFonts w:ascii="Arial" w:hAnsi="Arial"/>
          <w:b/>
          <w:color w:val="000000"/>
        </w:rPr>
        <w:t>User</w:t>
      </w:r>
      <w:r w:rsidRPr="00053538">
        <w:rPr>
          <w:rFonts w:ascii="Arial" w:hAnsi="Arial"/>
          <w:color w:val="000000"/>
        </w:rPr>
        <w:t xml:space="preserve"> was incorrect</w:t>
      </w:r>
      <w:r w:rsidRPr="00053538">
        <w:rPr>
          <w:rFonts w:ascii="Arial" w:hAnsi="Arial"/>
          <w:i/>
          <w:color w:val="000000"/>
        </w:rPr>
        <w:t>;</w:t>
      </w:r>
      <w:r w:rsidRPr="00053538">
        <w:rPr>
          <w:rFonts w:ascii="Arial" w:hAnsi="Arial"/>
          <w:color w:val="000000"/>
        </w:rPr>
        <w:t xml:space="preserve"> or</w:t>
      </w:r>
    </w:p>
    <w:p w14:paraId="12E144AA"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p>
    <w:p w14:paraId="6713E7D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color w:val="000000"/>
        </w:rPr>
        <w:t>(d)</w:t>
      </w:r>
      <w:r w:rsidRPr="00053538">
        <w:rPr>
          <w:rFonts w:ascii="Arial" w:hAnsi="Arial"/>
          <w:i/>
          <w:color w:val="000000"/>
        </w:rPr>
        <w:tab/>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establishes to </w:t>
      </w:r>
      <w:r w:rsidRPr="00053538">
        <w:rPr>
          <w:rFonts w:ascii="Arial" w:hAnsi="Arial"/>
          <w:b/>
          <w:color w:val="000000"/>
        </w:rPr>
        <w:t>The Company’s</w:t>
      </w:r>
      <w:r w:rsidRPr="00053538">
        <w:rPr>
          <w:rFonts w:ascii="Arial" w:hAnsi="Arial"/>
          <w:color w:val="000000"/>
        </w:rPr>
        <w:t xml:space="preserve"> reasonable satisfaction that it was entitled to receive any additional payment;</w:t>
      </w:r>
    </w:p>
    <w:p w14:paraId="01B18118"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b/>
          <w:color w:val="000000"/>
        </w:rPr>
      </w:pPr>
    </w:p>
    <w:p w14:paraId="11B2175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then </w:t>
      </w:r>
      <w:r w:rsidRPr="00053538">
        <w:rPr>
          <w:rFonts w:ascii="Arial" w:hAnsi="Arial"/>
          <w:b/>
          <w:color w:val="000000"/>
        </w:rPr>
        <w:t xml:space="preserve">The Company </w:t>
      </w:r>
      <w:r w:rsidRPr="00053538">
        <w:rPr>
          <w:rFonts w:ascii="Arial" w:hAnsi="Arial"/>
          <w:color w:val="000000"/>
        </w:rPr>
        <w:t xml:space="preserve">and the </w:t>
      </w:r>
      <w:r w:rsidRPr="00053538">
        <w:rPr>
          <w:rFonts w:ascii="Arial" w:hAnsi="Arial"/>
          <w:b/>
          <w:color w:val="000000"/>
        </w:rPr>
        <w:t xml:space="preserve">User </w:t>
      </w:r>
      <w:r w:rsidRPr="00053538">
        <w:rPr>
          <w:rFonts w:ascii="Arial" w:hAnsi="Arial"/>
          <w:color w:val="000000"/>
        </w:rPr>
        <w:t xml:space="preserve">shall agree an adjustment to the account between </w:t>
      </w:r>
      <w:r w:rsidRPr="00053538">
        <w:rPr>
          <w:rFonts w:ascii="Arial" w:hAnsi="Arial"/>
          <w:b/>
          <w:color w:val="000000"/>
        </w:rPr>
        <w:t>The Company</w:t>
      </w:r>
      <w:r w:rsidRPr="00053538">
        <w:rPr>
          <w:rFonts w:ascii="Arial" w:hAnsi="Arial"/>
          <w:b/>
          <w:i/>
          <w:color w:val="000000"/>
        </w:rPr>
        <w:t xml:space="preserve"> </w:t>
      </w:r>
      <w:r w:rsidRPr="00053538">
        <w:rPr>
          <w:rFonts w:ascii="Arial" w:hAnsi="Arial"/>
          <w:color w:val="000000"/>
        </w:rPr>
        <w:t xml:space="preserve">and the </w:t>
      </w:r>
      <w:r w:rsidRPr="00053538">
        <w:rPr>
          <w:rFonts w:ascii="Arial" w:hAnsi="Arial"/>
          <w:b/>
          <w:color w:val="000000"/>
        </w:rPr>
        <w:t>User</w:t>
      </w:r>
      <w:r w:rsidRPr="00053538">
        <w:rPr>
          <w:rFonts w:ascii="Arial" w:hAnsi="Arial"/>
          <w:color w:val="000000"/>
        </w:rPr>
        <w:t xml:space="preserve"> </w:t>
      </w:r>
      <w:r w:rsidRPr="00053538">
        <w:rPr>
          <w:rFonts w:ascii="Arial" w:hAnsi="Arial"/>
          <w:i/>
          <w:color w:val="000000"/>
        </w:rPr>
        <w:t xml:space="preserve"> </w:t>
      </w:r>
      <w:r w:rsidRPr="00053538">
        <w:rPr>
          <w:rFonts w:ascii="Arial" w:hAnsi="Arial"/>
          <w:color w:val="000000"/>
        </w:rPr>
        <w:t xml:space="preserve">which adjustment shall be reflected in the next </w:t>
      </w:r>
      <w:r w:rsidRPr="00053538">
        <w:rPr>
          <w:rFonts w:ascii="Arial" w:hAnsi="Arial"/>
          <w:b/>
          <w:color w:val="000000"/>
        </w:rPr>
        <w:t>Provisional Adjustments Statement</w:t>
      </w:r>
      <w:r w:rsidRPr="00053538">
        <w:rPr>
          <w:rFonts w:ascii="Arial" w:hAnsi="Arial"/>
          <w:color w:val="000000"/>
        </w:rPr>
        <w:t xml:space="preserve"> which </w:t>
      </w:r>
      <w:r w:rsidRPr="00053538">
        <w:rPr>
          <w:rFonts w:ascii="Arial" w:hAnsi="Arial"/>
          <w:b/>
          <w:color w:val="000000"/>
        </w:rPr>
        <w:t>The Company</w:t>
      </w:r>
      <w:r w:rsidRPr="00053538">
        <w:rPr>
          <w:rFonts w:ascii="Arial" w:hAnsi="Arial"/>
          <w:color w:val="000000"/>
        </w:rPr>
        <w:t xml:space="preserve"> issues, and the provisions of Paragraphs 4.3.2.3 to 4.3.2.5 shall apply mutatis mutandis to such adjustments.  Failing agreement as to the amount of any such adjustment,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may refer the matter to an expert for determination (if both of them agree) or otherwise may initiate the procedure for resolution of the</w:t>
      </w:r>
      <w:r w:rsidRPr="00053538">
        <w:rPr>
          <w:rFonts w:ascii="Arial" w:hAnsi="Arial"/>
          <w:i/>
          <w:color w:val="000000"/>
        </w:rPr>
        <w:t xml:space="preserve"> </w:t>
      </w:r>
      <w:r w:rsidRPr="00053538">
        <w:rPr>
          <w:rFonts w:ascii="Arial" w:hAnsi="Arial"/>
          <w:color w:val="000000"/>
        </w:rPr>
        <w:t xml:space="preserve">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i/>
          <w:color w:val="000000"/>
        </w:rPr>
        <w:t>.</w:t>
      </w:r>
    </w:p>
    <w:p w14:paraId="7837139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p>
    <w:p w14:paraId="73F87427"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4.3.2.8</w:t>
      </w:r>
      <w:r w:rsidRPr="00053538">
        <w:rPr>
          <w:rFonts w:ascii="Arial" w:hAnsi="Arial"/>
          <w:color w:val="000000"/>
        </w:rPr>
        <w:tab/>
        <w:t xml:space="preserve">Where a dispute is resolved by issuance of a decision by an expert or an arbitrator or panel of arbitrators pursuant to the </w:t>
      </w:r>
      <w:r w:rsidRPr="00053538">
        <w:rPr>
          <w:rFonts w:ascii="Arial" w:hAnsi="Arial"/>
          <w:b/>
          <w:color w:val="000000"/>
        </w:rPr>
        <w:t>Dispute Resolution</w:t>
      </w:r>
      <w:r w:rsidRPr="00053538">
        <w:rPr>
          <w:rFonts w:ascii="Arial" w:hAnsi="Arial"/>
          <w:color w:val="000000"/>
        </w:rPr>
        <w:t xml:space="preserve"> </w:t>
      </w:r>
      <w:r w:rsidRPr="00053538">
        <w:rPr>
          <w:rFonts w:ascii="Arial" w:hAnsi="Arial"/>
          <w:b/>
          <w:color w:val="000000"/>
        </w:rPr>
        <w:t>Procedure</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adjust the account between itself and the </w:t>
      </w:r>
      <w:r w:rsidRPr="00053538">
        <w:rPr>
          <w:rFonts w:ascii="Arial" w:hAnsi="Arial"/>
          <w:b/>
          <w:color w:val="000000"/>
        </w:rPr>
        <w:t xml:space="preserve">User </w:t>
      </w:r>
      <w:r w:rsidRPr="00053538">
        <w:rPr>
          <w:rFonts w:ascii="Arial" w:hAnsi="Arial"/>
          <w:color w:val="000000"/>
        </w:rPr>
        <w:t xml:space="preserve">accordingly in the next </w:t>
      </w:r>
      <w:r w:rsidRPr="00053538">
        <w:rPr>
          <w:rFonts w:ascii="Arial" w:hAnsi="Arial"/>
          <w:b/>
          <w:color w:val="000000"/>
        </w:rPr>
        <w:t>Provisional Adjustments Statement</w:t>
      </w:r>
      <w:r w:rsidRPr="00053538">
        <w:rPr>
          <w:rFonts w:ascii="Arial" w:hAnsi="Arial"/>
          <w:color w:val="000000"/>
        </w:rPr>
        <w:t xml:space="preserve"> required to be issued under Paragraph 4.3.2.1.  If such decision of an expert or an arbitrator or panel of arbitrators</w:t>
      </w:r>
      <w:r w:rsidRPr="00053538">
        <w:rPr>
          <w:rFonts w:ascii="Arial" w:hAnsi="Arial"/>
          <w:b/>
          <w:color w:val="000000"/>
        </w:rPr>
        <w:t xml:space="preserve"> </w:t>
      </w:r>
      <w:r w:rsidRPr="00053538">
        <w:rPr>
          <w:rFonts w:ascii="Arial" w:hAnsi="Arial"/>
          <w:color w:val="000000"/>
        </w:rPr>
        <w:t xml:space="preserve">is subsequently reversed or modified by a final judicial decision after exhaustion of all appeals if this opportunity is taken, </w:t>
      </w:r>
      <w:r w:rsidRPr="00053538">
        <w:rPr>
          <w:rFonts w:ascii="Arial" w:hAnsi="Arial"/>
          <w:b/>
          <w:color w:val="000000"/>
        </w:rPr>
        <w:t xml:space="preserve">The </w:t>
      </w:r>
      <w:r w:rsidRPr="00053538">
        <w:rPr>
          <w:rFonts w:ascii="Arial" w:hAnsi="Arial"/>
          <w:b/>
          <w:color w:val="000000"/>
        </w:rPr>
        <w:lastRenderedPageBreak/>
        <w:t>Company</w:t>
      </w:r>
      <w:r w:rsidRPr="00053538">
        <w:rPr>
          <w:rFonts w:ascii="Arial" w:hAnsi="Arial"/>
          <w:color w:val="000000"/>
        </w:rPr>
        <w:t xml:space="preserve"> shall adjust the account between itself and the </w:t>
      </w:r>
      <w:r w:rsidRPr="00053538">
        <w:rPr>
          <w:rFonts w:ascii="Arial" w:hAnsi="Arial"/>
          <w:b/>
          <w:color w:val="000000"/>
        </w:rPr>
        <w:t>User</w:t>
      </w:r>
      <w:r w:rsidRPr="00053538">
        <w:rPr>
          <w:rFonts w:ascii="Arial" w:hAnsi="Arial"/>
          <w:color w:val="000000"/>
        </w:rPr>
        <w:t xml:space="preserve"> accordingly in the next </w:t>
      </w:r>
      <w:r w:rsidRPr="00053538">
        <w:rPr>
          <w:rFonts w:ascii="Arial" w:hAnsi="Arial"/>
          <w:b/>
          <w:color w:val="000000"/>
        </w:rPr>
        <w:t>Provisional Adjustments Statement</w:t>
      </w:r>
      <w:r w:rsidRPr="00053538">
        <w:rPr>
          <w:rFonts w:ascii="Arial" w:hAnsi="Arial"/>
          <w:color w:val="000000"/>
        </w:rPr>
        <w:t xml:space="preserve"> which it issues.</w:t>
      </w:r>
    </w:p>
    <w:p w14:paraId="1D8D01C4"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386" w:firstLine="0"/>
        <w:rPr>
          <w:rFonts w:ascii="Arial" w:hAnsi="Arial"/>
          <w:color w:val="000000"/>
          <w:lang w:val="en-US"/>
        </w:rPr>
      </w:pPr>
    </w:p>
    <w:p w14:paraId="458990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4.3.2.9</w:t>
      </w:r>
      <w:r w:rsidRPr="00053538">
        <w:rPr>
          <w:rFonts w:ascii="Arial" w:hAnsi="Arial"/>
          <w:color w:val="000000"/>
        </w:rPr>
        <w:tab/>
        <w:t>Subject to Paragraph 4.3.2.13</w:t>
      </w:r>
      <w:r w:rsidRPr="00053538">
        <w:rPr>
          <w:rFonts w:ascii="Arial" w:hAnsi="Arial"/>
          <w:i/>
          <w:color w:val="000000"/>
        </w:rPr>
        <w:t>,</w:t>
      </w:r>
      <w:r w:rsidRPr="00053538">
        <w:rPr>
          <w:rFonts w:ascii="Arial" w:hAnsi="Arial"/>
          <w:color w:val="000000"/>
        </w:rPr>
        <w:t xml:space="preserve"> the due date of payment for the purposes of Paragraph 4.3.2.12 in respect of any disputed amount subsequently determined or agreed to be payable</w:t>
      </w:r>
      <w:r w:rsidRPr="00053538">
        <w:rPr>
          <w:rFonts w:ascii="Arial" w:hAnsi="Arial"/>
          <w:i/>
          <w:color w:val="000000"/>
        </w:rPr>
        <w:t xml:space="preserve"> </w:t>
      </w:r>
      <w:r w:rsidRPr="00053538">
        <w:rPr>
          <w:rFonts w:ascii="Arial" w:hAnsi="Arial"/>
          <w:color w:val="000000"/>
        </w:rPr>
        <w:t xml:space="preserve">to the </w:t>
      </w:r>
      <w:r w:rsidRPr="00053538">
        <w:rPr>
          <w:rFonts w:ascii="Arial" w:hAnsi="Arial"/>
          <w:b/>
          <w:color w:val="000000"/>
        </w:rPr>
        <w:t>User</w:t>
      </w:r>
      <w:r w:rsidRPr="00053538">
        <w:rPr>
          <w:rFonts w:ascii="Arial" w:hAnsi="Arial"/>
          <w:color w:val="000000"/>
        </w:rPr>
        <w:t xml:space="preserve"> or to </w:t>
      </w:r>
      <w:r w:rsidRPr="00053538">
        <w:rPr>
          <w:rFonts w:ascii="Arial" w:hAnsi="Arial"/>
          <w:b/>
          <w:color w:val="000000"/>
        </w:rPr>
        <w:t>The Company</w:t>
      </w:r>
      <w:r w:rsidRPr="00053538">
        <w:rPr>
          <w:rFonts w:ascii="Arial" w:hAnsi="Arial"/>
          <w:color w:val="000000"/>
        </w:rPr>
        <w:t xml:space="preserve"> shall be the date for payment of the relevant </w:t>
      </w:r>
      <w:r w:rsidRPr="00053538">
        <w:rPr>
          <w:rFonts w:ascii="Arial" w:hAnsi="Arial"/>
          <w:b/>
          <w:color w:val="000000"/>
        </w:rPr>
        <w:t>Provisional Statement</w:t>
      </w:r>
      <w:r w:rsidRPr="00053538">
        <w:rPr>
          <w:rFonts w:ascii="Arial" w:hAnsi="Arial"/>
          <w:color w:val="000000"/>
        </w:rPr>
        <w:t xml:space="preserve"> from which the dispute arises.</w:t>
      </w:r>
    </w:p>
    <w:p w14:paraId="498A7E7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12259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4.3.2.10</w:t>
      </w:r>
      <w:r w:rsidRPr="00053538">
        <w:rPr>
          <w:rFonts w:ascii="Arial" w:hAnsi="Arial"/>
          <w:b/>
          <w:color w:val="000000"/>
        </w:rPr>
        <w:tab/>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the amount shown as due from </w:t>
      </w:r>
      <w:r w:rsidRPr="00053538">
        <w:rPr>
          <w:rFonts w:ascii="Arial" w:hAnsi="Arial"/>
          <w:b/>
          <w:color w:val="000000"/>
        </w:rPr>
        <w:t>The Company</w:t>
      </w:r>
      <w:r w:rsidRPr="00053538">
        <w:rPr>
          <w:rFonts w:ascii="Arial" w:hAnsi="Arial"/>
          <w:color w:val="000000"/>
        </w:rPr>
        <w:t xml:space="preserve"> in the </w:t>
      </w:r>
      <w:r w:rsidRPr="00053538">
        <w:rPr>
          <w:rFonts w:ascii="Arial" w:hAnsi="Arial"/>
          <w:b/>
          <w:color w:val="000000"/>
        </w:rPr>
        <w:t>Final Monthly Statement</w:t>
      </w:r>
      <w:r w:rsidRPr="00053538">
        <w:rPr>
          <w:rFonts w:ascii="Arial" w:hAnsi="Arial"/>
          <w:color w:val="000000"/>
        </w:rPr>
        <w:t xml:space="preserve"> within three </w:t>
      </w:r>
      <w:r w:rsidRPr="00053538">
        <w:rPr>
          <w:rFonts w:ascii="Arial" w:hAnsi="Arial"/>
          <w:b/>
          <w:color w:val="000000"/>
        </w:rPr>
        <w:t>Business Days</w:t>
      </w:r>
      <w:r w:rsidRPr="00053538">
        <w:rPr>
          <w:rFonts w:ascii="Arial" w:hAnsi="Arial"/>
          <w:color w:val="000000"/>
        </w:rPr>
        <w:t xml:space="preserve"> of the date on which such statement is or should be issued.  The </w:t>
      </w:r>
      <w:r w:rsidRPr="00053538">
        <w:rPr>
          <w:rFonts w:ascii="Arial" w:hAnsi="Arial"/>
          <w:b/>
          <w:color w:val="000000"/>
        </w:rPr>
        <w:t>User</w:t>
      </w:r>
      <w:r w:rsidRPr="00053538">
        <w:rPr>
          <w:rFonts w:ascii="Arial" w:hAnsi="Arial"/>
          <w:color w:val="000000"/>
        </w:rPr>
        <w:t xml:space="preserve"> shall pay to </w:t>
      </w:r>
      <w:r w:rsidRPr="00053538">
        <w:rPr>
          <w:rFonts w:ascii="Arial" w:hAnsi="Arial"/>
          <w:b/>
          <w:color w:val="000000"/>
        </w:rPr>
        <w:t>The Company</w:t>
      </w:r>
      <w:r w:rsidRPr="00053538">
        <w:rPr>
          <w:rFonts w:ascii="Arial" w:hAnsi="Arial"/>
          <w:color w:val="000000"/>
        </w:rPr>
        <w:t xml:space="preserve"> the amount shown as due from the </w:t>
      </w:r>
      <w:r w:rsidRPr="00053538">
        <w:rPr>
          <w:rFonts w:ascii="Arial" w:hAnsi="Arial"/>
          <w:b/>
          <w:color w:val="000000"/>
        </w:rPr>
        <w:t>User</w:t>
      </w:r>
      <w:r w:rsidRPr="00053538">
        <w:rPr>
          <w:rFonts w:ascii="Arial" w:hAnsi="Arial"/>
          <w:color w:val="000000"/>
        </w:rPr>
        <w:t xml:space="preserve"> in such statement within three </w:t>
      </w:r>
      <w:r w:rsidRPr="00053538">
        <w:rPr>
          <w:rFonts w:ascii="Arial" w:hAnsi="Arial"/>
          <w:b/>
          <w:color w:val="000000"/>
        </w:rPr>
        <w:t>Business Days</w:t>
      </w:r>
      <w:r w:rsidRPr="00053538">
        <w:rPr>
          <w:rFonts w:ascii="Arial" w:hAnsi="Arial"/>
          <w:color w:val="000000"/>
        </w:rPr>
        <w:t xml:space="preserve"> of the date on which such statement is issued.</w:t>
      </w:r>
    </w:p>
    <w:p w14:paraId="7DE1740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4D2D059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4.3.2.11</w:t>
      </w:r>
      <w:r w:rsidRPr="00053538">
        <w:rPr>
          <w:rFonts w:ascii="Arial" w:hAnsi="Arial"/>
          <w:color w:val="000000"/>
        </w:rPr>
        <w:tab/>
        <w:t>If either party ("</w:t>
      </w:r>
      <w:r w:rsidRPr="00053538">
        <w:rPr>
          <w:rFonts w:ascii="Arial" w:hAnsi="Arial"/>
          <w:b/>
          <w:color w:val="000000"/>
        </w:rPr>
        <w:t>Defaulting Party</w:t>
      </w:r>
      <w:r w:rsidRPr="00053538">
        <w:rPr>
          <w:rFonts w:ascii="Arial" w:hAnsi="Arial"/>
          <w:color w:val="000000"/>
        </w:rPr>
        <w:t xml:space="preserve">"), in good faith and/or with reasonable cause fails to pay under Paragraph 4.3.2.10 any amount properly due in respect of </w:t>
      </w:r>
      <w:r w:rsidRPr="00053538">
        <w:rPr>
          <w:rFonts w:ascii="Arial" w:hAnsi="Arial"/>
          <w:b/>
          <w:color w:val="000000"/>
        </w:rPr>
        <w:t xml:space="preserve">Balancing Services </w:t>
      </w:r>
      <w:r w:rsidRPr="00053538">
        <w:rPr>
          <w:rFonts w:ascii="Arial" w:hAnsi="Arial"/>
          <w:color w:val="000000"/>
        </w:rPr>
        <w:t xml:space="preserve">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then such </w:t>
      </w:r>
      <w:r w:rsidRPr="00053538">
        <w:rPr>
          <w:rFonts w:ascii="Arial" w:hAnsi="Arial"/>
          <w:b/>
          <w:color w:val="000000"/>
        </w:rPr>
        <w:t>Defaulting Party</w:t>
      </w:r>
      <w:r w:rsidRPr="00053538">
        <w:rPr>
          <w:rFonts w:ascii="Arial" w:hAnsi="Arial"/>
          <w:color w:val="000000"/>
        </w:rPr>
        <w:t xml:space="preserve"> shall pay to the other party interest on such overdue amount from and including the due date of such payment to (but excluding) the date of actual payment (as well after as before judgment or determination by an arbitrator or panel of arbitrators) at the </w:t>
      </w:r>
      <w:r w:rsidRPr="00053538">
        <w:rPr>
          <w:rFonts w:ascii="Arial" w:hAnsi="Arial"/>
          <w:b/>
          <w:color w:val="000000"/>
        </w:rPr>
        <w:t>Base Rate</w:t>
      </w:r>
      <w:r w:rsidRPr="00053538">
        <w:rPr>
          <w:rFonts w:ascii="Arial" w:hAnsi="Arial"/>
          <w:color w:val="000000"/>
        </w:rPr>
        <w:t xml:space="preserve">.  Provided that should the </w:t>
      </w:r>
      <w:r w:rsidRPr="00053538">
        <w:rPr>
          <w:rFonts w:ascii="Arial" w:hAnsi="Arial"/>
          <w:b/>
          <w:color w:val="000000"/>
        </w:rPr>
        <w:t>Defaulting Party</w:t>
      </w:r>
      <w:r w:rsidRPr="00053538">
        <w:rPr>
          <w:rFonts w:ascii="Arial" w:hAnsi="Arial"/>
          <w:color w:val="000000"/>
        </w:rPr>
        <w:t xml:space="preserve"> otherwise fail to pay any amount properly due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on the due date then the </w:t>
      </w:r>
      <w:r w:rsidRPr="00053538">
        <w:rPr>
          <w:rFonts w:ascii="Arial" w:hAnsi="Arial"/>
          <w:b/>
          <w:color w:val="000000"/>
        </w:rPr>
        <w:t>Defaulting Party</w:t>
      </w:r>
      <w:r w:rsidRPr="00053538">
        <w:rPr>
          <w:rFonts w:ascii="Arial" w:hAnsi="Arial"/>
          <w:color w:val="000000"/>
        </w:rPr>
        <w:t xml:space="preserve"> shall pay to the other party interest on such overdue amount at the </w:t>
      </w:r>
      <w:r w:rsidRPr="00053538">
        <w:rPr>
          <w:rFonts w:ascii="Arial" w:hAnsi="Arial"/>
          <w:b/>
          <w:color w:val="000000"/>
        </w:rPr>
        <w:t>Enhanced Rate</w:t>
      </w:r>
      <w:r w:rsidRPr="00053538">
        <w:rPr>
          <w:rFonts w:ascii="Arial" w:hAnsi="Arial"/>
          <w:color w:val="000000"/>
        </w:rPr>
        <w:t xml:space="preserve"> from the due date on which such payment was properly due to (but excluding) the date of actual payment.   Any interest shall accrue from day to day.</w:t>
      </w:r>
    </w:p>
    <w:p w14:paraId="533C2BA0"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66274B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4.3.2.12</w:t>
      </w:r>
      <w:r w:rsidRPr="00053538">
        <w:rPr>
          <w:rFonts w:ascii="Arial" w:hAnsi="Arial"/>
          <w:color w:val="000000"/>
        </w:rPr>
        <w:tab/>
        <w:t xml:space="preserve">If following a dispute or by virtue of Paragraphs 4.3.2.2, 4.3.2.3, 4.3.2.4, 4.3.2.7 or 4.3.2.8 it is determined or agreed that the </w:t>
      </w:r>
      <w:r w:rsidRPr="00053538">
        <w:rPr>
          <w:rFonts w:ascii="Arial" w:hAnsi="Arial"/>
          <w:b/>
          <w:color w:val="000000"/>
        </w:rPr>
        <w:t>User</w:t>
      </w:r>
      <w:r w:rsidRPr="00053538">
        <w:rPr>
          <w:rFonts w:ascii="Arial" w:hAnsi="Arial"/>
          <w:color w:val="000000"/>
        </w:rPr>
        <w:t xml:space="preserve"> was entitled to a further payment from </w:t>
      </w:r>
      <w:r w:rsidRPr="00053538">
        <w:rPr>
          <w:rFonts w:ascii="Arial" w:hAnsi="Arial"/>
          <w:b/>
          <w:color w:val="000000"/>
        </w:rPr>
        <w:t>The Company</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interest at the </w:t>
      </w:r>
      <w:r w:rsidRPr="00053538">
        <w:rPr>
          <w:rFonts w:ascii="Arial" w:hAnsi="Arial"/>
          <w:b/>
          <w:color w:val="000000"/>
        </w:rPr>
        <w:t>Base Rate</w:t>
      </w:r>
      <w:r w:rsidRPr="00053538">
        <w:rPr>
          <w:rFonts w:ascii="Arial" w:hAnsi="Arial"/>
          <w:color w:val="000000"/>
        </w:rPr>
        <w:t xml:space="preserve"> on the amount of such further payment from the due date calculated in accordance with Paragraph 4.3.2.9 until the date of payment.  </w:t>
      </w:r>
    </w:p>
    <w:p w14:paraId="4A235C6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99DAF4B"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4.3.2.13</w:t>
      </w:r>
      <w:r w:rsidRPr="00053538">
        <w:rPr>
          <w:rFonts w:ascii="Arial" w:hAnsi="Arial"/>
          <w:color w:val="000000"/>
        </w:rPr>
        <w:tab/>
        <w:t xml:space="preserve">If following a dispute or by virtue of the provisions of </w:t>
      </w:r>
      <w:r w:rsidRPr="00053538">
        <w:rPr>
          <w:rFonts w:ascii="Arial" w:hAnsi="Arial"/>
          <w:color w:val="000000"/>
        </w:rPr>
        <w:lastRenderedPageBreak/>
        <w:t xml:space="preserve">Paragraphs 4.3.2.2, 4.3.2.3, 4.3.2.4, 4.3.2.7 or 4.3.2.8 it is determined or agreed that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was not entitled to any payment it has received, the other party shall be entitled to interest at the </w:t>
      </w:r>
      <w:r w:rsidRPr="00053538">
        <w:rPr>
          <w:rFonts w:ascii="Arial" w:hAnsi="Arial"/>
          <w:b/>
          <w:color w:val="000000"/>
        </w:rPr>
        <w:t>Base Rate</w:t>
      </w:r>
      <w:r w:rsidRPr="00053538">
        <w:rPr>
          <w:rFonts w:ascii="Arial" w:hAnsi="Arial"/>
          <w:color w:val="000000"/>
        </w:rPr>
        <w:t xml:space="preserve"> on the amount so paid from the date of payment until the date of repayment or the date when </w:t>
      </w:r>
      <w:r w:rsidRPr="00053538">
        <w:rPr>
          <w:rFonts w:ascii="Arial" w:hAnsi="Arial"/>
          <w:b/>
          <w:color w:val="000000"/>
        </w:rPr>
        <w:t>The Company</w:t>
      </w:r>
      <w:r w:rsidRPr="00053538">
        <w:rPr>
          <w:rFonts w:ascii="Arial" w:hAnsi="Arial"/>
          <w:color w:val="000000"/>
        </w:rPr>
        <w:t xml:space="preserve"> makes a payment to the </w:t>
      </w:r>
      <w:r w:rsidRPr="00053538">
        <w:rPr>
          <w:rFonts w:ascii="Arial" w:hAnsi="Arial"/>
          <w:b/>
          <w:color w:val="000000"/>
        </w:rPr>
        <w:t>User</w:t>
      </w:r>
      <w:r w:rsidRPr="00053538">
        <w:rPr>
          <w:rFonts w:ascii="Arial" w:hAnsi="Arial"/>
          <w:color w:val="000000"/>
        </w:rPr>
        <w:t xml:space="preserve"> which takes such payment into account.  </w:t>
      </w:r>
    </w:p>
    <w:p w14:paraId="415AA71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DC8E4D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4.3.2.14</w:t>
      </w:r>
      <w:r w:rsidRPr="00053538">
        <w:rPr>
          <w:rFonts w:ascii="Arial" w:hAnsi="Arial"/>
          <w:color w:val="000000"/>
        </w:rPr>
        <w:tab/>
        <w:t xml:space="preserve">Notwithstanding any other provision of the </w:t>
      </w:r>
      <w:r w:rsidRPr="00053538">
        <w:rPr>
          <w:rFonts w:ascii="Arial" w:hAnsi="Arial"/>
          <w:b/>
          <w:color w:val="000000"/>
        </w:rPr>
        <w:t>CUSC</w:t>
      </w:r>
      <w:r w:rsidRPr="00053538">
        <w:rPr>
          <w:rFonts w:ascii="Arial" w:hAnsi="Arial"/>
          <w:color w:val="000000"/>
        </w:rPr>
        <w:t xml:space="preserve"> and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 xml:space="preserve">The Company </w:t>
      </w:r>
      <w:r w:rsidRPr="00053538">
        <w:rPr>
          <w:rFonts w:ascii="Arial" w:hAnsi="Arial"/>
          <w:color w:val="000000"/>
        </w:rPr>
        <w:t>and a</w:t>
      </w:r>
      <w:r w:rsidRPr="00053538">
        <w:rPr>
          <w:rFonts w:ascii="Arial" w:hAnsi="Arial"/>
          <w:b/>
          <w:color w:val="000000"/>
        </w:rPr>
        <w:t xml:space="preserve"> User</w:t>
      </w:r>
      <w:r w:rsidRPr="00053538">
        <w:rPr>
          <w:rFonts w:ascii="Arial" w:hAnsi="Arial"/>
          <w:color w:val="000000"/>
        </w:rPr>
        <w:t xml:space="preserve"> shall not be limited in any way as to the evidence they may rely upon in any proceedings arising out of or in connection with payment for any </w:t>
      </w:r>
      <w:r w:rsidRPr="00053538">
        <w:rPr>
          <w:rFonts w:ascii="Arial" w:hAnsi="Arial"/>
          <w:b/>
          <w:color w:val="000000"/>
        </w:rPr>
        <w:t>Balancing Service</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the parties agree that in the event and to the extent that either party succeeds in proving in any such proceedings that any </w:t>
      </w:r>
      <w:r w:rsidRPr="00053538">
        <w:rPr>
          <w:rFonts w:ascii="Arial" w:hAnsi="Arial"/>
          <w:b/>
          <w:color w:val="000000"/>
        </w:rPr>
        <w:t>Balancing Service</w:t>
      </w:r>
      <w:r w:rsidRPr="00053538">
        <w:rPr>
          <w:rFonts w:ascii="Arial" w:hAnsi="Arial"/>
          <w:color w:val="000000"/>
        </w:rPr>
        <w:t xml:space="preserve"> was or was not provided, the successful party shall (without prejudice to any liquidated damages provision of the </w:t>
      </w:r>
      <w:r w:rsidRPr="00053538">
        <w:rPr>
          <w:rFonts w:ascii="Arial" w:hAnsi="Arial"/>
          <w:b/>
          <w:color w:val="000000"/>
        </w:rPr>
        <w:t>CUSC</w:t>
      </w:r>
      <w:r w:rsidRPr="00053538">
        <w:rPr>
          <w:rFonts w:ascii="Arial" w:hAnsi="Arial"/>
          <w:color w:val="000000"/>
        </w:rPr>
        <w:t xml:space="preserve"> and/or the relevant </w:t>
      </w:r>
      <w:r w:rsidRPr="00053538">
        <w:rPr>
          <w:rFonts w:ascii="Arial" w:hAnsi="Arial"/>
          <w:b/>
          <w:color w:val="000000"/>
        </w:rPr>
        <w:t>Balancing Services Agreement</w:t>
      </w:r>
      <w:r w:rsidRPr="00053538">
        <w:rPr>
          <w:rFonts w:ascii="Arial" w:hAnsi="Arial"/>
          <w:color w:val="000000"/>
        </w:rPr>
        <w:t xml:space="preserve">) be entitled to repayment of the sums already paid or  payment of sums not paid as the case may be in respect of such </w:t>
      </w:r>
      <w:r w:rsidRPr="00053538">
        <w:rPr>
          <w:rFonts w:ascii="Arial" w:hAnsi="Arial"/>
          <w:b/>
          <w:color w:val="000000"/>
        </w:rPr>
        <w:t>Ba</w:t>
      </w:r>
      <w:r w:rsidRPr="00053538">
        <w:rPr>
          <w:rFonts w:ascii="Arial" w:hAnsi="Arial"/>
          <w:color w:val="000000"/>
        </w:rPr>
        <w:t>l</w:t>
      </w:r>
      <w:r w:rsidRPr="00053538">
        <w:rPr>
          <w:rFonts w:ascii="Arial" w:hAnsi="Arial"/>
          <w:b/>
          <w:color w:val="000000"/>
        </w:rPr>
        <w:t>ancing Service</w:t>
      </w:r>
      <w:r w:rsidRPr="00053538">
        <w:rPr>
          <w:rFonts w:ascii="Arial" w:hAnsi="Arial"/>
          <w:color w:val="000000"/>
        </w:rPr>
        <w:t>.</w:t>
      </w:r>
    </w:p>
    <w:p w14:paraId="2EFFCA8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260935EC"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4.3.2.15</w:t>
      </w:r>
      <w:r w:rsidRPr="00053538">
        <w:rPr>
          <w:rFonts w:ascii="Arial" w:hAnsi="Arial"/>
          <w:color w:val="000000"/>
        </w:rPr>
        <w:tab/>
        <w:t xml:space="preserve">Save as otherwise expressly provided in the </w:t>
      </w:r>
      <w:r w:rsidRPr="00053538">
        <w:rPr>
          <w:rFonts w:ascii="Arial" w:hAnsi="Arial"/>
          <w:b/>
          <w:color w:val="000000"/>
        </w:rPr>
        <w:t>CUSC</w:t>
      </w:r>
      <w:r w:rsidRPr="00053538">
        <w:rPr>
          <w:rFonts w:ascii="Arial" w:hAnsi="Arial"/>
          <w:color w:val="000000"/>
        </w:rPr>
        <w:t xml:space="preserve"> or in any </w:t>
      </w:r>
      <w:r w:rsidRPr="00053538">
        <w:rPr>
          <w:rFonts w:ascii="Arial" w:hAnsi="Arial"/>
          <w:b/>
          <w:color w:val="000000"/>
        </w:rPr>
        <w:t>Balancing Services Agreement</w:t>
      </w:r>
      <w:r w:rsidRPr="00053538">
        <w:rPr>
          <w:rFonts w:ascii="Arial" w:hAnsi="Arial"/>
          <w:color w:val="000000"/>
        </w:rPr>
        <w:t xml:space="preserve">, sums payable by </w:t>
      </w:r>
      <w:r w:rsidRPr="00053538">
        <w:rPr>
          <w:rFonts w:ascii="Arial" w:hAnsi="Arial"/>
          <w:b/>
          <w:color w:val="000000"/>
        </w:rPr>
        <w:t xml:space="preserve">The Company </w:t>
      </w:r>
      <w:r w:rsidRPr="00053538">
        <w:rPr>
          <w:rFonts w:ascii="Arial" w:hAnsi="Arial"/>
          <w:color w:val="000000"/>
        </w:rPr>
        <w:t xml:space="preserve">or a </w:t>
      </w:r>
      <w:r w:rsidRPr="00053538">
        <w:rPr>
          <w:rFonts w:ascii="Arial" w:hAnsi="Arial"/>
          <w:b/>
          <w:color w:val="000000"/>
        </w:rPr>
        <w:t>User</w:t>
      </w:r>
      <w:r w:rsidRPr="00053538">
        <w:rPr>
          <w:rFonts w:ascii="Arial" w:hAnsi="Arial"/>
          <w:color w:val="000000"/>
        </w:rPr>
        <w:t xml:space="preserve"> to the other in respect of </w:t>
      </w:r>
      <w:r w:rsidRPr="00053538">
        <w:rPr>
          <w:rFonts w:ascii="Arial" w:hAnsi="Arial"/>
          <w:b/>
          <w:color w:val="000000"/>
        </w:rPr>
        <w:t xml:space="preserve">Balancing Services </w:t>
      </w:r>
      <w:r w:rsidRPr="00053538">
        <w:rPr>
          <w:rFonts w:ascii="Arial" w:hAnsi="Arial"/>
          <w:color w:val="000000"/>
        </w:rPr>
        <w:t xml:space="preserve">pursuant to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whether by way of charges, interest or otherwise shall (except to the extent otherwise required by law) be paid in full, free and clear of and without deduction, set-off or deferment in respect of any disputes or claims whatsoever save for sums the subject of a final award or judgement (after exhaustion of all appeals if this opportunity is taken) or which by agreement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may be so deducted or set off.</w:t>
      </w:r>
    </w:p>
    <w:p w14:paraId="4A665DE6" w14:textId="77777777" w:rsidR="00B82A2F" w:rsidRPr="00053538" w:rsidRDefault="00B82A2F">
      <w:pPr>
        <w:pStyle w:val="2DocF"/>
        <w:tabs>
          <w:tab w:val="clear" w:pos="720"/>
          <w:tab w:val="left" w:pos="0"/>
          <w:tab w:val="left" w:pos="851"/>
          <w:tab w:val="left" w:pos="1701"/>
          <w:tab w:val="left" w:pos="2552"/>
          <w:tab w:val="left" w:pos="3402"/>
        </w:tabs>
        <w:ind w:left="1440" w:firstLine="0"/>
        <w:rPr>
          <w:rFonts w:ascii="Arial" w:hAnsi="Arial"/>
          <w:color w:val="000000"/>
          <w:lang w:val="en-US"/>
        </w:rPr>
      </w:pPr>
    </w:p>
    <w:p w14:paraId="542D1F1D" w14:textId="77777777" w:rsidR="00B82A2F" w:rsidRPr="00053538" w:rsidRDefault="00B82A2F">
      <w:pPr>
        <w:pStyle w:val="2DocF"/>
        <w:tabs>
          <w:tab w:val="clear" w:pos="720"/>
          <w:tab w:val="left" w:pos="0"/>
          <w:tab w:val="left" w:pos="851"/>
          <w:tab w:val="left" w:pos="1620"/>
          <w:tab w:val="left" w:pos="3402"/>
        </w:tabs>
        <w:ind w:left="2880" w:hanging="1920"/>
        <w:rPr>
          <w:rFonts w:ascii="Arial" w:hAnsi="Arial"/>
          <w:color w:val="000000"/>
        </w:rPr>
      </w:pPr>
      <w:r w:rsidRPr="00053538">
        <w:rPr>
          <w:rFonts w:ascii="Arial" w:hAnsi="Arial"/>
          <w:color w:val="000000"/>
          <w:lang w:val="en-US"/>
        </w:rPr>
        <w:tab/>
        <w:t>4.3.2.16</w:t>
      </w:r>
      <w:r w:rsidRPr="00053538">
        <w:rPr>
          <w:rFonts w:ascii="Arial" w:hAnsi="Arial"/>
          <w:color w:val="000000"/>
          <w:lang w:val="en-US"/>
        </w:rPr>
        <w:tab/>
      </w:r>
      <w:r w:rsidRPr="00053538">
        <w:rPr>
          <w:rFonts w:ascii="Arial" w:hAnsi="Arial"/>
          <w:b/>
          <w:color w:val="000000"/>
        </w:rPr>
        <w:t>The Company</w:t>
      </w:r>
      <w:r w:rsidRPr="00053538">
        <w:rPr>
          <w:rFonts w:ascii="Arial" w:hAnsi="Arial"/>
          <w:color w:val="000000"/>
        </w:rPr>
        <w:t xml:space="preserve"> represents and warrants to each relevant </w:t>
      </w:r>
      <w:r w:rsidRPr="00053538">
        <w:rPr>
          <w:rFonts w:ascii="Arial" w:hAnsi="Arial"/>
          <w:b/>
          <w:color w:val="000000"/>
        </w:rPr>
        <w:t>User</w:t>
      </w:r>
      <w:r w:rsidRPr="00053538">
        <w:rPr>
          <w:rFonts w:ascii="Arial" w:hAnsi="Arial"/>
          <w:color w:val="000000"/>
        </w:rPr>
        <w:t xml:space="preserv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it enters into each </w:t>
      </w:r>
      <w:r w:rsidRPr="00053538">
        <w:rPr>
          <w:rFonts w:ascii="Arial" w:hAnsi="Arial"/>
          <w:b/>
          <w:color w:val="000000"/>
        </w:rPr>
        <w:t>Balancing Services Agreement</w:t>
      </w:r>
      <w:r w:rsidRPr="00053538">
        <w:rPr>
          <w:rFonts w:ascii="Arial" w:hAnsi="Arial"/>
          <w:color w:val="000000"/>
        </w:rPr>
        <w:t xml:space="preserve"> as principal and not as agent for any other person.</w:t>
      </w:r>
    </w:p>
    <w:p w14:paraId="620F7E3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769E64A"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4.3.2.17</w:t>
      </w:r>
      <w:r w:rsidRPr="00053538">
        <w:rPr>
          <w:rFonts w:ascii="Arial" w:hAnsi="Arial"/>
          <w:color w:val="000000"/>
        </w:rPr>
        <w:tab/>
        <w:t xml:space="preserve">All amounts specified hereunder shall be exclusive of any </w:t>
      </w:r>
      <w:r w:rsidRPr="00053538">
        <w:rPr>
          <w:rFonts w:ascii="Arial" w:hAnsi="Arial"/>
          <w:b/>
          <w:color w:val="000000"/>
        </w:rPr>
        <w:t>Value Added Tax</w:t>
      </w:r>
      <w:r w:rsidRPr="00053538">
        <w:rPr>
          <w:rFonts w:ascii="Arial" w:hAnsi="Arial"/>
          <w:color w:val="000000"/>
        </w:rPr>
        <w:t xml:space="preserve"> or other similar tax and </w:t>
      </w:r>
      <w:r w:rsidRPr="00053538">
        <w:rPr>
          <w:rFonts w:ascii="Arial" w:hAnsi="Arial"/>
          <w:b/>
          <w:color w:val="000000"/>
        </w:rPr>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Value Added Tax</w:t>
      </w:r>
      <w:r w:rsidRPr="00053538">
        <w:rPr>
          <w:rFonts w:ascii="Arial" w:hAnsi="Arial"/>
          <w:color w:val="000000"/>
        </w:rPr>
        <w:t xml:space="preserve"> at the rate for the time being and from time to time properly chargeable in respect of the making available and/or supply of </w:t>
      </w:r>
      <w:r w:rsidRPr="00053538">
        <w:rPr>
          <w:rFonts w:ascii="Arial" w:hAnsi="Arial"/>
          <w:b/>
          <w:color w:val="000000"/>
        </w:rPr>
        <w:t xml:space="preserve">Balancing Services </w:t>
      </w:r>
      <w:r w:rsidRPr="00053538">
        <w:rPr>
          <w:rFonts w:ascii="Arial" w:hAnsi="Arial"/>
          <w:color w:val="000000"/>
        </w:rPr>
        <w:lastRenderedPageBreak/>
        <w:t xml:space="preserve">under the </w:t>
      </w:r>
      <w:r w:rsidRPr="00053538">
        <w:rPr>
          <w:rFonts w:ascii="Arial" w:hAnsi="Arial"/>
          <w:b/>
          <w:color w:val="000000"/>
        </w:rPr>
        <w:t>CUSC</w:t>
      </w:r>
      <w:r w:rsidRPr="00053538">
        <w:rPr>
          <w:rFonts w:ascii="Arial" w:hAnsi="Arial"/>
          <w:color w:val="000000"/>
        </w:rPr>
        <w:t xml:space="preserve">, the relevant </w:t>
      </w:r>
      <w:r w:rsidRPr="00053538">
        <w:rPr>
          <w:rFonts w:ascii="Arial" w:hAnsi="Arial"/>
          <w:b/>
          <w:color w:val="000000"/>
        </w:rPr>
        <w:t>Balancing Services Agreement</w:t>
      </w:r>
      <w:r w:rsidRPr="00053538">
        <w:rPr>
          <w:rFonts w:ascii="Arial" w:hAnsi="Arial"/>
          <w:color w:val="000000"/>
        </w:rPr>
        <w:t xml:space="preserve">, the </w:t>
      </w:r>
      <w:r w:rsidRPr="00053538">
        <w:rPr>
          <w:rFonts w:ascii="Arial" w:hAnsi="Arial"/>
          <w:b/>
          <w:color w:val="000000"/>
        </w:rPr>
        <w:t>Grid Code</w:t>
      </w:r>
      <w:r w:rsidRPr="00053538">
        <w:rPr>
          <w:rFonts w:ascii="Arial" w:hAnsi="Arial"/>
          <w:color w:val="000000"/>
        </w:rPr>
        <w:t xml:space="preserve">, or any </w:t>
      </w:r>
      <w:r w:rsidRPr="00053538">
        <w:rPr>
          <w:rFonts w:ascii="Arial" w:hAnsi="Arial"/>
          <w:b/>
          <w:color w:val="000000"/>
        </w:rPr>
        <w:t>Bilateral Agreement</w:t>
      </w:r>
      <w:r w:rsidRPr="00053538">
        <w:rPr>
          <w:rFonts w:ascii="Arial" w:hAnsi="Arial"/>
          <w:color w:val="000000"/>
        </w:rPr>
        <w:t>.</w:t>
      </w:r>
    </w:p>
    <w:p w14:paraId="04B4645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177A7E6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4.3.2.18</w:t>
      </w:r>
      <w:r w:rsidRPr="00053538">
        <w:rPr>
          <w:rFonts w:ascii="Arial" w:hAnsi="Arial"/>
          <w:color w:val="000000"/>
        </w:rPr>
        <w:tab/>
        <w:t xml:space="preserve">All payments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xml:space="preserve">) in respect of the provision of </w:t>
      </w:r>
      <w:r w:rsidRPr="00053538">
        <w:rPr>
          <w:rFonts w:ascii="Arial" w:hAnsi="Arial"/>
          <w:b/>
          <w:color w:val="000000"/>
        </w:rPr>
        <w:t xml:space="preserve">Balancing Services </w:t>
      </w:r>
      <w:r w:rsidRPr="00053538">
        <w:rPr>
          <w:rFonts w:ascii="Arial" w:hAnsi="Arial"/>
          <w:color w:val="000000"/>
        </w:rPr>
        <w:t xml:space="preserve">will be made by payment to the parties’ bank accounts details of which may be set out in the relevant </w:t>
      </w:r>
      <w:r w:rsidRPr="00053538">
        <w:rPr>
          <w:rFonts w:ascii="Arial" w:hAnsi="Arial"/>
          <w:b/>
          <w:color w:val="000000"/>
        </w:rPr>
        <w:t xml:space="preserve">Balancing Services Agreement </w:t>
      </w:r>
      <w:r w:rsidRPr="00053538">
        <w:rPr>
          <w:rFonts w:ascii="Arial" w:hAnsi="Arial"/>
          <w:color w:val="000000"/>
        </w:rPr>
        <w:t xml:space="preserve">or otherwise notified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from time to time</w:t>
      </w:r>
      <w:r w:rsidRPr="00053538">
        <w:rPr>
          <w:rFonts w:ascii="Arial" w:hAnsi="Arial"/>
          <w:b/>
          <w:color w:val="000000"/>
        </w:rPr>
        <w:t xml:space="preserve">. </w:t>
      </w:r>
    </w:p>
    <w:p w14:paraId="5150079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640F5D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4.3.2.19</w:t>
      </w:r>
      <w:r w:rsidRPr="00053538">
        <w:rPr>
          <w:rFonts w:ascii="Arial" w:hAnsi="Arial"/>
          <w:color w:val="000000"/>
        </w:rPr>
        <w:tab/>
        <w:t xml:space="preserve">The submission of all </w:t>
      </w:r>
      <w:r w:rsidRPr="00053538">
        <w:rPr>
          <w:rFonts w:ascii="Arial" w:hAnsi="Arial"/>
          <w:b/>
          <w:color w:val="000000"/>
        </w:rPr>
        <w:t>Provisional Monthly Statements</w:t>
      </w:r>
      <w:r w:rsidRPr="00053538">
        <w:rPr>
          <w:rFonts w:ascii="Arial" w:hAnsi="Arial"/>
          <w:color w:val="000000"/>
        </w:rPr>
        <w:t xml:space="preserve"> and all </w:t>
      </w:r>
      <w:r w:rsidRPr="00053538">
        <w:rPr>
          <w:rFonts w:ascii="Arial" w:hAnsi="Arial"/>
          <w:b/>
          <w:color w:val="000000"/>
        </w:rPr>
        <w:t>Final Monthly Statements</w:t>
      </w:r>
      <w:r w:rsidRPr="00053538">
        <w:rPr>
          <w:rFonts w:ascii="Arial" w:hAnsi="Arial"/>
          <w:color w:val="000000"/>
        </w:rPr>
        <w:t xml:space="preserve"> and facts and other evidence in support thereof and any questions in connection therewith from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and vice versa in accordance with this Paragraph 4.3.2 must be made, in the absence of agreement to the contrary between the parties, by 19.00 hours on the </w:t>
      </w:r>
      <w:r w:rsidRPr="00053538">
        <w:rPr>
          <w:rFonts w:ascii="Arial" w:hAnsi="Arial"/>
          <w:b/>
          <w:color w:val="000000"/>
        </w:rPr>
        <w:t>Business Day</w:t>
      </w:r>
      <w:r w:rsidRPr="00053538">
        <w:rPr>
          <w:rFonts w:ascii="Arial" w:hAnsi="Arial"/>
          <w:color w:val="000000"/>
        </w:rPr>
        <w:t xml:space="preserve"> concerned.</w:t>
      </w:r>
    </w:p>
    <w:p w14:paraId="052410D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53A72335"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4.3.2.20</w:t>
      </w:r>
      <w:r w:rsidRPr="00053538">
        <w:rPr>
          <w:rFonts w:ascii="Arial" w:hAnsi="Arial"/>
          <w:color w:val="000000"/>
        </w:rPr>
        <w:tab/>
        <w:t xml:space="preserve">For the purpose of the regulations of HM Revenue and Customs as regards self-billing of </w:t>
      </w:r>
      <w:r w:rsidRPr="00053538">
        <w:rPr>
          <w:rFonts w:ascii="Arial" w:hAnsi="Arial"/>
          <w:b/>
          <w:color w:val="000000"/>
        </w:rPr>
        <w:t>Balancing Services</w:t>
      </w:r>
      <w:r w:rsidRPr="00053538">
        <w:rPr>
          <w:rFonts w:ascii="Arial" w:hAnsi="Arial"/>
          <w:color w:val="000000"/>
        </w:rPr>
        <w:t xml:space="preserve"> and the submission of </w:t>
      </w:r>
      <w:r w:rsidRPr="00053538">
        <w:rPr>
          <w:rFonts w:ascii="Arial" w:hAnsi="Arial"/>
          <w:b/>
          <w:color w:val="000000"/>
        </w:rPr>
        <w:t>Value Added Tax</w:t>
      </w:r>
      <w:r w:rsidRPr="00053538">
        <w:rPr>
          <w:rFonts w:ascii="Arial" w:hAnsi="Arial"/>
          <w:color w:val="000000"/>
        </w:rPr>
        <w:t xml:space="preserve"> invoices</w:t>
      </w:r>
      <w:r w:rsidRPr="00053538">
        <w:rPr>
          <w:rFonts w:ascii="Arial" w:hAnsi="Arial"/>
          <w:i/>
          <w:color w:val="000000"/>
        </w:rPr>
        <w:t xml:space="preserve">, </w:t>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hereby consents to the operation of a self-billing system by </w:t>
      </w:r>
      <w:r w:rsidRPr="00053538">
        <w:rPr>
          <w:rFonts w:ascii="Arial" w:hAnsi="Arial"/>
          <w:b/>
          <w:color w:val="000000"/>
        </w:rPr>
        <w:t>The Company</w:t>
      </w:r>
      <w:r w:rsidRPr="00053538">
        <w:rPr>
          <w:rFonts w:ascii="Arial" w:hAnsi="Arial"/>
          <w:color w:val="000000"/>
        </w:rPr>
        <w:t xml:space="preserve"> with regard to the payment for </w:t>
      </w:r>
      <w:r w:rsidRPr="00053538">
        <w:rPr>
          <w:rFonts w:ascii="Arial" w:hAnsi="Arial"/>
          <w:b/>
          <w:color w:val="000000"/>
        </w:rPr>
        <w:t>Balancing Services</w:t>
      </w:r>
      <w:r w:rsidRPr="00053538">
        <w:rPr>
          <w:rFonts w:ascii="Arial" w:hAnsi="Arial"/>
          <w:color w:val="000000"/>
        </w:rPr>
        <w:t xml:space="preserve"> to be provided pursuant to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will at all times throughout the term of the relevant </w:t>
      </w:r>
      <w:r w:rsidRPr="00053538">
        <w:rPr>
          <w:rFonts w:ascii="Arial" w:hAnsi="Arial"/>
          <w:b/>
          <w:color w:val="000000"/>
        </w:rPr>
        <w:t>Balancing Services Agreement</w:t>
      </w:r>
      <w:r w:rsidRPr="00053538">
        <w:rPr>
          <w:rFonts w:ascii="Arial" w:hAnsi="Arial"/>
          <w:color w:val="000000"/>
        </w:rPr>
        <w:t xml:space="preserve"> maintain such consent.  The </w:t>
      </w:r>
      <w:r w:rsidRPr="00053538">
        <w:rPr>
          <w:rFonts w:ascii="Arial" w:hAnsi="Arial"/>
          <w:b/>
          <w:color w:val="000000"/>
        </w:rPr>
        <w:t>User</w:t>
      </w:r>
      <w:r w:rsidRPr="00053538">
        <w:rPr>
          <w:rFonts w:ascii="Arial" w:hAnsi="Arial"/>
          <w:color w:val="000000"/>
        </w:rPr>
        <w:t xml:space="preserve"> hereby undertakes,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do (at </w:t>
      </w:r>
      <w:r w:rsidRPr="00053538">
        <w:rPr>
          <w:rFonts w:ascii="Arial" w:hAnsi="Arial"/>
          <w:b/>
          <w:color w:val="000000"/>
        </w:rPr>
        <w:t>The Company</w:t>
      </w:r>
      <w:r w:rsidRPr="00053538">
        <w:rPr>
          <w:rFonts w:ascii="Arial" w:hAnsi="Arial"/>
          <w:b/>
          <w:bCs/>
          <w:color w:val="000000"/>
        </w:rPr>
        <w:t>'s</w:t>
      </w:r>
      <w:r w:rsidRPr="00053538">
        <w:rPr>
          <w:rFonts w:ascii="Arial" w:hAnsi="Arial"/>
          <w:b/>
          <w:color w:val="000000"/>
        </w:rPr>
        <w:t xml:space="preserve"> </w:t>
      </w:r>
      <w:r w:rsidRPr="00053538">
        <w:rPr>
          <w:rFonts w:ascii="Arial" w:hAnsi="Arial"/>
          <w:color w:val="000000"/>
        </w:rPr>
        <w:t xml:space="preserve">cost) all acts and things reasonably necessary to enable </w:t>
      </w:r>
      <w:r w:rsidRPr="00053538">
        <w:rPr>
          <w:rFonts w:ascii="Arial" w:hAnsi="Arial"/>
          <w:b/>
          <w:color w:val="000000"/>
        </w:rPr>
        <w:t>The Company</w:t>
      </w:r>
      <w:r w:rsidRPr="00053538">
        <w:rPr>
          <w:rFonts w:ascii="Arial" w:hAnsi="Arial"/>
          <w:color w:val="000000"/>
        </w:rPr>
        <w:t xml:space="preserve"> to comply with the regulations of HM Customs and Excise as regards the self-billing of </w:t>
      </w:r>
      <w:r w:rsidRPr="00053538">
        <w:rPr>
          <w:rFonts w:ascii="Arial" w:hAnsi="Arial"/>
          <w:b/>
          <w:color w:val="000000"/>
        </w:rPr>
        <w:t>Balancing Services</w:t>
      </w:r>
      <w:r w:rsidRPr="00053538">
        <w:rPr>
          <w:rFonts w:ascii="Arial" w:hAnsi="Arial"/>
          <w:color w:val="000000"/>
        </w:rPr>
        <w:t>.</w:t>
      </w:r>
    </w:p>
    <w:p w14:paraId="4DFE81F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695" w:firstLine="0"/>
        <w:rPr>
          <w:rFonts w:ascii="Arial" w:hAnsi="Arial"/>
          <w:color w:val="000000"/>
        </w:rPr>
      </w:pPr>
    </w:p>
    <w:p w14:paraId="37CBE4A6"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4.3.2.21</w:t>
      </w:r>
      <w:r w:rsidRPr="00053538">
        <w:rPr>
          <w:rFonts w:ascii="Arial" w:hAnsi="Arial"/>
          <w:color w:val="000000"/>
        </w:rPr>
        <w:tab/>
        <w:t xml:space="preserve">Payment of any sum or the submission of any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by </w:t>
      </w:r>
      <w:r w:rsidRPr="00053538">
        <w:rPr>
          <w:rFonts w:ascii="Arial" w:hAnsi="Arial"/>
          <w:b/>
          <w:color w:val="000000"/>
        </w:rPr>
        <w:t xml:space="preserve">The Company </w:t>
      </w:r>
      <w:r w:rsidRPr="00053538">
        <w:rPr>
          <w:rFonts w:ascii="Arial" w:hAnsi="Arial"/>
          <w:color w:val="000000"/>
        </w:rPr>
        <w:t xml:space="preserve">to a </w:t>
      </w:r>
      <w:r w:rsidRPr="00053538">
        <w:rPr>
          <w:rFonts w:ascii="Arial" w:hAnsi="Arial"/>
          <w:b/>
          <w:color w:val="000000"/>
        </w:rPr>
        <w:t>User</w:t>
      </w:r>
      <w:r w:rsidRPr="00053538">
        <w:rPr>
          <w:rFonts w:ascii="Arial" w:hAnsi="Arial"/>
          <w:color w:val="000000"/>
        </w:rPr>
        <w:t xml:space="preserve"> under this Paragraph 4.3.2 shall not operate to impair or be construed as a waiver of any right, power, privilege or remedy </w:t>
      </w:r>
      <w:r w:rsidRPr="00053538">
        <w:rPr>
          <w:rFonts w:ascii="Arial" w:hAnsi="Arial"/>
          <w:b/>
          <w:color w:val="000000"/>
        </w:rPr>
        <w:t>The Company</w:t>
      </w:r>
      <w:r w:rsidRPr="00053538">
        <w:rPr>
          <w:rFonts w:ascii="Arial" w:hAnsi="Arial"/>
          <w:color w:val="000000"/>
        </w:rPr>
        <w:t xml:space="preserve"> may have against the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and/or any </w:t>
      </w:r>
      <w:r w:rsidRPr="00053538">
        <w:rPr>
          <w:rFonts w:ascii="Arial" w:hAnsi="Arial"/>
          <w:b/>
          <w:color w:val="000000"/>
        </w:rPr>
        <w:t>Balancing Services Agreement</w:t>
      </w:r>
      <w:r w:rsidRPr="00053538">
        <w:rPr>
          <w:rFonts w:ascii="Arial" w:hAnsi="Arial"/>
          <w:color w:val="000000"/>
        </w:rPr>
        <w:t xml:space="preserve"> and/or the </w:t>
      </w:r>
      <w:r w:rsidRPr="00053538">
        <w:rPr>
          <w:rFonts w:ascii="Arial" w:hAnsi="Arial"/>
          <w:b/>
          <w:color w:val="000000"/>
        </w:rPr>
        <w:t>Grid Code</w:t>
      </w:r>
      <w:r w:rsidRPr="00053538">
        <w:rPr>
          <w:rFonts w:ascii="Arial" w:hAnsi="Arial"/>
          <w:color w:val="000000"/>
        </w:rPr>
        <w:t xml:space="preserve"> and/or any </w:t>
      </w:r>
      <w:r w:rsidRPr="00053538">
        <w:rPr>
          <w:rFonts w:ascii="Arial" w:hAnsi="Arial"/>
          <w:b/>
          <w:color w:val="000000"/>
        </w:rPr>
        <w:t>Bilateral Agreement</w:t>
      </w:r>
      <w:r w:rsidRPr="00053538">
        <w:rPr>
          <w:rFonts w:ascii="Arial" w:hAnsi="Arial"/>
          <w:color w:val="000000"/>
        </w:rPr>
        <w:t>.</w:t>
      </w:r>
    </w:p>
    <w:p w14:paraId="240F95F0"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04F7E5AB" w14:textId="77777777" w:rsidR="00B82A2F" w:rsidRPr="00053538" w:rsidRDefault="00B82A2F">
      <w:pPr>
        <w:tabs>
          <w:tab w:val="left" w:pos="851"/>
          <w:tab w:val="left" w:pos="1701"/>
          <w:tab w:val="left" w:pos="2552"/>
          <w:tab w:val="left" w:pos="3402"/>
        </w:tabs>
        <w:ind w:left="2880" w:hanging="288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color w:val="000000"/>
        </w:rPr>
        <w:t>4.3.2.22</w:t>
      </w:r>
      <w:r w:rsidRPr="00053538">
        <w:rPr>
          <w:rFonts w:ascii="Arial" w:hAnsi="Arial"/>
          <w:color w:val="000000"/>
        </w:rPr>
        <w:tab/>
        <w:t xml:space="preserve">For the avoidance of doubt, </w:t>
      </w:r>
      <w:r w:rsidRPr="00053538">
        <w:rPr>
          <w:rFonts w:ascii="Arial" w:hAnsi="Arial"/>
          <w:b/>
          <w:color w:val="000000"/>
        </w:rPr>
        <w:t>The Company</w:t>
      </w:r>
      <w:r w:rsidRPr="00053538">
        <w:rPr>
          <w:rFonts w:ascii="Arial" w:hAnsi="Arial"/>
          <w:color w:val="000000"/>
        </w:rPr>
        <w:t xml:space="preserve"> shall issue a </w:t>
      </w:r>
      <w:r w:rsidRPr="00053538">
        <w:rPr>
          <w:rFonts w:ascii="Arial" w:hAnsi="Arial"/>
          <w:b/>
          <w:color w:val="000000"/>
        </w:rPr>
        <w:t>Provisional Monthly Statement</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for the calendar month following the calendar month in which any </w:t>
      </w:r>
      <w:r w:rsidRPr="00053538">
        <w:rPr>
          <w:rFonts w:ascii="Arial" w:hAnsi="Arial"/>
          <w:b/>
          <w:color w:val="000000"/>
        </w:rPr>
        <w:t xml:space="preserve">Balancing </w:t>
      </w:r>
      <w:r w:rsidRPr="00053538">
        <w:rPr>
          <w:rFonts w:ascii="Arial" w:hAnsi="Arial"/>
          <w:b/>
          <w:color w:val="000000"/>
        </w:rPr>
        <w:lastRenderedPageBreak/>
        <w:t>Services Agreement</w:t>
      </w:r>
      <w:r w:rsidRPr="00053538">
        <w:rPr>
          <w:rFonts w:ascii="Arial" w:hAnsi="Arial"/>
          <w:color w:val="000000"/>
        </w:rPr>
        <w:t xml:space="preserve"> to which the </w:t>
      </w:r>
      <w:r w:rsidRPr="00053538">
        <w:rPr>
          <w:rFonts w:ascii="Arial" w:hAnsi="Arial"/>
          <w:b/>
          <w:color w:val="000000"/>
        </w:rPr>
        <w:t>User</w:t>
      </w:r>
      <w:r w:rsidRPr="00053538">
        <w:rPr>
          <w:rFonts w:ascii="Arial" w:hAnsi="Arial"/>
          <w:color w:val="000000"/>
        </w:rPr>
        <w:t xml:space="preserve"> is a party shall expire or terminate, setting out details of the </w:t>
      </w:r>
      <w:r w:rsidRPr="00053538">
        <w:rPr>
          <w:rFonts w:ascii="Arial" w:hAnsi="Arial"/>
          <w:b/>
          <w:color w:val="000000"/>
        </w:rPr>
        <w:t xml:space="preserve">Balancing Services </w:t>
      </w:r>
      <w:r w:rsidRPr="00053538">
        <w:rPr>
          <w:rFonts w:ascii="Arial" w:hAnsi="Arial"/>
          <w:color w:val="000000"/>
        </w:rPr>
        <w:t xml:space="preserve">supplied by the </w:t>
      </w:r>
      <w:r w:rsidRPr="00053538">
        <w:rPr>
          <w:rFonts w:ascii="Arial" w:hAnsi="Arial"/>
          <w:b/>
          <w:color w:val="000000"/>
        </w:rPr>
        <w:t>User</w:t>
      </w:r>
      <w:r w:rsidRPr="00053538">
        <w:rPr>
          <w:rFonts w:ascii="Arial" w:hAnsi="Arial"/>
          <w:color w:val="000000"/>
        </w:rPr>
        <w:t xml:space="preserve"> in respect thereof during that calendar month until expiry or termination, and in respect thereof the provisions of this Paragraph 4.3.2 shall continue to apply notwithstanding such expiry or termination</w:t>
      </w:r>
      <w:r w:rsidRPr="00053538">
        <w:rPr>
          <w:rFonts w:ascii="Arial" w:hAnsi="Arial"/>
          <w:i/>
          <w:color w:val="000000"/>
        </w:rPr>
        <w:t>.</w:t>
      </w:r>
    </w:p>
    <w:p w14:paraId="35327D8E"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6D077F68"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53AFBC4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4.4</w:t>
      </w:r>
      <w:r w:rsidRPr="00053538">
        <w:rPr>
          <w:rFonts w:ascii="Arial" w:hAnsi="Arial"/>
          <w:b/>
          <w:color w:val="000000"/>
        </w:rPr>
        <w:tab/>
        <w:t>CHARGING PRINCIPLES</w:t>
      </w:r>
    </w:p>
    <w:p w14:paraId="17D6E79B"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2A7FE9CB"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4.4.1</w:t>
      </w:r>
      <w:r w:rsidRPr="00053538">
        <w:rPr>
          <w:rFonts w:ascii="Arial" w:hAnsi="Arial"/>
          <w:b/>
          <w:color w:val="000000"/>
        </w:rPr>
        <w:tab/>
        <w:t>Application</w:t>
      </w:r>
    </w:p>
    <w:p w14:paraId="0838EB5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0AA90CE0" w14:textId="77777777" w:rsidR="00B82A2F" w:rsidRPr="00053538" w:rsidRDefault="00B82A2F">
      <w:pPr>
        <w:tabs>
          <w:tab w:val="left" w:pos="0"/>
          <w:tab w:val="left" w:pos="851"/>
          <w:tab w:val="left" w:pos="1701"/>
          <w:tab w:val="left" w:pos="2552"/>
          <w:tab w:val="left" w:pos="3402"/>
        </w:tabs>
        <w:ind w:left="1701" w:hanging="741"/>
        <w:jc w:val="both"/>
        <w:rPr>
          <w:rFonts w:ascii="Arial" w:hAnsi="Arial"/>
          <w:b/>
          <w:color w:val="000000"/>
        </w:rPr>
      </w:pPr>
      <w:r w:rsidRPr="00053538">
        <w:rPr>
          <w:rFonts w:ascii="Arial" w:hAnsi="Arial"/>
          <w:color w:val="000000"/>
        </w:rPr>
        <w:tab/>
        <w:t xml:space="preserve">The provisions of this Paragraph 4.4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pursuant to </w:t>
      </w:r>
      <w:r w:rsidRPr="00053538">
        <w:rPr>
          <w:rFonts w:ascii="Arial" w:hAnsi="Arial"/>
          <w:b/>
          <w:color w:val="000000"/>
        </w:rPr>
        <w:t xml:space="preserve">Mandatory Services Agreements </w:t>
      </w:r>
      <w:r w:rsidRPr="00053538">
        <w:rPr>
          <w:rFonts w:ascii="Arial" w:hAnsi="Arial"/>
          <w:color w:val="000000"/>
        </w:rPr>
        <w:t xml:space="preserve">in respect of the provision of the </w:t>
      </w:r>
      <w:r w:rsidRPr="00053538">
        <w:rPr>
          <w:rFonts w:ascii="Arial" w:hAnsi="Arial"/>
          <w:b/>
          <w:color w:val="000000"/>
        </w:rPr>
        <w:t>Mandatory Ancillary Service</w:t>
      </w:r>
      <w:r w:rsidRPr="00053538">
        <w:rPr>
          <w:rFonts w:ascii="Arial" w:hAnsi="Arial"/>
          <w:color w:val="000000"/>
        </w:rPr>
        <w:t xml:space="preserve"> of </w:t>
      </w:r>
      <w:r w:rsidRPr="00053538">
        <w:rPr>
          <w:rFonts w:ascii="Arial" w:hAnsi="Arial"/>
          <w:b/>
          <w:color w:val="000000"/>
        </w:rPr>
        <w:t>Frequency Response</w:t>
      </w:r>
      <w:r w:rsidRPr="00053538">
        <w:rPr>
          <w:rFonts w:ascii="Arial" w:hAnsi="Arial"/>
          <w:color w:val="000000"/>
        </w:rPr>
        <w:t xml:space="preserve">, 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any other </w:t>
      </w:r>
      <w:r w:rsidRPr="00053538">
        <w:rPr>
          <w:rFonts w:ascii="Arial" w:hAnsi="Arial"/>
          <w:b/>
          <w:color w:val="000000"/>
        </w:rPr>
        <w:t>Ancillary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other </w:t>
      </w:r>
      <w:r w:rsidRPr="00053538">
        <w:rPr>
          <w:rFonts w:ascii="Arial" w:hAnsi="Arial"/>
          <w:b/>
          <w:color w:val="000000"/>
        </w:rPr>
        <w:t>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25F9D8F"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792C228E"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2D3696DA"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4.4.2</w:t>
      </w:r>
      <w:r w:rsidRPr="00053538">
        <w:rPr>
          <w:rFonts w:ascii="Arial" w:hAnsi="Arial"/>
          <w:b/>
          <w:color w:val="000000"/>
        </w:rPr>
        <w:tab/>
        <w:t>Charging Principles - General</w:t>
      </w:r>
    </w:p>
    <w:p w14:paraId="2245E703"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EBC324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4.4.2.1</w:t>
      </w:r>
      <w:r w:rsidRPr="00053538">
        <w:rPr>
          <w:rFonts w:ascii="Arial" w:hAnsi="Arial"/>
          <w:color w:val="000000"/>
        </w:rPr>
        <w:tab/>
        <w:t>These principles are to be used to establish the basic arrangements but are not intended to stifle innovation in the development of new services or the giving of appropriate economic signals.</w:t>
      </w:r>
    </w:p>
    <w:p w14:paraId="44E2E0D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4ED82704"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4.4.2.2</w:t>
      </w:r>
      <w:r w:rsidRPr="00053538">
        <w:rPr>
          <w:rFonts w:ascii="Arial" w:hAnsi="Arial"/>
          <w:color w:val="000000"/>
        </w:rPr>
        <w:tab/>
        <w:t xml:space="preserve">Save where otherwise expressly provided in this Paragraph 4.4, the charges shall be "cost reflective" ie. based and founded upon the actual or estimated costs directly incurred or to be incurred by the </w:t>
      </w:r>
      <w:r w:rsidRPr="00053538">
        <w:rPr>
          <w:rFonts w:ascii="Arial" w:hAnsi="Arial"/>
          <w:b/>
          <w:color w:val="000000"/>
        </w:rPr>
        <w:t>User</w:t>
      </w:r>
      <w:r w:rsidRPr="00053538">
        <w:rPr>
          <w:rFonts w:ascii="Arial" w:hAnsi="Arial"/>
          <w:color w:val="000000"/>
        </w:rPr>
        <w:t xml:space="preserve"> for the purpose of providing the service or capability concerned.</w:t>
      </w:r>
    </w:p>
    <w:p w14:paraId="555DA3E9"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4660B3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4.4.2.3</w:t>
      </w:r>
      <w:r w:rsidRPr="00053538">
        <w:rPr>
          <w:rFonts w:ascii="Arial" w:hAnsi="Arial"/>
          <w:color w:val="000000"/>
        </w:rPr>
        <w:tab/>
        <w:t xml:space="preserve">Where a capability to provide an </w:t>
      </w:r>
      <w:r w:rsidRPr="00053538">
        <w:rPr>
          <w:rFonts w:ascii="Arial" w:hAnsi="Arial"/>
          <w:b/>
          <w:color w:val="000000"/>
        </w:rPr>
        <w:t>Ancillary Service</w:t>
      </w:r>
      <w:r w:rsidRPr="00053538">
        <w:rPr>
          <w:rFonts w:ascii="Arial" w:hAnsi="Arial"/>
          <w:color w:val="000000"/>
        </w:rPr>
        <w:t xml:space="preserve"> is required by the </w:t>
      </w:r>
      <w:r w:rsidRPr="00053538">
        <w:rPr>
          <w:rFonts w:ascii="Arial" w:hAnsi="Arial"/>
          <w:b/>
          <w:color w:val="000000"/>
        </w:rPr>
        <w:t>Grid Code</w:t>
      </w:r>
      <w:r w:rsidRPr="00053538">
        <w:rPr>
          <w:rFonts w:ascii="Arial" w:hAnsi="Arial"/>
          <w:color w:val="000000"/>
        </w:rPr>
        <w:t xml:space="preserve"> from all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(as opposed to a capability made available by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from some only of the </w:t>
      </w:r>
      <w:r w:rsidRPr="00053538">
        <w:rPr>
          <w:rFonts w:ascii="Arial" w:hAnsi="Arial"/>
          <w:b/>
          <w:color w:val="000000"/>
        </w:rPr>
        <w:t>User</w:t>
      </w:r>
      <w:r w:rsidRPr="00053538">
        <w:rPr>
          <w:rFonts w:ascii="Arial" w:hAnsi="Arial"/>
          <w:color w:val="000000"/>
        </w:rPr>
        <w:t xml:space="preserve">’s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no </w:t>
      </w:r>
      <w:r w:rsidRPr="00053538">
        <w:rPr>
          <w:rFonts w:ascii="Arial" w:hAnsi="Arial"/>
          <w:b/>
          <w:color w:val="000000"/>
        </w:rPr>
        <w:t>Ancillary Service</w:t>
      </w:r>
      <w:r w:rsidRPr="00053538">
        <w:rPr>
          <w:rFonts w:ascii="Arial" w:hAnsi="Arial"/>
          <w:color w:val="000000"/>
        </w:rPr>
        <w:t xml:space="preserve"> capability payment shall be made.</w:t>
      </w:r>
    </w:p>
    <w:p w14:paraId="59C93A8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17D86A46"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4.4.2.4</w:t>
      </w:r>
      <w:r w:rsidRPr="00053538">
        <w:rPr>
          <w:rFonts w:ascii="Arial" w:hAnsi="Arial"/>
          <w:color w:val="000000"/>
        </w:rPr>
        <w:tab/>
        <w:t xml:space="preserve">The cost of "Grandfathering" </w:t>
      </w:r>
      <w:r w:rsidRPr="00053538">
        <w:rPr>
          <w:rFonts w:ascii="Arial" w:hAnsi="Arial"/>
          <w:b/>
          <w:color w:val="000000"/>
        </w:rPr>
        <w:t>User</w:t>
      </w:r>
      <w:r w:rsidRPr="00053538">
        <w:rPr>
          <w:rFonts w:ascii="Arial" w:hAnsi="Arial"/>
          <w:color w:val="000000"/>
        </w:rPr>
        <w:t xml:space="preserve">'s Equipment (i.e. bringing equipment owned by the </w:t>
      </w:r>
      <w:r w:rsidRPr="00053538">
        <w:rPr>
          <w:rFonts w:ascii="Arial" w:hAnsi="Arial"/>
          <w:b/>
          <w:color w:val="000000"/>
        </w:rPr>
        <w:t>User</w:t>
      </w:r>
      <w:r w:rsidRPr="00053538">
        <w:rPr>
          <w:rFonts w:ascii="Arial" w:hAnsi="Arial"/>
          <w:color w:val="000000"/>
        </w:rPr>
        <w:t xml:space="preserve"> on 30</w:t>
      </w:r>
      <w:r w:rsidRPr="00053538">
        <w:rPr>
          <w:rFonts w:ascii="Arial" w:hAnsi="Arial"/>
          <w:color w:val="000000"/>
          <w:vertAlign w:val="superscript"/>
        </w:rPr>
        <w:t>th</w:t>
      </w:r>
      <w:r w:rsidRPr="00053538">
        <w:rPr>
          <w:rFonts w:ascii="Arial" w:hAnsi="Arial"/>
          <w:color w:val="000000"/>
        </w:rPr>
        <w:t xml:space="preserve"> March 1990 to a </w:t>
      </w:r>
      <w:r w:rsidRPr="00053538">
        <w:rPr>
          <w:rFonts w:ascii="Arial" w:hAnsi="Arial"/>
          <w:color w:val="000000"/>
        </w:rPr>
        <w:lastRenderedPageBreak/>
        <w:t xml:space="preserve">condition of compliance with the </w:t>
      </w:r>
      <w:r w:rsidRPr="00053538">
        <w:rPr>
          <w:rFonts w:ascii="Arial" w:hAnsi="Arial"/>
          <w:b/>
          <w:color w:val="000000"/>
        </w:rPr>
        <w:t>Grid Code</w:t>
      </w:r>
      <w:r w:rsidRPr="00053538">
        <w:rPr>
          <w:rFonts w:ascii="Arial" w:hAnsi="Arial"/>
          <w:color w:val="000000"/>
        </w:rPr>
        <w:t xml:space="preserve">) shall not be included in </w:t>
      </w:r>
      <w:r w:rsidRPr="00053538">
        <w:rPr>
          <w:rFonts w:ascii="Arial" w:hAnsi="Arial"/>
          <w:b/>
          <w:color w:val="000000"/>
        </w:rPr>
        <w:t>Ancillary Services</w:t>
      </w:r>
      <w:r w:rsidRPr="00053538">
        <w:rPr>
          <w:rFonts w:ascii="Arial" w:hAnsi="Arial"/>
          <w:color w:val="000000"/>
        </w:rPr>
        <w:t xml:space="preserve"> payments.  Where a </w:t>
      </w:r>
      <w:r w:rsidRPr="00053538">
        <w:rPr>
          <w:rFonts w:ascii="Arial" w:hAnsi="Arial"/>
          <w:b/>
          <w:color w:val="000000"/>
        </w:rPr>
        <w:t>Derogation</w:t>
      </w:r>
      <w:r w:rsidRPr="00053538">
        <w:rPr>
          <w:rFonts w:ascii="Arial" w:hAnsi="Arial"/>
          <w:color w:val="000000"/>
        </w:rPr>
        <w:t xml:space="preserve"> is withdrawn or reduced in scope then, except in relation to </w:t>
      </w:r>
      <w:r w:rsidRPr="00053538">
        <w:rPr>
          <w:rFonts w:ascii="Arial" w:hAnsi="Arial"/>
          <w:b/>
          <w:color w:val="000000"/>
        </w:rPr>
        <w:t>Frequency Response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take the cost of meeting the withdrawal or reduction in the scope of the </w:t>
      </w:r>
      <w:r w:rsidRPr="00053538">
        <w:rPr>
          <w:rFonts w:ascii="Arial" w:hAnsi="Arial"/>
          <w:b/>
          <w:color w:val="000000"/>
        </w:rPr>
        <w:t>Derogation</w:t>
      </w:r>
      <w:r w:rsidRPr="00053538">
        <w:rPr>
          <w:rFonts w:ascii="Arial" w:hAnsi="Arial"/>
          <w:color w:val="000000"/>
        </w:rPr>
        <w:t xml:space="preserve"> into account in its charges.</w:t>
      </w:r>
    </w:p>
    <w:p w14:paraId="6471CF9A"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7D362E6B"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4.4.2.5</w:t>
      </w:r>
      <w:r w:rsidRPr="00053538">
        <w:rPr>
          <w:rFonts w:ascii="Arial" w:hAnsi="Arial"/>
          <w:color w:val="000000"/>
        </w:rPr>
        <w:tab/>
        <w:t xml:space="preserve">Subject to the other provisions of this Paragraph 4.4.2, the charges shall take due account of any change in or amendments to the </w:t>
      </w:r>
      <w:r w:rsidRPr="00053538">
        <w:rPr>
          <w:rFonts w:ascii="Arial" w:hAnsi="Arial"/>
          <w:b/>
          <w:color w:val="000000"/>
        </w:rPr>
        <w:t>Grid Code</w:t>
      </w:r>
      <w:r w:rsidRPr="00053538">
        <w:rPr>
          <w:rFonts w:ascii="Arial" w:hAnsi="Arial"/>
          <w:color w:val="000000"/>
        </w:rPr>
        <w:t xml:space="preserve"> or any other statutory or regulatory obligation coming into force after 30</w:t>
      </w:r>
      <w:r w:rsidRPr="00053538">
        <w:rPr>
          <w:rFonts w:ascii="Arial" w:hAnsi="Arial"/>
          <w:color w:val="000000"/>
          <w:vertAlign w:val="superscript"/>
        </w:rPr>
        <w:t>th</w:t>
      </w:r>
      <w:r w:rsidRPr="00053538">
        <w:rPr>
          <w:rFonts w:ascii="Arial" w:hAnsi="Arial"/>
          <w:color w:val="000000"/>
        </w:rPr>
        <w:t xml:space="preserve"> March 1990 affecting the provision of </w:t>
      </w:r>
      <w:r w:rsidRPr="00053538">
        <w:rPr>
          <w:rFonts w:ascii="Arial" w:hAnsi="Arial"/>
          <w:b/>
          <w:color w:val="000000"/>
        </w:rPr>
        <w:t>Ancillary Services</w:t>
      </w:r>
      <w:r w:rsidRPr="00053538">
        <w:rPr>
          <w:rFonts w:ascii="Arial" w:hAnsi="Arial"/>
          <w:color w:val="000000"/>
        </w:rPr>
        <w:t xml:space="preserve">. </w:t>
      </w:r>
    </w:p>
    <w:p w14:paraId="229FB928"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48EF7CA"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4.4.2.6</w:t>
      </w:r>
      <w:r w:rsidRPr="00053538">
        <w:rPr>
          <w:rFonts w:ascii="Arial" w:hAnsi="Arial"/>
          <w:color w:val="000000"/>
        </w:rPr>
        <w:tab/>
        <w:t xml:space="preserve">If as a result of any changes to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ceases to be entitled to receive payment under the </w:t>
      </w:r>
      <w:r w:rsidRPr="00053538">
        <w:rPr>
          <w:rFonts w:ascii="Arial" w:hAnsi="Arial"/>
          <w:b/>
          <w:color w:val="000000"/>
        </w:rPr>
        <w:t>Balancing and Settlement Code</w:t>
      </w:r>
      <w:r w:rsidRPr="00053538">
        <w:rPr>
          <w:rFonts w:ascii="Arial" w:hAnsi="Arial"/>
          <w:color w:val="000000"/>
        </w:rPr>
        <w:t xml:space="preserve"> in respect of any elements of </w:t>
      </w:r>
      <w:r w:rsidRPr="00053538">
        <w:rPr>
          <w:rFonts w:ascii="Arial" w:hAnsi="Arial"/>
          <w:b/>
          <w:color w:val="000000"/>
        </w:rPr>
        <w:t>Ancillary Services</w:t>
      </w:r>
      <w:r w:rsidRPr="00053538">
        <w:rPr>
          <w:rFonts w:ascii="Arial" w:hAnsi="Arial"/>
          <w:color w:val="000000"/>
        </w:rPr>
        <w:t xml:space="preserve"> provided by it which are expressed in this Paragraph 4.4 to be paid for under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charge for such elements under an </w:t>
      </w:r>
      <w:r w:rsidRPr="00053538">
        <w:rPr>
          <w:rFonts w:ascii="Arial" w:hAnsi="Arial"/>
          <w:b/>
          <w:color w:val="000000"/>
        </w:rPr>
        <w:t>Ancillary Services Agreement</w:t>
      </w:r>
      <w:r w:rsidRPr="00053538">
        <w:rPr>
          <w:rFonts w:ascii="Arial" w:hAnsi="Arial"/>
          <w:color w:val="000000"/>
        </w:rPr>
        <w:t xml:space="preserve">.  Where, however, such change entitles the </w:t>
      </w:r>
      <w:r w:rsidRPr="00053538">
        <w:rPr>
          <w:rFonts w:ascii="Arial" w:hAnsi="Arial"/>
          <w:b/>
          <w:color w:val="000000"/>
        </w:rPr>
        <w:t>User</w:t>
      </w:r>
      <w:r w:rsidRPr="00053538">
        <w:rPr>
          <w:rFonts w:ascii="Arial" w:hAnsi="Arial"/>
          <w:color w:val="000000"/>
        </w:rPr>
        <w:t xml:space="preserve"> to be paid for any elements of </w:t>
      </w:r>
      <w:r w:rsidRPr="00053538">
        <w:rPr>
          <w:rFonts w:ascii="Arial" w:hAnsi="Arial"/>
          <w:b/>
          <w:color w:val="000000"/>
        </w:rPr>
        <w:t>Ancillary Services</w:t>
      </w:r>
      <w:r w:rsidRPr="00053538">
        <w:rPr>
          <w:rFonts w:ascii="Arial" w:hAnsi="Arial"/>
          <w:color w:val="000000"/>
        </w:rPr>
        <w:t xml:space="preserve"> which are expressed in this Paragraph 4.4 to be paid for under an </w:t>
      </w:r>
      <w:r w:rsidRPr="00053538">
        <w:rPr>
          <w:rFonts w:ascii="Arial" w:hAnsi="Arial"/>
          <w:b/>
          <w:color w:val="000000"/>
        </w:rPr>
        <w:t>Ancillary Services Agreement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cease to be entitled to charge for such elements under an </w:t>
      </w:r>
      <w:r w:rsidRPr="00053538">
        <w:rPr>
          <w:rFonts w:ascii="Arial" w:hAnsi="Arial"/>
          <w:b/>
          <w:color w:val="000000"/>
        </w:rPr>
        <w:t>Ancillary Services Agreement</w:t>
      </w:r>
      <w:r w:rsidRPr="00053538">
        <w:rPr>
          <w:rFonts w:ascii="Arial" w:hAnsi="Arial"/>
          <w:color w:val="000000"/>
        </w:rPr>
        <w:t>.</w:t>
      </w:r>
    </w:p>
    <w:p w14:paraId="5BC4EC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CAF0EF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DD7C0F"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b/>
          <w:color w:val="000000"/>
        </w:rPr>
      </w:pPr>
      <w:r w:rsidRPr="00053538">
        <w:rPr>
          <w:rFonts w:ascii="Arial" w:hAnsi="Arial"/>
          <w:b/>
          <w:color w:val="000000"/>
        </w:rPr>
        <w:tab/>
        <w:t>4.4.3</w:t>
      </w:r>
      <w:r w:rsidRPr="00053538">
        <w:rPr>
          <w:rFonts w:ascii="Arial" w:hAnsi="Arial"/>
          <w:b/>
          <w:color w:val="000000"/>
        </w:rPr>
        <w:tab/>
        <w:t>Charging Principles – Frequency Response</w:t>
      </w:r>
    </w:p>
    <w:p w14:paraId="15ED27FD"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4623D4E6" w14:textId="77777777" w:rsidR="00B82A2F" w:rsidRPr="00053538" w:rsidRDefault="00B82A2F">
      <w:pPr>
        <w:tabs>
          <w:tab w:val="left" w:pos="0"/>
          <w:tab w:val="left" w:pos="851"/>
          <w:tab w:val="left" w:pos="1701"/>
          <w:tab w:val="left" w:pos="3402"/>
        </w:tabs>
        <w:ind w:left="1701"/>
        <w:jc w:val="both"/>
        <w:rPr>
          <w:rFonts w:ascii="Arial" w:hAnsi="Arial" w:cs="Arial"/>
          <w:color w:val="000000"/>
        </w:rPr>
      </w:pPr>
      <w:r w:rsidRPr="00053538">
        <w:rPr>
          <w:rFonts w:ascii="Arial" w:hAnsi="Arial" w:cs="Arial"/>
          <w:b/>
          <w:color w:val="000000"/>
        </w:rPr>
        <w:t>Holding Payments</w:t>
      </w:r>
      <w:r w:rsidRPr="00053538">
        <w:rPr>
          <w:rFonts w:ascii="Arial" w:hAnsi="Arial" w:cs="Arial"/>
          <w:color w:val="000000"/>
        </w:rPr>
        <w:t xml:space="preserve"> shall be determined in accordance with Paragraph 4.1.3.13 and, as specified in Paragraph 4.1.3.13(g), therefore need not be cost reflective.</w:t>
      </w:r>
    </w:p>
    <w:p w14:paraId="67AB5A0A"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33AA0D5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4.4.3.1</w:t>
      </w:r>
      <w:r w:rsidRPr="00053538">
        <w:rPr>
          <w:rFonts w:ascii="Arial" w:hAnsi="Arial"/>
          <w:color w:val="000000"/>
        </w:rPr>
        <w:tab/>
        <w:t xml:space="preserve">Part-loading of a </w:t>
      </w:r>
      <w:r w:rsidRPr="00053538">
        <w:rPr>
          <w:rFonts w:ascii="Arial" w:hAnsi="Arial"/>
          <w:b/>
          <w:color w:val="000000"/>
        </w:rPr>
        <w:t>BM Unit</w:t>
      </w:r>
      <w:r w:rsidRPr="00053538">
        <w:rPr>
          <w:rFonts w:ascii="Arial" w:hAnsi="Arial"/>
          <w:color w:val="000000"/>
        </w:rPr>
        <w:t xml:space="preserve"> at a level other than that specified in a </w:t>
      </w:r>
      <w:r w:rsidRPr="00053538">
        <w:rPr>
          <w:rFonts w:ascii="Arial" w:hAnsi="Arial"/>
          <w:b/>
          <w:color w:val="000000"/>
        </w:rPr>
        <w:t>Physical Notification</w:t>
      </w:r>
      <w:r w:rsidRPr="00053538">
        <w:rPr>
          <w:rFonts w:ascii="Arial" w:hAnsi="Arial"/>
          <w:color w:val="000000"/>
        </w:rPr>
        <w:t xml:space="preserve"> in order to provide </w:t>
      </w:r>
      <w:r w:rsidRPr="00053538">
        <w:rPr>
          <w:rFonts w:ascii="Arial" w:hAnsi="Arial"/>
          <w:b/>
          <w:color w:val="000000"/>
        </w:rPr>
        <w:t>Frequency Response</w:t>
      </w:r>
      <w:r w:rsidRPr="00053538">
        <w:rPr>
          <w:rFonts w:ascii="Arial" w:hAnsi="Arial"/>
          <w:color w:val="000000"/>
        </w:rPr>
        <w:t xml:space="preserve"> will normally be achieved by the issue of a </w:t>
      </w:r>
      <w:r w:rsidRPr="00053538">
        <w:rPr>
          <w:rFonts w:ascii="Arial" w:hAnsi="Arial"/>
          <w:b/>
          <w:color w:val="000000"/>
        </w:rPr>
        <w:t>Bid-Offer Acceptance</w:t>
      </w:r>
      <w:r w:rsidRPr="00053538">
        <w:rPr>
          <w:rFonts w:ascii="Arial" w:hAnsi="Arial"/>
          <w:color w:val="000000"/>
        </w:rPr>
        <w:t>.</w:t>
      </w:r>
    </w:p>
    <w:p w14:paraId="1DCECF6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1F73B2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4.4.3.2</w:t>
      </w:r>
      <w:r w:rsidRPr="00053538">
        <w:rPr>
          <w:rFonts w:ascii="Arial" w:hAnsi="Arial"/>
          <w:color w:val="000000"/>
        </w:rPr>
        <w:tab/>
        <w:t xml:space="preserve">In recognition of the energy production costs likely to be incurred or avoided when providing </w:t>
      </w:r>
      <w:r w:rsidRPr="00053538">
        <w:rPr>
          <w:rFonts w:ascii="Arial" w:hAnsi="Arial"/>
          <w:b/>
          <w:color w:val="000000"/>
        </w:rPr>
        <w:t>Frequency Response</w:t>
      </w:r>
      <w:r w:rsidRPr="00053538">
        <w:rPr>
          <w:rFonts w:ascii="Arial" w:hAnsi="Arial"/>
          <w:color w:val="000000"/>
        </w:rPr>
        <w:t xml:space="preserve">, an additional amount based upon an expected delivery of </w:t>
      </w:r>
      <w:r w:rsidRPr="00053538">
        <w:rPr>
          <w:rFonts w:ascii="Arial" w:hAnsi="Arial"/>
          <w:b/>
          <w:color w:val="000000"/>
        </w:rPr>
        <w:t>Frequency Response</w:t>
      </w:r>
      <w:r w:rsidRPr="00053538">
        <w:rPr>
          <w:rFonts w:ascii="Arial" w:hAnsi="Arial"/>
          <w:color w:val="000000"/>
        </w:rPr>
        <w:t xml:space="preserve"> energy shall be payable under Paragraph 4.1.3.9A.</w:t>
      </w:r>
    </w:p>
    <w:p w14:paraId="24A4D209"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21A63B5"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4.5</w:t>
      </w:r>
      <w:r w:rsidRPr="00053538">
        <w:rPr>
          <w:rFonts w:ascii="Arial" w:hAnsi="Arial"/>
          <w:b/>
          <w:color w:val="000000"/>
        </w:rPr>
        <w:tab/>
        <w:t>INDEXATION</w:t>
      </w:r>
    </w:p>
    <w:p w14:paraId="296FF8B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47A43AEC"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4.5.1</w:t>
      </w:r>
      <w:r w:rsidRPr="00053538">
        <w:rPr>
          <w:rFonts w:ascii="Arial" w:hAnsi="Arial"/>
          <w:b/>
          <w:color w:val="000000"/>
        </w:rPr>
        <w:tab/>
        <w:t>Application</w:t>
      </w:r>
    </w:p>
    <w:p w14:paraId="0275586A"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6ACD8477" w14:textId="77777777" w:rsidR="00B82A2F" w:rsidRPr="00053538" w:rsidRDefault="00B82A2F" w:rsidP="00B0538C">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4.5 </w:t>
      </w:r>
      <w:r w:rsidR="00B0538C" w:rsidRPr="00053538">
        <w:rPr>
          <w:rFonts w:ascii="Arial" w:hAnsi="Arial"/>
          <w:color w:val="000000"/>
        </w:rPr>
        <w:t xml:space="preserve">shall apply to payments made by </w:t>
      </w:r>
      <w:r w:rsidR="00B94D11">
        <w:rPr>
          <w:rFonts w:ascii="Arial" w:hAnsi="Arial"/>
          <w:b/>
          <w:color w:val="000000"/>
        </w:rPr>
        <w:t>The Company</w:t>
      </w:r>
      <w:r w:rsidR="00B0538C" w:rsidRPr="00053538">
        <w:rPr>
          <w:rFonts w:ascii="Arial" w:hAnsi="Arial"/>
          <w:color w:val="000000"/>
        </w:rPr>
        <w:t xml:space="preserve"> to a </w:t>
      </w:r>
      <w:r w:rsidR="00B0538C" w:rsidRPr="00053538">
        <w:rPr>
          <w:rFonts w:ascii="Arial" w:hAnsi="Arial"/>
          <w:b/>
          <w:color w:val="000000"/>
        </w:rPr>
        <w:t>User</w:t>
      </w:r>
      <w:r w:rsidR="00B0538C" w:rsidRPr="00053538">
        <w:rPr>
          <w:rFonts w:ascii="Arial" w:hAnsi="Arial"/>
          <w:color w:val="000000"/>
        </w:rPr>
        <w:t xml:space="preserve"> pursuant to Paragraphs 4.2A.4(a) and (c) </w:t>
      </w:r>
      <w:r w:rsidR="001B6AC3" w:rsidRPr="00053538">
        <w:rPr>
          <w:rFonts w:ascii="Arial" w:hAnsi="Arial"/>
          <w:color w:val="000000"/>
        </w:rPr>
        <w:t>in respect of the provision</w:t>
      </w:r>
      <w:r w:rsidR="00B0538C" w:rsidRPr="00053538">
        <w:rPr>
          <w:rFonts w:ascii="Arial" w:hAnsi="Arial"/>
          <w:color w:val="000000"/>
        </w:rPr>
        <w:t xml:space="preserve"> o</w:t>
      </w:r>
      <w:r w:rsidR="001B6AC3" w:rsidRPr="00053538">
        <w:rPr>
          <w:rFonts w:ascii="Arial" w:hAnsi="Arial"/>
          <w:color w:val="000000"/>
        </w:rPr>
        <w:t>f</w:t>
      </w:r>
      <w:r w:rsidR="00B0538C" w:rsidRPr="00053538">
        <w:rPr>
          <w:rFonts w:ascii="Arial" w:hAnsi="Arial"/>
          <w:color w:val="000000"/>
        </w:rPr>
        <w:t xml:space="preserve"> </w:t>
      </w:r>
      <w:r w:rsidR="00B0538C" w:rsidRPr="00053538">
        <w:rPr>
          <w:rFonts w:ascii="Arial" w:hAnsi="Arial"/>
          <w:b/>
          <w:color w:val="000000"/>
        </w:rPr>
        <w:t>System to Generator Operational Intertripping</w:t>
      </w:r>
      <w:r w:rsidR="00B0538C" w:rsidRPr="00053538">
        <w:rPr>
          <w:rFonts w:ascii="Arial" w:hAnsi="Arial"/>
          <w:color w:val="000000"/>
        </w:rPr>
        <w:t xml:space="preserve">, and </w:t>
      </w:r>
      <w:r w:rsidRPr="00053538">
        <w:rPr>
          <w:rFonts w:ascii="Arial" w:hAnsi="Arial"/>
          <w:color w:val="000000"/>
        </w:rPr>
        <w:t xml:space="preserve">(if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w:t>
      </w:r>
      <w:r w:rsidR="00B0538C" w:rsidRPr="00053538">
        <w:rPr>
          <w:rFonts w:ascii="Arial" w:hAnsi="Arial"/>
          <w:color w:val="000000"/>
        </w:rPr>
        <w:t xml:space="preserve">may </w:t>
      </w:r>
      <w:r w:rsidRPr="00053538">
        <w:rPr>
          <w:rFonts w:ascii="Arial" w:hAnsi="Arial"/>
          <w:color w:val="000000"/>
        </w:rPr>
        <w:t xml:space="preserve">be incorporated by reference into any </w:t>
      </w:r>
      <w:r w:rsidR="00B0538C" w:rsidRPr="00053538">
        <w:rPr>
          <w:rFonts w:ascii="Arial" w:hAnsi="Arial"/>
          <w:color w:val="000000"/>
        </w:rPr>
        <w:t xml:space="preserve">other </w:t>
      </w:r>
      <w:r w:rsidRPr="00053538">
        <w:rPr>
          <w:rFonts w:ascii="Arial" w:hAnsi="Arial"/>
          <w:b/>
          <w:color w:val="000000"/>
        </w:rPr>
        <w:t>Balancing Services Agreement</w:t>
      </w:r>
      <w:r w:rsidRPr="00053538">
        <w:rPr>
          <w:rFonts w:ascii="Arial" w:hAnsi="Arial"/>
          <w:color w:val="000000"/>
        </w:rPr>
        <w:t xml:space="preserve"> (other than a </w:t>
      </w:r>
      <w:r w:rsidRPr="00053538">
        <w:rPr>
          <w:rFonts w:ascii="Arial" w:hAnsi="Arial"/>
          <w:b/>
          <w:bCs/>
          <w:color w:val="000000"/>
        </w:rPr>
        <w:t>Mandatory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w:t>
      </w:r>
      <w:r w:rsidR="00B0538C" w:rsidRPr="00053538">
        <w:rPr>
          <w:rFonts w:ascii="Arial" w:hAnsi="Arial"/>
          <w:color w:val="000000"/>
        </w:rPr>
        <w:t xml:space="preserve">other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bCs/>
          <w:color w:val="000000"/>
        </w:rPr>
        <w:t>Mandatory 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695FBEA5"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1921A2A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r w:rsidRPr="00053538">
        <w:rPr>
          <w:rFonts w:ascii="Arial" w:hAnsi="Arial"/>
          <w:b/>
          <w:color w:val="000000"/>
        </w:rPr>
        <w:t>4.5.2</w:t>
      </w:r>
      <w:r w:rsidRPr="00053538">
        <w:rPr>
          <w:rFonts w:ascii="Arial" w:hAnsi="Arial"/>
          <w:b/>
          <w:color w:val="000000"/>
        </w:rPr>
        <w:tab/>
        <w:t>Indexation provisions</w:t>
      </w:r>
    </w:p>
    <w:p w14:paraId="3A689011"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586BC201"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 xml:space="preserve">The rates and/or prices to be indexed shall be specified in the </w:t>
      </w:r>
      <w:r w:rsidRPr="00053538">
        <w:rPr>
          <w:rFonts w:ascii="Arial" w:hAnsi="Arial"/>
          <w:b/>
          <w:color w:val="000000"/>
        </w:rPr>
        <w:t xml:space="preserve">Balancing Services Agreement </w:t>
      </w:r>
      <w:r w:rsidRPr="00053538">
        <w:rPr>
          <w:rFonts w:ascii="Arial" w:hAnsi="Arial"/>
          <w:bCs/>
          <w:color w:val="000000"/>
        </w:rPr>
        <w:t xml:space="preserve">or (in the case of </w:t>
      </w:r>
      <w:r w:rsidRPr="00053538">
        <w:rPr>
          <w:rFonts w:ascii="Arial" w:hAnsi="Arial"/>
          <w:b/>
          <w:color w:val="000000"/>
        </w:rPr>
        <w:t>System to Generator Operational Intertripping</w:t>
      </w:r>
      <w:r w:rsidRPr="00053538">
        <w:rPr>
          <w:rFonts w:ascii="Arial" w:hAnsi="Arial"/>
          <w:bCs/>
          <w:color w:val="000000"/>
        </w:rPr>
        <w:t>) in Schedule 4 to this Section 4 as</w:t>
      </w:r>
      <w:r w:rsidRPr="00053538">
        <w:rPr>
          <w:rFonts w:ascii="Arial" w:hAnsi="Arial"/>
          <w:color w:val="000000"/>
        </w:rPr>
        <w:t xml:space="preserve"> applicable for a 12 month period commencing 1</w:t>
      </w:r>
      <w:r w:rsidRPr="00053538">
        <w:rPr>
          <w:rFonts w:ascii="Arial" w:hAnsi="Arial"/>
          <w:color w:val="000000"/>
          <w:vertAlign w:val="superscript"/>
        </w:rPr>
        <w:t>st</w:t>
      </w:r>
      <w:r w:rsidRPr="00053538">
        <w:rPr>
          <w:rFonts w:ascii="Arial" w:hAnsi="Arial"/>
          <w:color w:val="000000"/>
        </w:rPr>
        <w:t xml:space="preserve"> April (“the base year”)</w:t>
      </w:r>
      <w:r w:rsidRPr="00053538">
        <w:rPr>
          <w:rFonts w:ascii="Arial" w:hAnsi="Arial"/>
          <w:b/>
          <w:color w:val="000000"/>
        </w:rPr>
        <w:t>,</w:t>
      </w:r>
      <w:r w:rsidRPr="00053538">
        <w:rPr>
          <w:rFonts w:ascii="Arial" w:hAnsi="Arial"/>
          <w:color w:val="000000"/>
        </w:rPr>
        <w:t xml:space="preserve"> and these rates and/or prices will be adjusted annually to take account of general price inflation.  The index used will be the Retail Prices Index (RPI) with 1987 = 100 base.</w:t>
      </w:r>
    </w:p>
    <w:p w14:paraId="38FE746F" w14:textId="77777777" w:rsidR="00B82A2F" w:rsidRPr="00053538" w:rsidRDefault="00B82A2F">
      <w:pPr>
        <w:tabs>
          <w:tab w:val="left" w:pos="-1142"/>
          <w:tab w:val="left" w:pos="-720"/>
          <w:tab w:val="left" w:pos="0"/>
          <w:tab w:val="left" w:pos="851"/>
          <w:tab w:val="left" w:pos="1701"/>
          <w:tab w:val="left" w:pos="3402"/>
        </w:tabs>
        <w:ind w:left="1695"/>
        <w:jc w:val="both"/>
        <w:rPr>
          <w:rFonts w:ascii="Arial" w:hAnsi="Arial"/>
          <w:color w:val="000000"/>
        </w:rPr>
      </w:pPr>
    </w:p>
    <w:p w14:paraId="14C59886"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The source of the RPI index is to be the monthly Office for National Statistics “Business Monitor MM23.”</w:t>
      </w:r>
    </w:p>
    <w:p w14:paraId="7B790A1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D861F00"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4.5.2.3</w:t>
      </w:r>
      <w:r w:rsidRPr="00053538">
        <w:rPr>
          <w:rFonts w:ascii="Arial" w:hAnsi="Arial"/>
          <w:color w:val="000000"/>
        </w:rPr>
        <w:tab/>
        <w:t>The rates and/or prices to be indexed shall be increased (or reduced as appropriate) for the subsequent 12 month period commencing 1</w:t>
      </w:r>
      <w:r w:rsidRPr="00053538">
        <w:rPr>
          <w:rFonts w:ascii="Arial" w:hAnsi="Arial"/>
          <w:color w:val="000000"/>
          <w:vertAlign w:val="superscript"/>
        </w:rPr>
        <w:t>st</w:t>
      </w:r>
      <w:r w:rsidRPr="00053538">
        <w:rPr>
          <w:rFonts w:ascii="Arial" w:hAnsi="Arial"/>
          <w:color w:val="000000"/>
        </w:rPr>
        <w:t xml:space="preserve"> April by the following factor:-</w:t>
      </w:r>
    </w:p>
    <w:p w14:paraId="4D6037D0" w14:textId="77777777" w:rsidR="00B82A2F" w:rsidRPr="00053538" w:rsidRDefault="00B82A2F">
      <w:pPr>
        <w:tabs>
          <w:tab w:val="left" w:pos="-1142"/>
          <w:tab w:val="left" w:pos="-720"/>
          <w:tab w:val="left" w:pos="0"/>
          <w:tab w:val="left" w:pos="851"/>
          <w:tab w:val="left" w:pos="1701"/>
          <w:tab w:val="left" w:pos="2552"/>
          <w:tab w:val="left" w:pos="3402"/>
        </w:tabs>
        <w:ind w:left="2160"/>
        <w:jc w:val="both"/>
        <w:rPr>
          <w:rFonts w:ascii="Arial" w:hAnsi="Arial"/>
          <w:color w:val="000000"/>
        </w:rPr>
      </w:pPr>
    </w:p>
    <w:p w14:paraId="7F4A074B" w14:textId="77777777" w:rsidR="00B82A2F" w:rsidRPr="00053538" w:rsidRDefault="00B82A2F">
      <w:pPr>
        <w:tabs>
          <w:tab w:val="left" w:pos="-1142"/>
          <w:tab w:val="left" w:pos="-720"/>
          <w:tab w:val="left" w:pos="0"/>
          <w:tab w:val="left" w:pos="851"/>
          <w:tab w:val="left" w:pos="1701"/>
          <w:tab w:val="left" w:pos="2552"/>
        </w:tabs>
        <w:ind w:left="19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u w:val="single"/>
        </w:rPr>
        <w:t>RPI</w:t>
      </w:r>
      <w:r w:rsidRPr="00053538">
        <w:rPr>
          <w:rFonts w:ascii="Arial" w:hAnsi="Arial"/>
          <w:color w:val="000000"/>
          <w:vertAlign w:val="subscript"/>
        </w:rPr>
        <w:t>2</w:t>
      </w:r>
    </w:p>
    <w:p w14:paraId="5606B531" w14:textId="77777777" w:rsidR="00B82A2F" w:rsidRPr="00053538" w:rsidRDefault="00B82A2F">
      <w:pPr>
        <w:tabs>
          <w:tab w:val="left" w:pos="-1142"/>
          <w:tab w:val="left" w:pos="-720"/>
          <w:tab w:val="left" w:pos="0"/>
          <w:tab w:val="left" w:pos="851"/>
          <w:tab w:val="left" w:pos="1701"/>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p>
    <w:p w14:paraId="5A61F6D6"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7B474801"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Where</w:t>
      </w:r>
    </w:p>
    <w:p w14:paraId="78A24D8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0584A43D"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2</w:t>
      </w:r>
      <w:r w:rsidRPr="00053538">
        <w:rPr>
          <w:rFonts w:ascii="Arial" w:hAnsi="Arial"/>
          <w:color w:val="000000"/>
        </w:rPr>
        <w:t xml:space="preserve"> is the RPI for March immediately prior to commencement of that 12 month period </w:t>
      </w:r>
    </w:p>
    <w:p w14:paraId="4C9D5F3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4C59F35B"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r w:rsidRPr="00053538">
        <w:rPr>
          <w:rFonts w:ascii="Arial" w:hAnsi="Arial"/>
          <w:color w:val="000000"/>
        </w:rPr>
        <w:t xml:space="preserve"> is the RPI for March immediately prior to commencement of the base year.</w:t>
      </w:r>
    </w:p>
    <w:p w14:paraId="31D9BD01" w14:textId="77777777" w:rsidR="00B82A2F" w:rsidRPr="00053538" w:rsidRDefault="00B82A2F">
      <w:pPr>
        <w:tabs>
          <w:tab w:val="left" w:pos="-1142"/>
          <w:tab w:val="left" w:pos="-720"/>
          <w:tab w:val="left" w:pos="0"/>
          <w:tab w:val="left" w:pos="851"/>
          <w:tab w:val="left" w:pos="1701"/>
          <w:tab w:val="left" w:pos="3402"/>
        </w:tabs>
        <w:jc w:val="both"/>
        <w:rPr>
          <w:rFonts w:ascii="Arial" w:hAnsi="Arial"/>
          <w:color w:val="000000"/>
        </w:rPr>
      </w:pPr>
    </w:p>
    <w:p w14:paraId="7702DCEB" w14:textId="348C2AF2" w:rsidR="00B82A2F" w:rsidRPr="00053538" w:rsidRDefault="00B82A2F" w:rsidP="009B17F4">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r>
    </w:p>
    <w:p w14:paraId="43E20B4C" w14:textId="77777777" w:rsidR="00B82A2F" w:rsidRPr="00053538" w:rsidRDefault="00B82A2F">
      <w:pPr>
        <w:tabs>
          <w:tab w:val="left" w:pos="-1142"/>
          <w:tab w:val="left" w:pos="-720"/>
          <w:tab w:val="left" w:pos="0"/>
          <w:tab w:val="left" w:pos="851"/>
          <w:tab w:val="left" w:pos="1701"/>
          <w:tab w:val="left" w:pos="2880"/>
          <w:tab w:val="left" w:pos="3402"/>
        </w:tabs>
        <w:jc w:val="both"/>
        <w:rPr>
          <w:rFonts w:ascii="Arial" w:hAnsi="Arial"/>
          <w:color w:val="000000"/>
        </w:rPr>
      </w:pPr>
    </w:p>
    <w:p w14:paraId="51D83A0D" w14:textId="740211A3" w:rsidR="00B82A2F" w:rsidRPr="00053538" w:rsidRDefault="00B82A2F">
      <w:pPr>
        <w:tabs>
          <w:tab w:val="left" w:pos="-1142"/>
          <w:tab w:val="left" w:pos="-720"/>
          <w:tab w:val="left" w:pos="0"/>
          <w:tab w:val="left" w:pos="851"/>
          <w:tab w:val="left" w:pos="1701"/>
          <w:tab w:val="left" w:pos="2880"/>
          <w:tab w:val="left" w:pos="3402"/>
        </w:tabs>
        <w:ind w:left="2880" w:hanging="2880"/>
        <w:jc w:val="both"/>
        <w:rPr>
          <w:rFonts w:ascii="Arial" w:hAnsi="Arial"/>
          <w:b/>
          <w:i/>
          <w:color w:val="000000"/>
        </w:rPr>
      </w:pPr>
      <w:r w:rsidRPr="00053538">
        <w:rPr>
          <w:rFonts w:ascii="Arial" w:hAnsi="Arial"/>
          <w:color w:val="000000"/>
        </w:rPr>
        <w:lastRenderedPageBreak/>
        <w:tab/>
      </w:r>
      <w:r w:rsidRPr="00053538">
        <w:rPr>
          <w:rFonts w:ascii="Arial" w:hAnsi="Arial"/>
          <w:color w:val="000000"/>
        </w:rPr>
        <w:tab/>
      </w:r>
      <w:r w:rsidR="00333CB3">
        <w:rPr>
          <w:rFonts w:ascii="Arial" w:hAnsi="Arial"/>
          <w:color w:val="000000"/>
        </w:rPr>
        <w:t xml:space="preserve">4.5.2.4 </w:t>
      </w:r>
      <w:r w:rsidRPr="00053538">
        <w:rPr>
          <w:rFonts w:ascii="Arial" w:hAnsi="Arial"/>
          <w:color w:val="000000"/>
        </w:rPr>
        <w:tab/>
        <w:t>In subsequent years indexation will continue in accordance with the above, with always the numerator of the factor representing the RPI of the 12 month period in question and the denominator of the factor being the RPI for March immediately prior to the base year.</w:t>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b/>
          <w:i/>
          <w:color w:val="000000"/>
        </w:rPr>
        <w:t xml:space="preserve"> </w:t>
      </w:r>
    </w:p>
    <w:p w14:paraId="6F37DD9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u w:val="single"/>
        </w:rPr>
      </w:pPr>
    </w:p>
    <w:p w14:paraId="4D3CADAA" w14:textId="0E6B8810"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5</w:t>
      </w:r>
      <w:r w:rsidRPr="00053538">
        <w:rPr>
          <w:rFonts w:ascii="Arial" w:hAnsi="Arial"/>
          <w:color w:val="000000"/>
        </w:rPr>
        <w:tab/>
      </w:r>
      <w:r w:rsidRPr="00053538">
        <w:rPr>
          <w:rFonts w:ascii="Arial" w:hAnsi="Arial"/>
          <w:color w:val="000000"/>
        </w:rPr>
        <w:tab/>
        <w:t xml:space="preserve">In the event that RPI ceases to be published or is not published in respect of any relevant month or it is not practicable to use RPI because of a change in the method of compilation or some other reason, indexation for the purposes of this Paragraph 4.5 shall be calculated by </w:t>
      </w:r>
      <w:r w:rsidRPr="00053538">
        <w:rPr>
          <w:rFonts w:ascii="Arial" w:hAnsi="Arial"/>
          <w:b/>
          <w:color w:val="000000"/>
        </w:rPr>
        <w:t>The Company</w:t>
      </w:r>
      <w:r w:rsidRPr="00053538">
        <w:rPr>
          <w:rFonts w:ascii="Arial" w:hAnsi="Arial"/>
          <w:color w:val="000000"/>
        </w:rPr>
        <w:t xml:space="preserve"> using an index agreed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with a view to determining the relevant price after indexation that would be closest to the relevant price after indexation if RPI had continued to be available.  If </w:t>
      </w:r>
      <w:r w:rsidRPr="00053538">
        <w:rPr>
          <w:rFonts w:ascii="Arial" w:hAnsi="Arial"/>
          <w:b/>
          <w:color w:val="000000"/>
        </w:rPr>
        <w:t>The Company</w:t>
      </w:r>
      <w:r w:rsidRPr="00053538">
        <w:rPr>
          <w:rFonts w:ascii="Arial" w:hAnsi="Arial"/>
          <w:color w:val="000000"/>
        </w:rPr>
        <w:t xml:space="preserve"> and a relevant </w:t>
      </w:r>
      <w:r w:rsidRPr="00053538">
        <w:rPr>
          <w:rFonts w:ascii="Arial" w:hAnsi="Arial"/>
          <w:b/>
          <w:color w:val="000000"/>
        </w:rPr>
        <w:t>User</w:t>
      </w:r>
      <w:r w:rsidRPr="00053538">
        <w:rPr>
          <w:rFonts w:ascii="Arial" w:hAnsi="Arial"/>
          <w:color w:val="000000"/>
        </w:rPr>
        <w:t xml:space="preserve"> are unable to agree a suitable index, either of them may initiate the </w:t>
      </w:r>
      <w:r w:rsidRPr="00053538">
        <w:rPr>
          <w:rFonts w:ascii="Arial" w:hAnsi="Arial"/>
          <w:b/>
          <w:color w:val="000000"/>
        </w:rPr>
        <w:t>Dispute Resolution Procedure</w:t>
      </w:r>
      <w:r w:rsidRPr="00053538">
        <w:rPr>
          <w:rFonts w:ascii="Arial" w:hAnsi="Arial"/>
          <w:color w:val="000000"/>
        </w:rPr>
        <w:t xml:space="preserve"> for resolution of the issue as an </w:t>
      </w:r>
      <w:r w:rsidRPr="00053538">
        <w:rPr>
          <w:rFonts w:ascii="Arial" w:hAnsi="Arial"/>
          <w:b/>
          <w:color w:val="000000"/>
        </w:rPr>
        <w:t>Other Dispute</w:t>
      </w:r>
      <w:r w:rsidRPr="00053538">
        <w:rPr>
          <w:rFonts w:ascii="Arial" w:hAnsi="Arial"/>
          <w:color w:val="000000"/>
        </w:rPr>
        <w:t xml:space="preserve"> in accordance with Paragraph 7.4. </w:t>
      </w:r>
    </w:p>
    <w:p w14:paraId="2BDF3B6F" w14:textId="77777777"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p>
    <w:p w14:paraId="2DF7E1A6" w14:textId="4E4F8C61"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6</w:t>
      </w:r>
      <w:r w:rsidRPr="00053538">
        <w:rPr>
          <w:rFonts w:ascii="Arial" w:hAnsi="Arial"/>
          <w:color w:val="000000"/>
        </w:rPr>
        <w:tab/>
      </w:r>
      <w:r w:rsidRPr="00053538">
        <w:rPr>
          <w:rFonts w:ascii="Arial" w:hAnsi="Arial"/>
          <w:color w:val="000000"/>
        </w:rPr>
        <w:tab/>
        <w:t xml:space="preserve">For the avoidance of doubt, the provisions of Paragraph 11.3 with regard to determination of an alternative index should the </w:t>
      </w:r>
      <w:r w:rsidRPr="00053538">
        <w:rPr>
          <w:rFonts w:ascii="Arial" w:hAnsi="Arial"/>
          <w:b/>
          <w:color w:val="000000"/>
        </w:rPr>
        <w:t>Retail Prices Index</w:t>
      </w:r>
      <w:r w:rsidRPr="00053538">
        <w:rPr>
          <w:rFonts w:ascii="Arial" w:hAnsi="Arial"/>
          <w:color w:val="000000"/>
        </w:rPr>
        <w:t xml:space="preserve"> not be published or there is a material change to the basis of such index shall not apply with respect to the rates and/or prices the subject of this Paragraph 4.5.</w:t>
      </w:r>
    </w:p>
    <w:p w14:paraId="19986C5B" w14:textId="77777777" w:rsidR="00B82A2F" w:rsidRPr="00053538" w:rsidRDefault="00B82A2F">
      <w:pPr>
        <w:jc w:val="center"/>
        <w:rPr>
          <w:rFonts w:ascii="Arial" w:hAnsi="Arial"/>
          <w:b/>
          <w:color w:val="000000"/>
          <w:u w:val="single"/>
        </w:rPr>
      </w:pPr>
      <w:r w:rsidRPr="00053538">
        <w:rPr>
          <w:rFonts w:ascii="Arial" w:hAnsi="Arial"/>
          <w:color w:val="000000"/>
        </w:rPr>
        <w:br w:type="page"/>
      </w:r>
      <w:r w:rsidRPr="00053538">
        <w:rPr>
          <w:rFonts w:ascii="Arial" w:hAnsi="Arial"/>
          <w:b/>
          <w:color w:val="000000"/>
          <w:u w:val="single"/>
        </w:rPr>
        <w:lastRenderedPageBreak/>
        <w:t>SCHEDULE 1</w:t>
      </w:r>
    </w:p>
    <w:p w14:paraId="0781AABD" w14:textId="77777777" w:rsidR="00B82A2F" w:rsidRPr="00053538" w:rsidRDefault="00B82A2F">
      <w:pPr>
        <w:jc w:val="center"/>
        <w:rPr>
          <w:rFonts w:ascii="Arial" w:hAnsi="Arial"/>
          <w:b/>
          <w:color w:val="000000"/>
          <w:u w:val="single"/>
        </w:rPr>
      </w:pPr>
    </w:p>
    <w:p w14:paraId="147FD9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WEEKLY MAXIMUM GENERATION DECLARATION OF AVAILABILITY </w:t>
      </w:r>
    </w:p>
    <w:p w14:paraId="07CE5A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26451C6"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2DA1CBB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3311A49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46E519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5E10A7C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4002754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395A37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5501BD03" w14:textId="7FA64045"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7728" behindDoc="0" locked="0" layoutInCell="0" allowOverlap="1" wp14:anchorId="78F439E0" wp14:editId="19E19F3A">
                <wp:simplePos x="0" y="0"/>
                <wp:positionH relativeFrom="margin">
                  <wp:posOffset>0</wp:posOffset>
                </wp:positionH>
                <wp:positionV relativeFrom="paragraph">
                  <wp:posOffset>0</wp:posOffset>
                </wp:positionV>
                <wp:extent cx="573151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BDC37" id="Line 3"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o:allowincell="f" strokeweight="1pt">
                <w10:wrap anchorx="margin"/>
              </v:line>
            </w:pict>
          </mc:Fallback>
        </mc:AlternateContent>
      </w:r>
    </w:p>
    <w:p w14:paraId="3EBCF5A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Maximum Generation shall be available for the week commencing [               ] from Maximum Generation BM Unit(s) as follows:-</w:t>
      </w:r>
    </w:p>
    <w:p w14:paraId="7227FD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33AB3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55060FDA" w14:textId="77777777">
        <w:trPr>
          <w:cantSplit/>
          <w:trHeight w:val="537"/>
        </w:trPr>
        <w:tc>
          <w:tcPr>
            <w:tcW w:w="2310" w:type="dxa"/>
            <w:vAlign w:val="center"/>
          </w:tcPr>
          <w:p w14:paraId="7DF8B88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i/>
                <w:color w:val="000000"/>
              </w:rPr>
            </w:pPr>
            <w:r w:rsidRPr="00053538">
              <w:rPr>
                <w:rFonts w:ascii="Arial" w:hAnsi="Arial"/>
                <w:b/>
                <w:color w:val="000000"/>
              </w:rPr>
              <w:t>Operational Day (dd/mm/yy)</w:t>
            </w:r>
          </w:p>
        </w:tc>
        <w:tc>
          <w:tcPr>
            <w:tcW w:w="2310" w:type="dxa"/>
          </w:tcPr>
          <w:p w14:paraId="49CB5A6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957DFB0"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 BM Unit</w:t>
            </w:r>
          </w:p>
        </w:tc>
        <w:tc>
          <w:tcPr>
            <w:tcW w:w="2310" w:type="dxa"/>
          </w:tcPr>
          <w:p w14:paraId="5B2D143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B6E55E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02E3694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color w:val="000000"/>
              </w:rPr>
            </w:pPr>
          </w:p>
        </w:tc>
        <w:tc>
          <w:tcPr>
            <w:tcW w:w="2310" w:type="dxa"/>
            <w:tcBorders>
              <w:bottom w:val="single" w:sz="4" w:space="0" w:color="auto"/>
            </w:tcBorders>
          </w:tcPr>
          <w:p w14:paraId="694A65CA"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62FDB8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0529416B" w14:textId="77777777">
        <w:tc>
          <w:tcPr>
            <w:tcW w:w="2310" w:type="dxa"/>
          </w:tcPr>
          <w:p w14:paraId="649B0C6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381FC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277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B7B52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ABB0A62" w14:textId="77777777">
        <w:tc>
          <w:tcPr>
            <w:tcW w:w="2310" w:type="dxa"/>
          </w:tcPr>
          <w:p w14:paraId="1ABF47E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35BB2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59083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99D831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21FB25C" w14:textId="77777777">
        <w:tc>
          <w:tcPr>
            <w:tcW w:w="2310" w:type="dxa"/>
          </w:tcPr>
          <w:p w14:paraId="148A2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2752D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47095A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E28E68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0D03072" w14:textId="77777777">
        <w:tc>
          <w:tcPr>
            <w:tcW w:w="2310" w:type="dxa"/>
          </w:tcPr>
          <w:p w14:paraId="750A68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67854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D714F3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EF890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C0DFE8F" w14:textId="77777777">
        <w:tc>
          <w:tcPr>
            <w:tcW w:w="2310" w:type="dxa"/>
          </w:tcPr>
          <w:p w14:paraId="2DDF70B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FF3D42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81EB46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CFCDF4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7E64D7A" w14:textId="77777777">
        <w:tc>
          <w:tcPr>
            <w:tcW w:w="2310" w:type="dxa"/>
          </w:tcPr>
          <w:p w14:paraId="5FEB790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78F13E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FA6E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078086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4BE397D" w14:textId="77777777">
        <w:tc>
          <w:tcPr>
            <w:tcW w:w="2310" w:type="dxa"/>
          </w:tcPr>
          <w:p w14:paraId="79370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FCC8B9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51395B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645FD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30B03D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743780C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105431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ADDITIONAL RELEVANT INFORMATION</w:t>
      </w:r>
    </w:p>
    <w:p w14:paraId="08FFBC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53158711" w14:textId="77777777">
        <w:tc>
          <w:tcPr>
            <w:tcW w:w="9271" w:type="dxa"/>
            <w:tcBorders>
              <w:top w:val="double" w:sz="7" w:space="0" w:color="000000"/>
              <w:left w:val="double" w:sz="7" w:space="0" w:color="000000"/>
              <w:right w:val="double" w:sz="7" w:space="0" w:color="000000"/>
            </w:tcBorders>
          </w:tcPr>
          <w:p w14:paraId="55F27F9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1F6DCA8" w14:textId="77777777">
        <w:tc>
          <w:tcPr>
            <w:tcW w:w="9271" w:type="dxa"/>
            <w:tcBorders>
              <w:left w:val="double" w:sz="7" w:space="0" w:color="000000"/>
              <w:right w:val="double" w:sz="7" w:space="0" w:color="000000"/>
            </w:tcBorders>
          </w:tcPr>
          <w:p w14:paraId="7BEB6E64"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rPr>
                <w:rFonts w:ascii="Arial" w:hAnsi="Arial"/>
                <w:color w:val="000000"/>
              </w:rPr>
            </w:pPr>
          </w:p>
        </w:tc>
      </w:tr>
      <w:tr w:rsidR="00B82A2F" w:rsidRPr="00053538" w14:paraId="14F17974" w14:textId="77777777">
        <w:tc>
          <w:tcPr>
            <w:tcW w:w="9271" w:type="dxa"/>
            <w:tcBorders>
              <w:left w:val="double" w:sz="7" w:space="0" w:color="000000"/>
              <w:bottom w:val="double" w:sz="7" w:space="0" w:color="000000"/>
              <w:right w:val="double" w:sz="7" w:space="0" w:color="000000"/>
            </w:tcBorders>
          </w:tcPr>
          <w:p w14:paraId="467BC2E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0ECD26F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F5BB0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B82E3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57624D6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71406D0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A405C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627F7C5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D1DA8A" w14:textId="1E61C63A"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40B9BE2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0C14FE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0322904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004F0D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8976E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247CB64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F6A028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0EF15F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6F2A44F2" w14:textId="161EB8A1" w:rsidR="00B82A2F" w:rsidRPr="00053538" w:rsidRDefault="00C26BD0">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Pr>
          <w:rFonts w:ascii="Arial" w:hAnsi="Arial"/>
          <w:b/>
          <w:color w:val="000000"/>
        </w:rPr>
        <w:t>NESO</w:t>
      </w:r>
      <w:r w:rsidR="00B82A2F" w:rsidRPr="00053538">
        <w:rPr>
          <w:rFonts w:ascii="Arial" w:hAnsi="Arial"/>
          <w:b/>
          <w:color w:val="000000"/>
        </w:rPr>
        <w:tab/>
      </w:r>
      <w:r w:rsidR="00B82A2F" w:rsidRPr="00053538">
        <w:rPr>
          <w:rFonts w:ascii="Arial" w:hAnsi="Arial"/>
          <w:b/>
          <w:color w:val="000000"/>
        </w:rPr>
        <w:tab/>
        <w:t>Fax:</w:t>
      </w:r>
      <w:r w:rsidR="00B82A2F" w:rsidRPr="00053538">
        <w:rPr>
          <w:rFonts w:ascii="Arial" w:hAnsi="Arial"/>
          <w:b/>
          <w:color w:val="000000"/>
        </w:rPr>
        <w:tab/>
      </w:r>
      <w:r w:rsidR="00B82A2F" w:rsidRPr="00053538">
        <w:rPr>
          <w:rFonts w:ascii="Arial" w:hAnsi="Arial"/>
          <w:b/>
          <w:color w:val="000000"/>
        </w:rPr>
        <w:tab/>
      </w:r>
      <w:r w:rsidR="00B82A2F" w:rsidRPr="00053538">
        <w:rPr>
          <w:rFonts w:ascii="Arial" w:hAnsi="Arial"/>
          <w:b/>
          <w:color w:val="000000"/>
        </w:rPr>
        <w:tab/>
        <w:t>[      ]</w:t>
      </w:r>
    </w:p>
    <w:p w14:paraId="43A3FC2A" w14:textId="68F98CAF"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i/>
          <w:color w:val="000000"/>
        </w:rPr>
      </w:pP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050DAD34" w14:textId="77777777" w:rsidR="00B82A2F" w:rsidRPr="00053538" w:rsidRDefault="00B82A2F">
      <w:pPr>
        <w:pStyle w:val="BodyTextIndent"/>
        <w:ind w:left="0" w:firstLine="0"/>
        <w:rPr>
          <w:rFonts w:ascii="Arial" w:hAnsi="Arial"/>
          <w:b w:val="0"/>
          <w:color w:val="000000"/>
          <w:u w:val="single"/>
        </w:rPr>
      </w:pPr>
      <w:r w:rsidRPr="00053538">
        <w:rPr>
          <w:rFonts w:ascii="Arial" w:hAnsi="Arial"/>
          <w:color w:val="000000"/>
        </w:rPr>
        <w:br w:type="page"/>
      </w:r>
    </w:p>
    <w:p w14:paraId="78BA647A" w14:textId="77777777" w:rsidR="00B82A2F" w:rsidRPr="00053538" w:rsidRDefault="00B82A2F">
      <w:pPr>
        <w:pStyle w:val="BodyTextIndent"/>
        <w:tabs>
          <w:tab w:val="left" w:pos="1980"/>
          <w:tab w:val="left" w:pos="2700"/>
        </w:tabs>
        <w:jc w:val="center"/>
        <w:rPr>
          <w:rFonts w:ascii="Arial" w:hAnsi="Arial"/>
          <w:b w:val="0"/>
          <w:i w:val="0"/>
          <w:color w:val="000000"/>
        </w:rPr>
      </w:pPr>
    </w:p>
    <w:p w14:paraId="21AD8C3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SCHEDULE 2</w:t>
      </w:r>
    </w:p>
    <w:p w14:paraId="19E7EE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71BA13C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MAXIMUM GENERATION REDECLARATION OF AVAILABILITY </w:t>
      </w:r>
    </w:p>
    <w:p w14:paraId="0A9617E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3B1FEBEF"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52AB02B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05933C7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7C832D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4F7619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00AC5B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6F3550F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6B6FB55F" w14:textId="4C1D2428"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8752" behindDoc="0" locked="0" layoutInCell="0" allowOverlap="1" wp14:anchorId="4C5D2E86" wp14:editId="0EFE4802">
                <wp:simplePos x="0" y="0"/>
                <wp:positionH relativeFrom="margin">
                  <wp:posOffset>0</wp:posOffset>
                </wp:positionH>
                <wp:positionV relativeFrom="paragraph">
                  <wp:posOffset>0</wp:posOffset>
                </wp:positionV>
                <wp:extent cx="573151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0D953" id="Line 4"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o:allowincell="f" strokeweight="1pt">
                <w10:wrap anchorx="margin"/>
              </v:line>
            </w:pict>
          </mc:Fallback>
        </mc:AlternateContent>
      </w:r>
    </w:p>
    <w:p w14:paraId="378DF85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The availability of Maximum Generation is revised as follows:</w:t>
      </w:r>
    </w:p>
    <w:p w14:paraId="5C7C308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p>
    <w:p w14:paraId="235EF4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391111D2" w14:textId="77777777">
        <w:trPr>
          <w:cantSplit/>
          <w:trHeight w:val="537"/>
        </w:trPr>
        <w:tc>
          <w:tcPr>
            <w:tcW w:w="2310" w:type="dxa"/>
          </w:tcPr>
          <w:p w14:paraId="0CCF0378"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b/>
                <w:color w:val="000000"/>
              </w:rPr>
            </w:pPr>
            <w:r w:rsidRPr="00053538">
              <w:rPr>
                <w:rFonts w:ascii="Arial" w:hAnsi="Arial"/>
                <w:b/>
                <w:color w:val="000000"/>
              </w:rPr>
              <w:t>OPERATIONAL DAY (dd/mm/yy)</w:t>
            </w:r>
          </w:p>
        </w:tc>
        <w:tc>
          <w:tcPr>
            <w:tcW w:w="2310" w:type="dxa"/>
          </w:tcPr>
          <w:p w14:paraId="7CC4CFB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25624188"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w:t>
            </w:r>
          </w:p>
          <w:p w14:paraId="4578B6FA" w14:textId="77777777" w:rsidR="00B82A2F" w:rsidRPr="00053538" w:rsidRDefault="00B82A2F">
            <w:pPr>
              <w:pStyle w:val="Heading1"/>
              <w:rPr>
                <w:rFonts w:ascii="Arial" w:hAnsi="Arial"/>
                <w:b/>
                <w:i w:val="0"/>
                <w:color w:val="000000"/>
              </w:rPr>
            </w:pPr>
            <w:r w:rsidRPr="00053538">
              <w:rPr>
                <w:rFonts w:ascii="Arial" w:hAnsi="Arial"/>
                <w:b/>
                <w:i w:val="0"/>
                <w:color w:val="000000"/>
              </w:rPr>
              <w:t>BM Unit</w:t>
            </w:r>
          </w:p>
        </w:tc>
        <w:tc>
          <w:tcPr>
            <w:tcW w:w="2310" w:type="dxa"/>
          </w:tcPr>
          <w:p w14:paraId="431073F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93E31E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120C92C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tc>
        <w:tc>
          <w:tcPr>
            <w:tcW w:w="2310" w:type="dxa"/>
            <w:tcBorders>
              <w:bottom w:val="single" w:sz="4" w:space="0" w:color="auto"/>
            </w:tcBorders>
          </w:tcPr>
          <w:p w14:paraId="0768AB4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558060D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5A00C896" w14:textId="77777777">
        <w:tc>
          <w:tcPr>
            <w:tcW w:w="2310" w:type="dxa"/>
          </w:tcPr>
          <w:p w14:paraId="5EE571B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485DD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A43B05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1D16A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FEE9ED5" w14:textId="77777777">
        <w:tc>
          <w:tcPr>
            <w:tcW w:w="2310" w:type="dxa"/>
          </w:tcPr>
          <w:p w14:paraId="6B1C1A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029FDD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5FB59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69BBE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6E8C134" w14:textId="77777777">
        <w:tc>
          <w:tcPr>
            <w:tcW w:w="2310" w:type="dxa"/>
          </w:tcPr>
          <w:p w14:paraId="40501C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C6C0DF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860FEF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C215C8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70E13600" w14:textId="77777777">
        <w:tc>
          <w:tcPr>
            <w:tcW w:w="2310" w:type="dxa"/>
          </w:tcPr>
          <w:p w14:paraId="4A48A70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03DA2A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9576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BF494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539C350" w14:textId="77777777">
        <w:tc>
          <w:tcPr>
            <w:tcW w:w="2310" w:type="dxa"/>
          </w:tcPr>
          <w:p w14:paraId="0AE1988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A48C7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2AD97E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8A88D1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E9285AD" w14:textId="77777777">
        <w:tc>
          <w:tcPr>
            <w:tcW w:w="2310" w:type="dxa"/>
          </w:tcPr>
          <w:p w14:paraId="640695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BA6F2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B19DA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FA97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D08C712" w14:textId="77777777">
        <w:tc>
          <w:tcPr>
            <w:tcW w:w="2310" w:type="dxa"/>
          </w:tcPr>
          <w:p w14:paraId="061F340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1B1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90650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24F08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14C9C4F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1B9555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B0683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 xml:space="preserve">ADDITIONAL RELEVANT INFORMATION </w:t>
      </w:r>
    </w:p>
    <w:p w14:paraId="5400269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490D4AD2" w14:textId="77777777">
        <w:tc>
          <w:tcPr>
            <w:tcW w:w="9271" w:type="dxa"/>
            <w:tcBorders>
              <w:top w:val="double" w:sz="7" w:space="0" w:color="000000"/>
              <w:left w:val="double" w:sz="7" w:space="0" w:color="000000"/>
              <w:right w:val="double" w:sz="7" w:space="0" w:color="000000"/>
            </w:tcBorders>
          </w:tcPr>
          <w:p w14:paraId="24D6371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0659C47" w14:textId="77777777">
        <w:tc>
          <w:tcPr>
            <w:tcW w:w="9271" w:type="dxa"/>
            <w:tcBorders>
              <w:left w:val="double" w:sz="7" w:space="0" w:color="000000"/>
              <w:right w:val="double" w:sz="7" w:space="0" w:color="000000"/>
            </w:tcBorders>
          </w:tcPr>
          <w:p w14:paraId="1DFC3AB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A429A2A" w14:textId="77777777">
        <w:tc>
          <w:tcPr>
            <w:tcW w:w="9271" w:type="dxa"/>
            <w:tcBorders>
              <w:left w:val="double" w:sz="7" w:space="0" w:color="000000"/>
              <w:right w:val="double" w:sz="7" w:space="0" w:color="000000"/>
            </w:tcBorders>
          </w:tcPr>
          <w:p w14:paraId="05293E2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6FBDD36" w14:textId="77777777">
        <w:tc>
          <w:tcPr>
            <w:tcW w:w="9271" w:type="dxa"/>
            <w:tcBorders>
              <w:left w:val="double" w:sz="7" w:space="0" w:color="000000"/>
              <w:bottom w:val="double" w:sz="7" w:space="0" w:color="000000"/>
              <w:right w:val="double" w:sz="7" w:space="0" w:color="000000"/>
            </w:tcBorders>
          </w:tcPr>
          <w:p w14:paraId="08210CFC"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37624D4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13AEBD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C77660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6B923E8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6476E53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04547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3CD7BA4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B112003" w14:textId="349F95CD"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lastRenderedPageBreak/>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1B05E91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CCC9E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60F2315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65AD1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533973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473BC11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A6C439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66A9BD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42E9CE6A" w14:textId="43ACCAF6" w:rsidR="00B82A2F" w:rsidRPr="00053538" w:rsidRDefault="00696350">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Pr>
          <w:rFonts w:ascii="Arial" w:hAnsi="Arial"/>
          <w:b/>
          <w:color w:val="000000"/>
        </w:rPr>
        <w:t>NESO</w:t>
      </w:r>
      <w:r w:rsidR="00B82A2F" w:rsidRPr="00053538">
        <w:rPr>
          <w:rFonts w:ascii="Arial" w:hAnsi="Arial"/>
          <w:b/>
          <w:color w:val="000000"/>
        </w:rPr>
        <w:tab/>
      </w:r>
      <w:r w:rsidR="00B82A2F" w:rsidRPr="00053538">
        <w:rPr>
          <w:rFonts w:ascii="Arial" w:hAnsi="Arial"/>
          <w:b/>
          <w:color w:val="000000"/>
        </w:rPr>
        <w:tab/>
        <w:t>Fax:</w:t>
      </w:r>
      <w:r w:rsidR="00B82A2F" w:rsidRPr="00053538">
        <w:rPr>
          <w:rFonts w:ascii="Arial" w:hAnsi="Arial"/>
          <w:b/>
          <w:color w:val="000000"/>
        </w:rPr>
        <w:tab/>
      </w:r>
      <w:r w:rsidR="00B82A2F" w:rsidRPr="00053538">
        <w:rPr>
          <w:rFonts w:ascii="Arial" w:hAnsi="Arial"/>
          <w:b/>
          <w:color w:val="000000"/>
        </w:rPr>
        <w:tab/>
      </w:r>
      <w:r w:rsidR="00B82A2F" w:rsidRPr="00053538">
        <w:rPr>
          <w:rFonts w:ascii="Arial" w:hAnsi="Arial"/>
          <w:b/>
          <w:color w:val="000000"/>
        </w:rPr>
        <w:tab/>
        <w:t>[      ]</w:t>
      </w:r>
    </w:p>
    <w:p w14:paraId="1EA098A5" w14:textId="63D1916A"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120CA725" w14:textId="77777777" w:rsidR="00B82A2F" w:rsidRPr="00053538" w:rsidRDefault="00B82A2F">
      <w:pPr>
        <w:tabs>
          <w:tab w:val="left" w:pos="-1142"/>
          <w:tab w:val="left" w:pos="-720"/>
          <w:tab w:val="left" w:pos="0"/>
          <w:tab w:val="left" w:pos="851"/>
          <w:tab w:val="left" w:pos="1701"/>
          <w:tab w:val="left" w:pos="2552"/>
          <w:tab w:val="left" w:pos="2880"/>
          <w:tab w:val="left" w:pos="3402"/>
        </w:tabs>
        <w:jc w:val="both"/>
        <w:rPr>
          <w:rFonts w:ascii="Arial" w:hAnsi="Arial"/>
          <w:color w:val="000000"/>
        </w:rPr>
      </w:pPr>
    </w:p>
    <w:p w14:paraId="0A74E892" w14:textId="77777777" w:rsidR="00B82A2F" w:rsidRPr="00053538" w:rsidRDefault="00B82A2F">
      <w:pPr>
        <w:pStyle w:val="BodyText"/>
        <w:spacing w:after="360"/>
        <w:jc w:val="center"/>
        <w:rPr>
          <w:rFonts w:ascii="Arial" w:hAnsi="Arial"/>
          <w:b/>
          <w:color w:val="000000"/>
          <w:w w:val="0"/>
          <w:sz w:val="24"/>
        </w:rPr>
      </w:pPr>
      <w:r w:rsidRPr="00053538">
        <w:rPr>
          <w:rFonts w:ascii="Arial" w:hAnsi="Arial"/>
          <w:color w:val="000000"/>
        </w:rPr>
        <w:br w:type="page"/>
      </w:r>
      <w:r w:rsidRPr="00053538">
        <w:rPr>
          <w:rStyle w:val="DeltaViewInsertion"/>
          <w:rFonts w:ascii="Arial" w:hAnsi="Arial"/>
          <w:b/>
          <w:color w:val="000000"/>
          <w:w w:val="0"/>
          <w:sz w:val="24"/>
          <w:u w:val="none"/>
        </w:rPr>
        <w:lastRenderedPageBreak/>
        <w:t>SCHEDULE 3</w:t>
      </w:r>
    </w:p>
    <w:p w14:paraId="420AF05F" w14:textId="3D5C4DC3" w:rsidR="00B82A2F" w:rsidRPr="00053538" w:rsidRDefault="00B82A2F">
      <w:pPr>
        <w:pStyle w:val="BodyText"/>
        <w:spacing w:after="360"/>
        <w:jc w:val="center"/>
        <w:rPr>
          <w:rFonts w:ascii="Arial" w:hAnsi="Arial"/>
          <w:b/>
          <w:color w:val="000000"/>
          <w:w w:val="0"/>
          <w:sz w:val="24"/>
        </w:rPr>
      </w:pPr>
      <w:bookmarkStart w:id="35" w:name="_DV_C88"/>
      <w:r w:rsidRPr="00053538">
        <w:rPr>
          <w:rStyle w:val="DeltaViewInsertion"/>
          <w:rFonts w:ascii="Arial" w:hAnsi="Arial"/>
          <w:b/>
          <w:color w:val="000000"/>
          <w:w w:val="0"/>
          <w:sz w:val="24"/>
          <w:u w:val="none"/>
        </w:rPr>
        <w:t xml:space="preserve">SYSTEM TO GENERATOR OPERATIONAL INTERTRIPPING  - </w:t>
      </w:r>
      <w:r w:rsidR="00326E34">
        <w:rPr>
          <w:rStyle w:val="DeltaViewInsertion"/>
          <w:rFonts w:ascii="Arial" w:hAnsi="Arial"/>
          <w:b/>
          <w:color w:val="000000"/>
          <w:w w:val="0"/>
          <w:sz w:val="24"/>
          <w:u w:val="none"/>
        </w:rPr>
        <w:t>NOTIFICATION</w:t>
      </w:r>
      <w:r w:rsidR="00326E34" w:rsidRPr="00053538">
        <w:rPr>
          <w:rStyle w:val="DeltaViewInsertion"/>
          <w:rFonts w:ascii="Arial" w:hAnsi="Arial"/>
          <w:b/>
          <w:color w:val="000000"/>
          <w:w w:val="0"/>
          <w:sz w:val="24"/>
          <w:u w:val="none"/>
        </w:rPr>
        <w:t xml:space="preserve"> </w:t>
      </w:r>
      <w:r w:rsidRPr="00053538">
        <w:rPr>
          <w:rStyle w:val="DeltaViewInsertion"/>
          <w:rFonts w:ascii="Arial" w:hAnsi="Arial"/>
          <w:b/>
          <w:color w:val="000000"/>
          <w:w w:val="0"/>
          <w:sz w:val="24"/>
          <w:u w:val="none"/>
        </w:rPr>
        <w:t>FORMS</w:t>
      </w:r>
      <w:bookmarkEnd w:id="35"/>
    </w:p>
    <w:p w14:paraId="38B4435B" w14:textId="77777777" w:rsidR="00B82A2F" w:rsidRPr="00053538" w:rsidRDefault="00B82A2F">
      <w:pPr>
        <w:pStyle w:val="BodyText"/>
        <w:spacing w:after="360"/>
        <w:jc w:val="center"/>
        <w:rPr>
          <w:rFonts w:ascii="Arial" w:hAnsi="Arial"/>
          <w:b/>
          <w:color w:val="000000"/>
          <w:w w:val="0"/>
          <w:sz w:val="24"/>
        </w:rPr>
      </w:pPr>
      <w:bookmarkStart w:id="36" w:name="_DV_C89"/>
      <w:r w:rsidRPr="00053538">
        <w:rPr>
          <w:rStyle w:val="DeltaViewInsertion"/>
          <w:rFonts w:ascii="Arial" w:hAnsi="Arial"/>
          <w:b/>
          <w:color w:val="000000"/>
          <w:w w:val="0"/>
          <w:sz w:val="24"/>
          <w:u w:val="none"/>
        </w:rPr>
        <w:t>Part I</w:t>
      </w:r>
      <w:bookmarkEnd w:id="36"/>
    </w:p>
    <w:p w14:paraId="7688C18A" w14:textId="77777777" w:rsidR="00B82A2F" w:rsidRPr="00053538" w:rsidRDefault="00B82A2F">
      <w:pPr>
        <w:pStyle w:val="BodyText"/>
        <w:spacing w:after="360"/>
        <w:jc w:val="center"/>
        <w:rPr>
          <w:rFonts w:ascii="Arial" w:hAnsi="Arial"/>
          <w:color w:val="000000"/>
          <w:w w:val="0"/>
          <w:sz w:val="24"/>
        </w:rPr>
      </w:pPr>
      <w:bookmarkStart w:id="37" w:name="_DV_C90"/>
      <w:r w:rsidRPr="00053538">
        <w:rPr>
          <w:rStyle w:val="DeltaViewInsertion"/>
          <w:rFonts w:ascii="Arial" w:hAnsi="Arial"/>
          <w:color w:val="000000"/>
          <w:w w:val="0"/>
          <w:sz w:val="24"/>
          <w:u w:val="none"/>
        </w:rPr>
        <w:t>Instruction to arm and disarm System to Generator Operational Intertripping Scheme</w:t>
      </w:r>
      <w:bookmarkEnd w:id="37"/>
    </w:p>
    <w:p w14:paraId="7775AFE9" w14:textId="77777777" w:rsidR="00B82A2F" w:rsidRPr="00053538" w:rsidRDefault="00B82A2F">
      <w:pPr>
        <w:pStyle w:val="BodyText"/>
        <w:spacing w:after="360"/>
        <w:jc w:val="center"/>
        <w:rPr>
          <w:rFonts w:ascii="Arial" w:hAnsi="Arial"/>
          <w:i/>
          <w:color w:val="000000"/>
          <w:w w:val="0"/>
          <w:sz w:val="24"/>
        </w:rPr>
      </w:pPr>
    </w:p>
    <w:p w14:paraId="78EA6352" w14:textId="77777777" w:rsidR="00B82A2F" w:rsidRPr="00053538" w:rsidRDefault="00B82A2F">
      <w:pPr>
        <w:pStyle w:val="BodyText"/>
        <w:spacing w:after="360"/>
        <w:jc w:val="left"/>
        <w:rPr>
          <w:rFonts w:ascii="Arial" w:hAnsi="Arial"/>
          <w:i/>
          <w:color w:val="000000"/>
          <w:w w:val="0"/>
          <w:sz w:val="24"/>
        </w:rPr>
      </w:pPr>
      <w:bookmarkStart w:id="38" w:name="_DV_C91"/>
      <w:r w:rsidRPr="00053538">
        <w:rPr>
          <w:rStyle w:val="DeltaViewInsertion"/>
          <w:rFonts w:ascii="Arial" w:hAnsi="Arial"/>
          <w:i/>
          <w:color w:val="000000"/>
          <w:w w:val="0"/>
          <w:sz w:val="24"/>
          <w:u w:val="none"/>
        </w:rPr>
        <w:t>From: [    ]</w:t>
      </w:r>
      <w:bookmarkEnd w:id="38"/>
    </w:p>
    <w:p w14:paraId="52F12D5C"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39" w:name="_DV_C92"/>
      <w:r w:rsidRPr="00053538">
        <w:rPr>
          <w:rStyle w:val="DeltaViewInsertion"/>
          <w:rFonts w:ascii="Arial" w:hAnsi="Arial"/>
          <w:i/>
          <w:color w:val="000000"/>
          <w:w w:val="0"/>
          <w:sz w:val="24"/>
          <w:u w:val="none"/>
        </w:rPr>
        <w:t>To: [    ]</w:t>
      </w:r>
      <w:bookmarkEnd w:id="39"/>
    </w:p>
    <w:p w14:paraId="096603E8"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instruction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11E07598" w14:textId="77777777">
        <w:tc>
          <w:tcPr>
            <w:tcW w:w="4788" w:type="dxa"/>
          </w:tcPr>
          <w:p w14:paraId="29B09AD2" w14:textId="77777777" w:rsidR="00B82A2F" w:rsidRPr="00053538" w:rsidRDefault="00B82A2F">
            <w:pPr>
              <w:pStyle w:val="BodyText"/>
              <w:spacing w:after="360"/>
              <w:jc w:val="left"/>
              <w:rPr>
                <w:rFonts w:ascii="Arial" w:hAnsi="Arial"/>
                <w:color w:val="000000"/>
                <w:w w:val="0"/>
                <w:sz w:val="24"/>
              </w:rPr>
            </w:pPr>
            <w:bookmarkStart w:id="40" w:name="_DV_C93"/>
            <w:r w:rsidRPr="00053538">
              <w:rPr>
                <w:rStyle w:val="DeltaViewInsertion"/>
                <w:rFonts w:ascii="Arial" w:hAnsi="Arial"/>
                <w:color w:val="000000"/>
                <w:w w:val="0"/>
                <w:sz w:val="24"/>
                <w:u w:val="none"/>
              </w:rPr>
              <w:t>Category of Intertrip</w:t>
            </w:r>
            <w:bookmarkEnd w:id="40"/>
          </w:p>
        </w:tc>
        <w:tc>
          <w:tcPr>
            <w:tcW w:w="4788" w:type="dxa"/>
          </w:tcPr>
          <w:p w14:paraId="77304553" w14:textId="77777777" w:rsidR="00B82A2F" w:rsidRPr="00053538" w:rsidRDefault="00B82A2F">
            <w:pPr>
              <w:pStyle w:val="BodyText"/>
              <w:spacing w:after="360"/>
              <w:jc w:val="left"/>
              <w:rPr>
                <w:rFonts w:ascii="Arial" w:hAnsi="Arial"/>
                <w:color w:val="000000"/>
                <w:w w:val="0"/>
                <w:sz w:val="24"/>
              </w:rPr>
            </w:pPr>
          </w:p>
        </w:tc>
      </w:tr>
      <w:tr w:rsidR="00B82A2F" w:rsidRPr="00053538" w14:paraId="4D5F7E79" w14:textId="77777777">
        <w:tc>
          <w:tcPr>
            <w:tcW w:w="4788" w:type="dxa"/>
          </w:tcPr>
          <w:p w14:paraId="6B0C062F"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7561B3B" w14:textId="77777777" w:rsidR="00B82A2F" w:rsidRPr="00053538" w:rsidRDefault="00B82A2F">
            <w:pPr>
              <w:pStyle w:val="BodyText"/>
              <w:spacing w:after="360"/>
              <w:jc w:val="left"/>
              <w:rPr>
                <w:rFonts w:ascii="Arial" w:hAnsi="Arial"/>
                <w:color w:val="000000"/>
                <w:w w:val="0"/>
                <w:sz w:val="24"/>
              </w:rPr>
            </w:pPr>
          </w:p>
        </w:tc>
      </w:tr>
      <w:tr w:rsidR="00B82A2F" w:rsidRPr="00053538" w14:paraId="27CBE81A" w14:textId="77777777">
        <w:tc>
          <w:tcPr>
            <w:tcW w:w="4788" w:type="dxa"/>
          </w:tcPr>
          <w:p w14:paraId="6383D234"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53240475" w14:textId="77777777" w:rsidR="00B82A2F" w:rsidRPr="00053538" w:rsidRDefault="00B82A2F">
            <w:pPr>
              <w:pStyle w:val="BodyText"/>
              <w:spacing w:after="360"/>
              <w:jc w:val="left"/>
              <w:rPr>
                <w:rFonts w:ascii="Arial" w:hAnsi="Arial"/>
                <w:color w:val="000000"/>
                <w:w w:val="0"/>
                <w:sz w:val="24"/>
              </w:rPr>
            </w:pPr>
          </w:p>
        </w:tc>
      </w:tr>
      <w:tr w:rsidR="00B82A2F" w:rsidRPr="00053538" w14:paraId="34CB6B60" w14:textId="77777777">
        <w:tc>
          <w:tcPr>
            <w:tcW w:w="4788" w:type="dxa"/>
          </w:tcPr>
          <w:p w14:paraId="549400FD" w14:textId="77777777" w:rsidR="00B82A2F" w:rsidRPr="00053538" w:rsidRDefault="00B82A2F">
            <w:pPr>
              <w:pStyle w:val="BodyText"/>
              <w:spacing w:after="360"/>
              <w:jc w:val="left"/>
              <w:rPr>
                <w:rFonts w:ascii="Arial" w:hAnsi="Arial"/>
                <w:color w:val="000000"/>
                <w:w w:val="0"/>
                <w:sz w:val="24"/>
              </w:rPr>
            </w:pPr>
            <w:bookmarkStart w:id="41" w:name="_DV_C95"/>
            <w:r w:rsidRPr="00053538">
              <w:rPr>
                <w:rStyle w:val="DeltaViewInsertion"/>
                <w:rFonts w:ascii="Arial" w:hAnsi="Arial"/>
                <w:color w:val="000000"/>
                <w:w w:val="0"/>
                <w:sz w:val="24"/>
                <w:u w:val="none"/>
              </w:rPr>
              <w:t>Restricted MW Export Level (MW) post trip</w:t>
            </w:r>
            <w:bookmarkEnd w:id="41"/>
          </w:p>
        </w:tc>
        <w:tc>
          <w:tcPr>
            <w:tcW w:w="4788" w:type="dxa"/>
          </w:tcPr>
          <w:p w14:paraId="4CF6D80E" w14:textId="77777777" w:rsidR="00B82A2F" w:rsidRPr="00053538" w:rsidRDefault="00B82A2F">
            <w:pPr>
              <w:pStyle w:val="BodyText"/>
              <w:spacing w:after="360"/>
              <w:jc w:val="left"/>
              <w:rPr>
                <w:rFonts w:ascii="Arial" w:hAnsi="Arial"/>
                <w:color w:val="000000"/>
                <w:w w:val="0"/>
                <w:sz w:val="24"/>
              </w:rPr>
            </w:pPr>
          </w:p>
        </w:tc>
      </w:tr>
      <w:tr w:rsidR="00B82A2F" w:rsidRPr="00053538" w14:paraId="1AD05B86" w14:textId="77777777">
        <w:tc>
          <w:tcPr>
            <w:tcW w:w="4788" w:type="dxa"/>
          </w:tcPr>
          <w:p w14:paraId="7AE316FE" w14:textId="77777777" w:rsidR="00B82A2F" w:rsidRPr="00053538" w:rsidRDefault="00B82A2F">
            <w:pPr>
              <w:pStyle w:val="BodyText"/>
              <w:spacing w:after="360"/>
              <w:jc w:val="left"/>
              <w:rPr>
                <w:rFonts w:ascii="Arial" w:hAnsi="Arial"/>
                <w:i/>
                <w:color w:val="000000"/>
                <w:w w:val="0"/>
                <w:sz w:val="24"/>
              </w:rPr>
            </w:pPr>
            <w:bookmarkStart w:id="42" w:name="_DV_C96"/>
            <w:r w:rsidRPr="00053538">
              <w:rPr>
                <w:rStyle w:val="DeltaViewInsertion"/>
                <w:rFonts w:ascii="Arial" w:hAnsi="Arial"/>
                <w:color w:val="000000"/>
                <w:w w:val="0"/>
                <w:sz w:val="24"/>
                <w:u w:val="none"/>
              </w:rPr>
              <w:t>Special instructions (if any)</w:t>
            </w:r>
            <w:bookmarkEnd w:id="42"/>
          </w:p>
        </w:tc>
        <w:tc>
          <w:tcPr>
            <w:tcW w:w="4788" w:type="dxa"/>
          </w:tcPr>
          <w:p w14:paraId="74F5F54C" w14:textId="77777777" w:rsidR="00B82A2F" w:rsidRPr="00053538" w:rsidRDefault="00B82A2F">
            <w:pPr>
              <w:pStyle w:val="BodyText"/>
              <w:spacing w:after="360"/>
              <w:jc w:val="left"/>
              <w:rPr>
                <w:rFonts w:ascii="Arial" w:hAnsi="Arial"/>
                <w:i/>
                <w:color w:val="000000"/>
                <w:w w:val="0"/>
                <w:sz w:val="24"/>
              </w:rPr>
            </w:pPr>
          </w:p>
        </w:tc>
      </w:tr>
      <w:tr w:rsidR="00B82A2F" w:rsidRPr="00053538" w14:paraId="57C14469" w14:textId="77777777">
        <w:tc>
          <w:tcPr>
            <w:tcW w:w="4788" w:type="dxa"/>
          </w:tcPr>
          <w:p w14:paraId="4653E158" w14:textId="77777777" w:rsidR="00B82A2F" w:rsidRPr="00053538" w:rsidRDefault="00B82A2F">
            <w:pPr>
              <w:pStyle w:val="BodyText"/>
              <w:spacing w:after="360"/>
              <w:jc w:val="left"/>
              <w:rPr>
                <w:rFonts w:ascii="Arial" w:hAnsi="Arial"/>
                <w:color w:val="000000"/>
                <w:w w:val="0"/>
                <w:sz w:val="24"/>
              </w:rPr>
            </w:pPr>
            <w:bookmarkStart w:id="43" w:name="_DV_C98"/>
            <w:r w:rsidRPr="00053538">
              <w:rPr>
                <w:rStyle w:val="DeltaViewInsertion"/>
                <w:rFonts w:ascii="Arial" w:hAnsi="Arial"/>
                <w:color w:val="000000"/>
                <w:w w:val="0"/>
                <w:sz w:val="24"/>
                <w:u w:val="none"/>
              </w:rPr>
              <w:t>Reason(s) for arming</w:t>
            </w:r>
            <w:bookmarkEnd w:id="43"/>
          </w:p>
        </w:tc>
        <w:tc>
          <w:tcPr>
            <w:tcW w:w="4788" w:type="dxa"/>
          </w:tcPr>
          <w:p w14:paraId="1AF8D99E" w14:textId="77777777" w:rsidR="00B82A2F" w:rsidRPr="00053538" w:rsidRDefault="00B82A2F">
            <w:pPr>
              <w:pStyle w:val="BodyText"/>
              <w:spacing w:after="360"/>
              <w:jc w:val="left"/>
              <w:rPr>
                <w:rFonts w:ascii="Arial" w:hAnsi="Arial"/>
                <w:color w:val="000000"/>
                <w:w w:val="0"/>
                <w:sz w:val="24"/>
              </w:rPr>
            </w:pPr>
          </w:p>
        </w:tc>
      </w:tr>
      <w:tr w:rsidR="00B82A2F" w:rsidRPr="00053538" w14:paraId="667F104F" w14:textId="77777777">
        <w:tc>
          <w:tcPr>
            <w:tcW w:w="4788" w:type="dxa"/>
          </w:tcPr>
          <w:p w14:paraId="2C6A4AF6" w14:textId="77777777" w:rsidR="00B82A2F" w:rsidRPr="00053538" w:rsidRDefault="00B82A2F">
            <w:pPr>
              <w:pStyle w:val="BodyText"/>
              <w:spacing w:after="360"/>
              <w:jc w:val="left"/>
              <w:rPr>
                <w:rFonts w:ascii="Arial" w:hAnsi="Arial"/>
                <w:color w:val="000000"/>
                <w:w w:val="0"/>
                <w:sz w:val="24"/>
              </w:rPr>
            </w:pPr>
            <w:bookmarkStart w:id="44" w:name="_DV_C99"/>
            <w:r w:rsidRPr="00053538">
              <w:rPr>
                <w:rStyle w:val="DeltaViewInsertion"/>
                <w:rFonts w:ascii="Arial" w:hAnsi="Arial"/>
                <w:color w:val="000000"/>
                <w:w w:val="0"/>
                <w:sz w:val="24"/>
                <w:u w:val="none"/>
              </w:rPr>
              <w:t>Relevant fault(s)</w:t>
            </w:r>
            <w:bookmarkEnd w:id="44"/>
          </w:p>
        </w:tc>
        <w:tc>
          <w:tcPr>
            <w:tcW w:w="4788" w:type="dxa"/>
          </w:tcPr>
          <w:p w14:paraId="04CA788B" w14:textId="77777777" w:rsidR="00B82A2F" w:rsidRPr="00053538" w:rsidRDefault="00B82A2F">
            <w:pPr>
              <w:pStyle w:val="BodyText"/>
              <w:spacing w:after="360"/>
              <w:jc w:val="left"/>
              <w:rPr>
                <w:rFonts w:ascii="Arial" w:hAnsi="Arial"/>
                <w:color w:val="000000"/>
                <w:w w:val="0"/>
                <w:sz w:val="24"/>
              </w:rPr>
            </w:pPr>
          </w:p>
        </w:tc>
      </w:tr>
      <w:tr w:rsidR="00B82A2F" w:rsidRPr="00053538" w14:paraId="7C90E915" w14:textId="77777777">
        <w:tc>
          <w:tcPr>
            <w:tcW w:w="4788" w:type="dxa"/>
          </w:tcPr>
          <w:p w14:paraId="33A1A029" w14:textId="77777777" w:rsidR="00B82A2F" w:rsidRPr="00053538" w:rsidRDefault="00B82A2F">
            <w:pPr>
              <w:pStyle w:val="BodyText"/>
              <w:spacing w:after="360"/>
              <w:jc w:val="left"/>
              <w:rPr>
                <w:rFonts w:ascii="Arial" w:hAnsi="Arial"/>
                <w:color w:val="000000"/>
                <w:w w:val="0"/>
                <w:sz w:val="24"/>
              </w:rPr>
            </w:pPr>
            <w:bookmarkStart w:id="45" w:name="_DV_C100"/>
            <w:r w:rsidRPr="00053538">
              <w:rPr>
                <w:rStyle w:val="DeltaViewInsertion"/>
                <w:rFonts w:ascii="Arial" w:hAnsi="Arial"/>
                <w:color w:val="000000"/>
                <w:w w:val="0"/>
                <w:sz w:val="24"/>
                <w:u w:val="none"/>
              </w:rPr>
              <w:t>Generating Unit(s)/BM Unit(s)</w:t>
            </w:r>
            <w:r w:rsidR="00EA2753" w:rsidRPr="00053538">
              <w:rPr>
                <w:rStyle w:val="DeltaViewInsertion"/>
                <w:rFonts w:ascii="Arial" w:hAnsi="Arial"/>
                <w:color w:val="000000"/>
                <w:w w:val="0"/>
                <w:sz w:val="24"/>
                <w:u w:val="none"/>
              </w:rPr>
              <w:t>/Intertrip Contacted Unit(s)</w:t>
            </w:r>
            <w:r w:rsidRPr="00053538">
              <w:rPr>
                <w:rStyle w:val="DeltaViewInsertion"/>
                <w:rFonts w:ascii="Arial" w:hAnsi="Arial"/>
                <w:color w:val="000000"/>
                <w:w w:val="0"/>
                <w:sz w:val="24"/>
                <w:u w:val="none"/>
              </w:rPr>
              <w:t xml:space="preserve"> to be armed</w:t>
            </w:r>
            <w:bookmarkEnd w:id="45"/>
            <w:r w:rsidR="00EA2753" w:rsidRPr="00053538">
              <w:rPr>
                <w:rStyle w:val="DeltaViewInsertion"/>
                <w:rFonts w:ascii="Arial" w:hAnsi="Arial"/>
                <w:color w:val="000000"/>
                <w:w w:val="0"/>
                <w:sz w:val="24"/>
                <w:u w:val="none"/>
              </w:rPr>
              <w:t xml:space="preserve"> (delete as appropriate)</w:t>
            </w:r>
          </w:p>
        </w:tc>
        <w:tc>
          <w:tcPr>
            <w:tcW w:w="4788" w:type="dxa"/>
          </w:tcPr>
          <w:p w14:paraId="5A8A093A" w14:textId="77777777" w:rsidR="00B82A2F" w:rsidRPr="00053538" w:rsidRDefault="00B82A2F">
            <w:pPr>
              <w:pStyle w:val="BodyText"/>
              <w:spacing w:after="360"/>
              <w:jc w:val="left"/>
              <w:rPr>
                <w:rFonts w:ascii="Arial" w:hAnsi="Arial"/>
                <w:color w:val="000000"/>
                <w:w w:val="0"/>
                <w:sz w:val="24"/>
              </w:rPr>
            </w:pPr>
          </w:p>
        </w:tc>
      </w:tr>
      <w:tr w:rsidR="00B82A2F" w:rsidRPr="00053538" w14:paraId="04A95707" w14:textId="77777777">
        <w:tc>
          <w:tcPr>
            <w:tcW w:w="4788" w:type="dxa"/>
          </w:tcPr>
          <w:p w14:paraId="5E4AC3DD"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lastRenderedPageBreak/>
              <w:t>Anticipated duration of arming</w:t>
            </w:r>
          </w:p>
        </w:tc>
        <w:tc>
          <w:tcPr>
            <w:tcW w:w="4788" w:type="dxa"/>
          </w:tcPr>
          <w:p w14:paraId="7548CB3A" w14:textId="77777777" w:rsidR="00B82A2F" w:rsidRPr="00053538" w:rsidRDefault="00B82A2F">
            <w:pPr>
              <w:pStyle w:val="BodyText"/>
              <w:spacing w:after="360"/>
              <w:jc w:val="left"/>
              <w:rPr>
                <w:rFonts w:ascii="Arial" w:hAnsi="Arial"/>
                <w:color w:val="000000"/>
                <w:w w:val="0"/>
                <w:sz w:val="24"/>
              </w:rPr>
            </w:pPr>
          </w:p>
        </w:tc>
      </w:tr>
    </w:tbl>
    <w:p w14:paraId="6F7C4AD5" w14:textId="77777777" w:rsidR="00B82A2F" w:rsidRPr="00053538" w:rsidRDefault="00B82A2F">
      <w:pPr>
        <w:pStyle w:val="BodyText"/>
        <w:spacing w:after="360"/>
        <w:jc w:val="center"/>
        <w:rPr>
          <w:rFonts w:ascii="Arial" w:hAnsi="Arial"/>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2377FEA5" w14:textId="77777777">
        <w:tc>
          <w:tcPr>
            <w:tcW w:w="4788" w:type="dxa"/>
          </w:tcPr>
          <w:p w14:paraId="0E4FBC6D"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Category of Intertrip</w:t>
            </w:r>
          </w:p>
        </w:tc>
        <w:tc>
          <w:tcPr>
            <w:tcW w:w="4788" w:type="dxa"/>
          </w:tcPr>
          <w:p w14:paraId="23FC5C91" w14:textId="77777777" w:rsidR="00B82A2F" w:rsidRPr="00053538" w:rsidRDefault="00B82A2F">
            <w:pPr>
              <w:pStyle w:val="BodyText"/>
              <w:spacing w:after="360"/>
              <w:jc w:val="left"/>
              <w:rPr>
                <w:rFonts w:ascii="Arial" w:hAnsi="Arial"/>
                <w:color w:val="000000"/>
                <w:w w:val="0"/>
                <w:sz w:val="24"/>
              </w:rPr>
            </w:pPr>
          </w:p>
        </w:tc>
      </w:tr>
      <w:tr w:rsidR="00B82A2F" w:rsidRPr="00053538" w14:paraId="1244891D" w14:textId="77777777">
        <w:tc>
          <w:tcPr>
            <w:tcW w:w="4788" w:type="dxa"/>
          </w:tcPr>
          <w:p w14:paraId="4D70BCDC"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790A113F" w14:textId="77777777" w:rsidR="00B82A2F" w:rsidRPr="00053538" w:rsidRDefault="00B82A2F">
            <w:pPr>
              <w:pStyle w:val="BodyText"/>
              <w:spacing w:after="360"/>
              <w:jc w:val="left"/>
              <w:rPr>
                <w:rFonts w:ascii="Arial" w:hAnsi="Arial"/>
                <w:color w:val="000000"/>
                <w:w w:val="0"/>
                <w:sz w:val="24"/>
              </w:rPr>
            </w:pPr>
          </w:p>
        </w:tc>
      </w:tr>
      <w:tr w:rsidR="00B82A2F" w:rsidRPr="00053538" w14:paraId="00C9FB2B" w14:textId="77777777">
        <w:tc>
          <w:tcPr>
            <w:tcW w:w="4788" w:type="dxa"/>
          </w:tcPr>
          <w:p w14:paraId="6A4CCE50"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1F93B66B" w14:textId="77777777" w:rsidR="00B82A2F" w:rsidRPr="00053538" w:rsidRDefault="00B82A2F">
            <w:pPr>
              <w:pStyle w:val="BodyText"/>
              <w:spacing w:after="360"/>
              <w:jc w:val="left"/>
              <w:rPr>
                <w:rFonts w:ascii="Arial" w:hAnsi="Arial"/>
                <w:color w:val="000000"/>
                <w:w w:val="0"/>
                <w:sz w:val="24"/>
              </w:rPr>
            </w:pPr>
          </w:p>
        </w:tc>
      </w:tr>
    </w:tbl>
    <w:p w14:paraId="5FB5615C" w14:textId="77777777" w:rsidR="00B82A2F" w:rsidRPr="00053538" w:rsidRDefault="00B82A2F">
      <w:pPr>
        <w:pStyle w:val="BodyText"/>
        <w:spacing w:after="360"/>
        <w:jc w:val="center"/>
        <w:rPr>
          <w:rFonts w:ascii="Arial" w:hAnsi="Arial"/>
          <w:color w:val="000000"/>
          <w:w w:val="0"/>
          <w:sz w:val="24"/>
        </w:rPr>
      </w:pPr>
    </w:p>
    <w:p w14:paraId="4C64DDDD" w14:textId="77777777" w:rsidR="00B82A2F" w:rsidRPr="00053538" w:rsidRDefault="00B82A2F">
      <w:pPr>
        <w:pStyle w:val="BodyText"/>
        <w:spacing w:after="360"/>
        <w:jc w:val="center"/>
        <w:rPr>
          <w:rFonts w:ascii="Arial" w:hAnsi="Arial"/>
          <w:b/>
          <w:color w:val="000000"/>
          <w:w w:val="0"/>
          <w:sz w:val="24"/>
        </w:rPr>
      </w:pPr>
      <w:bookmarkStart w:id="46" w:name="_DV_C10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Part II</w:t>
      </w:r>
      <w:bookmarkEnd w:id="46"/>
    </w:p>
    <w:p w14:paraId="54A04B9D" w14:textId="77777777" w:rsidR="00B82A2F" w:rsidRPr="00053538" w:rsidRDefault="00B82A2F">
      <w:pPr>
        <w:pStyle w:val="BodyText"/>
        <w:tabs>
          <w:tab w:val="left" w:pos="3060"/>
        </w:tabs>
        <w:spacing w:after="360"/>
        <w:jc w:val="center"/>
        <w:rPr>
          <w:rFonts w:ascii="Arial" w:hAnsi="Arial"/>
          <w:color w:val="000000"/>
          <w:w w:val="0"/>
          <w:sz w:val="24"/>
        </w:rPr>
      </w:pPr>
      <w:bookmarkStart w:id="47" w:name="_DV_C102"/>
      <w:r w:rsidRPr="00053538">
        <w:rPr>
          <w:rStyle w:val="DeltaViewInsertion"/>
          <w:rFonts w:ascii="Arial" w:hAnsi="Arial"/>
          <w:color w:val="000000"/>
          <w:w w:val="0"/>
          <w:sz w:val="24"/>
          <w:u w:val="none"/>
        </w:rPr>
        <w:t>Confirmation of Withdrawal of Restricted MW Export Level</w:t>
      </w:r>
      <w:bookmarkEnd w:id="47"/>
    </w:p>
    <w:p w14:paraId="2481A831" w14:textId="77777777" w:rsidR="00B82A2F" w:rsidRPr="00053538" w:rsidRDefault="00B82A2F">
      <w:pPr>
        <w:pStyle w:val="BodyText"/>
        <w:spacing w:after="360"/>
        <w:jc w:val="center"/>
        <w:rPr>
          <w:rFonts w:ascii="Arial" w:hAnsi="Arial"/>
          <w:i/>
          <w:color w:val="000000"/>
          <w:w w:val="0"/>
          <w:sz w:val="24"/>
        </w:rPr>
      </w:pPr>
    </w:p>
    <w:p w14:paraId="1D1E37B2" w14:textId="77777777" w:rsidR="00B82A2F" w:rsidRPr="00053538" w:rsidRDefault="00B82A2F">
      <w:pPr>
        <w:pStyle w:val="BodyText"/>
        <w:spacing w:after="360"/>
        <w:jc w:val="left"/>
        <w:rPr>
          <w:rFonts w:ascii="Arial" w:hAnsi="Arial"/>
          <w:i/>
          <w:color w:val="000000"/>
          <w:w w:val="0"/>
          <w:sz w:val="24"/>
        </w:rPr>
      </w:pPr>
      <w:bookmarkStart w:id="48" w:name="_DV_C103"/>
      <w:r w:rsidRPr="00053538">
        <w:rPr>
          <w:rStyle w:val="DeltaViewInsertion"/>
          <w:rFonts w:ascii="Arial" w:hAnsi="Arial"/>
          <w:i/>
          <w:color w:val="000000"/>
          <w:w w:val="0"/>
          <w:sz w:val="24"/>
          <w:u w:val="none"/>
        </w:rPr>
        <w:t>From : [     ]</w:t>
      </w:r>
      <w:bookmarkEnd w:id="48"/>
    </w:p>
    <w:p w14:paraId="2B4B5D9D"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49" w:name="_DV_C104"/>
      <w:r w:rsidRPr="00053538">
        <w:rPr>
          <w:rStyle w:val="DeltaViewInsertion"/>
          <w:rFonts w:ascii="Arial" w:hAnsi="Arial"/>
          <w:i/>
          <w:color w:val="000000"/>
          <w:w w:val="0"/>
          <w:sz w:val="24"/>
          <w:u w:val="none"/>
        </w:rPr>
        <w:t>To: [     ]</w:t>
      </w:r>
      <w:bookmarkEnd w:id="49"/>
    </w:p>
    <w:p w14:paraId="0553217C"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confirmation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7BC0F643" w14:textId="77777777">
        <w:tc>
          <w:tcPr>
            <w:tcW w:w="4788" w:type="dxa"/>
          </w:tcPr>
          <w:p w14:paraId="61385688"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95C79FF" w14:textId="77777777" w:rsidR="00B82A2F" w:rsidRPr="00053538" w:rsidRDefault="00B82A2F">
            <w:pPr>
              <w:pStyle w:val="BodyText"/>
              <w:spacing w:after="360"/>
              <w:jc w:val="left"/>
              <w:rPr>
                <w:rStyle w:val="DeltaViewInsertion"/>
                <w:rFonts w:ascii="Arial" w:hAnsi="Arial"/>
                <w:i/>
                <w:color w:val="000000"/>
                <w:w w:val="0"/>
                <w:sz w:val="24"/>
                <w:u w:val="none"/>
              </w:rPr>
            </w:pPr>
          </w:p>
        </w:tc>
      </w:tr>
      <w:tr w:rsidR="00B82A2F" w:rsidRPr="00053538" w14:paraId="2B46EDB2" w14:textId="77777777">
        <w:tc>
          <w:tcPr>
            <w:tcW w:w="4788" w:type="dxa"/>
          </w:tcPr>
          <w:p w14:paraId="34B4653F" w14:textId="77777777" w:rsidR="00B82A2F" w:rsidRPr="00053538" w:rsidRDefault="00B82A2F">
            <w:pPr>
              <w:pStyle w:val="BodyText"/>
              <w:spacing w:after="360"/>
              <w:jc w:val="left"/>
              <w:rPr>
                <w:rFonts w:ascii="Arial" w:hAnsi="Arial"/>
                <w:color w:val="000000"/>
                <w:w w:val="0"/>
                <w:sz w:val="24"/>
              </w:rPr>
            </w:pPr>
            <w:bookmarkStart w:id="50" w:name="_DV_C105"/>
            <w:r w:rsidRPr="00053538">
              <w:rPr>
                <w:rStyle w:val="DeltaViewInsertion"/>
                <w:rFonts w:ascii="Arial" w:hAnsi="Arial"/>
                <w:color w:val="000000"/>
                <w:w w:val="0"/>
                <w:sz w:val="24"/>
                <w:u w:val="none"/>
              </w:rPr>
              <w:t xml:space="preserve">Restricted MW Export Level (MW) </w:t>
            </w:r>
            <w:bookmarkEnd w:id="50"/>
          </w:p>
        </w:tc>
        <w:tc>
          <w:tcPr>
            <w:tcW w:w="4788" w:type="dxa"/>
          </w:tcPr>
          <w:p w14:paraId="079CF3F0" w14:textId="77777777" w:rsidR="00B82A2F" w:rsidRPr="00053538" w:rsidRDefault="00B82A2F">
            <w:pPr>
              <w:pStyle w:val="BodyText"/>
              <w:spacing w:after="360"/>
              <w:jc w:val="left"/>
              <w:rPr>
                <w:rFonts w:ascii="Arial" w:hAnsi="Arial"/>
                <w:i/>
                <w:color w:val="000000"/>
                <w:w w:val="0"/>
                <w:sz w:val="24"/>
              </w:rPr>
            </w:pPr>
          </w:p>
        </w:tc>
      </w:tr>
      <w:tr w:rsidR="00B82A2F" w:rsidRPr="00053538" w14:paraId="13AE292D" w14:textId="77777777">
        <w:tc>
          <w:tcPr>
            <w:tcW w:w="4788" w:type="dxa"/>
          </w:tcPr>
          <w:p w14:paraId="5B197F48" w14:textId="77777777" w:rsidR="00B82A2F" w:rsidRPr="00053538" w:rsidRDefault="00B82A2F">
            <w:pPr>
              <w:pStyle w:val="BodyText"/>
              <w:spacing w:after="360"/>
              <w:jc w:val="left"/>
              <w:rPr>
                <w:rFonts w:ascii="Arial" w:hAnsi="Arial"/>
                <w:color w:val="000000"/>
                <w:w w:val="0"/>
                <w:sz w:val="24"/>
              </w:rPr>
            </w:pPr>
            <w:bookmarkStart w:id="51" w:name="_DV_C107"/>
            <w:r w:rsidRPr="00053538">
              <w:rPr>
                <w:rStyle w:val="DeltaViewInsertion"/>
                <w:rFonts w:ascii="Arial" w:hAnsi="Arial"/>
                <w:color w:val="000000"/>
                <w:w w:val="0"/>
                <w:sz w:val="24"/>
                <w:u w:val="none"/>
              </w:rPr>
              <w:t>No longer applies</w:t>
            </w:r>
            <w:bookmarkEnd w:id="51"/>
          </w:p>
        </w:tc>
        <w:tc>
          <w:tcPr>
            <w:tcW w:w="4788" w:type="dxa"/>
          </w:tcPr>
          <w:p w14:paraId="7C34E124" w14:textId="77777777" w:rsidR="00B82A2F" w:rsidRPr="00053538" w:rsidRDefault="00B82A2F">
            <w:pPr>
              <w:pStyle w:val="BodyText"/>
              <w:spacing w:after="360"/>
              <w:jc w:val="left"/>
              <w:rPr>
                <w:rFonts w:ascii="Arial" w:hAnsi="Arial"/>
                <w:color w:val="000000"/>
                <w:w w:val="0"/>
                <w:sz w:val="24"/>
              </w:rPr>
            </w:pPr>
            <w:bookmarkStart w:id="52" w:name="_DV_C106"/>
            <w:r w:rsidRPr="00053538">
              <w:rPr>
                <w:rStyle w:val="DeltaViewInsertion"/>
                <w:rFonts w:ascii="Arial" w:hAnsi="Arial"/>
                <w:i/>
                <w:color w:val="000000"/>
                <w:w w:val="0"/>
                <w:sz w:val="24"/>
                <w:u w:val="none"/>
              </w:rPr>
              <w:t>Tick if applicable</w:t>
            </w:r>
            <w:bookmarkEnd w:id="52"/>
          </w:p>
        </w:tc>
      </w:tr>
      <w:tr w:rsidR="00B82A2F" w:rsidRPr="00053538" w14:paraId="0267638E" w14:textId="77777777">
        <w:tc>
          <w:tcPr>
            <w:tcW w:w="4788" w:type="dxa"/>
          </w:tcPr>
          <w:p w14:paraId="1B6E6A02" w14:textId="77777777" w:rsidR="00B82A2F" w:rsidRPr="00053538" w:rsidRDefault="00B82A2F">
            <w:pPr>
              <w:pStyle w:val="BodyText"/>
              <w:spacing w:after="360"/>
              <w:jc w:val="left"/>
              <w:rPr>
                <w:rFonts w:ascii="Arial" w:hAnsi="Arial"/>
                <w:color w:val="000000"/>
                <w:w w:val="0"/>
                <w:sz w:val="24"/>
              </w:rPr>
            </w:pPr>
            <w:bookmarkStart w:id="53" w:name="_DV_C108"/>
            <w:r w:rsidRPr="00053538">
              <w:rPr>
                <w:rStyle w:val="DeltaViewInsertion"/>
                <w:rFonts w:ascii="Arial" w:hAnsi="Arial"/>
                <w:color w:val="000000"/>
                <w:w w:val="0"/>
                <w:sz w:val="24"/>
                <w:u w:val="none"/>
              </w:rPr>
              <w:t>Has been increased to (MW)</w:t>
            </w:r>
            <w:bookmarkEnd w:id="53"/>
          </w:p>
        </w:tc>
        <w:tc>
          <w:tcPr>
            <w:tcW w:w="4788" w:type="dxa"/>
          </w:tcPr>
          <w:p w14:paraId="75E58D37" w14:textId="77777777" w:rsidR="00B82A2F" w:rsidRPr="00053538" w:rsidRDefault="00B82A2F">
            <w:pPr>
              <w:pStyle w:val="BodyText"/>
              <w:spacing w:after="360"/>
              <w:jc w:val="left"/>
              <w:rPr>
                <w:rFonts w:ascii="Arial" w:hAnsi="Arial"/>
                <w:color w:val="000000"/>
                <w:w w:val="0"/>
                <w:sz w:val="24"/>
              </w:rPr>
            </w:pPr>
          </w:p>
        </w:tc>
      </w:tr>
    </w:tbl>
    <w:p w14:paraId="5362F9B4" w14:textId="77777777" w:rsidR="00B82A2F" w:rsidRPr="00053538" w:rsidRDefault="00B82A2F">
      <w:pPr>
        <w:pStyle w:val="BodyText"/>
        <w:spacing w:after="360"/>
        <w:jc w:val="center"/>
        <w:rPr>
          <w:rFonts w:ascii="Arial" w:hAnsi="Arial"/>
          <w:i/>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5B42E2E4" w14:textId="77777777">
        <w:tc>
          <w:tcPr>
            <w:tcW w:w="4788" w:type="dxa"/>
          </w:tcPr>
          <w:p w14:paraId="1712544C" w14:textId="77777777" w:rsidR="00B82A2F" w:rsidRPr="00053538" w:rsidRDefault="00B82A2F">
            <w:pPr>
              <w:pStyle w:val="BodyText"/>
              <w:spacing w:after="360"/>
              <w:jc w:val="left"/>
              <w:rPr>
                <w:rFonts w:ascii="Arial" w:hAnsi="Arial"/>
                <w:color w:val="000000"/>
                <w:w w:val="0"/>
                <w:sz w:val="24"/>
              </w:rPr>
            </w:pPr>
            <w:bookmarkStart w:id="54" w:name="_DV_C110"/>
            <w:r w:rsidRPr="00053538">
              <w:rPr>
                <w:rStyle w:val="DeltaViewInsertion"/>
                <w:rFonts w:ascii="Arial" w:hAnsi="Arial"/>
                <w:color w:val="000000"/>
                <w:w w:val="0"/>
                <w:sz w:val="24"/>
                <w:u w:val="none"/>
              </w:rPr>
              <w:t>Special instructions (if any)</w:t>
            </w:r>
            <w:bookmarkEnd w:id="54"/>
            <w:r w:rsidRPr="00053538">
              <w:rPr>
                <w:rStyle w:val="DeltaViewInsertion"/>
                <w:rFonts w:ascii="Arial" w:hAnsi="Arial"/>
                <w:color w:val="000000"/>
                <w:w w:val="0"/>
                <w:sz w:val="24"/>
                <w:u w:val="none"/>
              </w:rPr>
              <w:t xml:space="preserve"> if Restricted MW Export Level has been increased</w:t>
            </w:r>
          </w:p>
        </w:tc>
        <w:tc>
          <w:tcPr>
            <w:tcW w:w="4788" w:type="dxa"/>
          </w:tcPr>
          <w:p w14:paraId="3538B34A" w14:textId="77777777" w:rsidR="00B82A2F" w:rsidRPr="00053538" w:rsidRDefault="00B82A2F">
            <w:pPr>
              <w:pStyle w:val="BodyText"/>
              <w:spacing w:after="360"/>
              <w:jc w:val="left"/>
              <w:rPr>
                <w:rFonts w:ascii="Arial" w:hAnsi="Arial"/>
                <w:color w:val="000000"/>
                <w:w w:val="0"/>
                <w:sz w:val="24"/>
              </w:rPr>
            </w:pPr>
          </w:p>
        </w:tc>
      </w:tr>
    </w:tbl>
    <w:p w14:paraId="300729D5" w14:textId="77777777" w:rsidR="00B82A2F" w:rsidRPr="00053538" w:rsidRDefault="00B82A2F">
      <w:pPr>
        <w:pStyle w:val="BodyText"/>
        <w:spacing w:after="360"/>
        <w:jc w:val="center"/>
        <w:rPr>
          <w:rFonts w:ascii="Arial" w:hAnsi="Arial"/>
          <w:b/>
          <w:color w:val="000000"/>
          <w:w w:val="0"/>
          <w:sz w:val="24"/>
        </w:rPr>
      </w:pPr>
      <w:bookmarkStart w:id="55" w:name="_DV_C11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SCHEDULE 4</w:t>
      </w:r>
      <w:bookmarkEnd w:id="55"/>
    </w:p>
    <w:p w14:paraId="1DDCA487" w14:textId="77777777" w:rsidR="00B82A2F" w:rsidRPr="00053538" w:rsidRDefault="00B82A2F">
      <w:pPr>
        <w:pStyle w:val="BodyText"/>
        <w:spacing w:after="360"/>
        <w:jc w:val="center"/>
        <w:rPr>
          <w:rStyle w:val="DeltaViewInsertion"/>
          <w:rFonts w:ascii="Arial" w:hAnsi="Arial"/>
          <w:b/>
          <w:color w:val="000000"/>
          <w:w w:val="0"/>
          <w:sz w:val="24"/>
          <w:u w:val="none"/>
        </w:rPr>
      </w:pPr>
      <w:bookmarkStart w:id="56" w:name="_DV_C112"/>
      <w:r w:rsidRPr="00053538">
        <w:rPr>
          <w:rStyle w:val="DeltaViewInsertion"/>
          <w:rFonts w:ascii="Arial" w:hAnsi="Arial"/>
          <w:b/>
          <w:color w:val="000000"/>
          <w:w w:val="0"/>
          <w:sz w:val="24"/>
          <w:u w:val="none"/>
        </w:rPr>
        <w:t>SYSTEM TO GENERATOR OPERATIONAL INTERTRIPPING - PAYMENT RATES</w:t>
      </w:r>
      <w:bookmarkEnd w:id="56"/>
    </w:p>
    <w:p w14:paraId="34A081D8" w14:textId="77777777" w:rsidR="00B82A2F" w:rsidRPr="00053538" w:rsidRDefault="00B82A2F">
      <w:pPr>
        <w:pStyle w:val="BodyText"/>
        <w:spacing w:after="360"/>
        <w:jc w:val="center"/>
        <w:rPr>
          <w:rFonts w:ascii="Arial" w:hAnsi="Arial"/>
          <w:b/>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1915"/>
        <w:gridCol w:w="1915"/>
        <w:gridCol w:w="1915"/>
        <w:gridCol w:w="1916"/>
      </w:tblGrid>
      <w:tr w:rsidR="00B82A2F" w:rsidRPr="00053538" w14:paraId="30EFD5A9" w14:textId="77777777">
        <w:tc>
          <w:tcPr>
            <w:tcW w:w="1915" w:type="dxa"/>
          </w:tcPr>
          <w:p w14:paraId="0CA21B28" w14:textId="77777777" w:rsidR="00B82A2F" w:rsidRPr="00053538" w:rsidRDefault="00B82A2F">
            <w:pPr>
              <w:pStyle w:val="BodyText"/>
              <w:spacing w:after="360"/>
              <w:rPr>
                <w:rFonts w:ascii="Arial" w:hAnsi="Arial"/>
                <w:color w:val="000000"/>
                <w:w w:val="0"/>
                <w:sz w:val="24"/>
              </w:rPr>
            </w:pPr>
          </w:p>
        </w:tc>
        <w:tc>
          <w:tcPr>
            <w:tcW w:w="1915" w:type="dxa"/>
          </w:tcPr>
          <w:p w14:paraId="41F87F49"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1</w:t>
            </w:r>
          </w:p>
        </w:tc>
        <w:tc>
          <w:tcPr>
            <w:tcW w:w="1915" w:type="dxa"/>
          </w:tcPr>
          <w:p w14:paraId="7537DE5F"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2</w:t>
            </w:r>
          </w:p>
        </w:tc>
        <w:tc>
          <w:tcPr>
            <w:tcW w:w="1915" w:type="dxa"/>
          </w:tcPr>
          <w:p w14:paraId="7B5ACDF5"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3</w:t>
            </w:r>
          </w:p>
        </w:tc>
        <w:tc>
          <w:tcPr>
            <w:tcW w:w="1916" w:type="dxa"/>
          </w:tcPr>
          <w:p w14:paraId="659C1C20"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4</w:t>
            </w:r>
          </w:p>
        </w:tc>
      </w:tr>
      <w:tr w:rsidR="00B82A2F" w:rsidRPr="00053538" w14:paraId="641885B8" w14:textId="77777777">
        <w:tc>
          <w:tcPr>
            <w:tcW w:w="1915" w:type="dxa"/>
          </w:tcPr>
          <w:p w14:paraId="7BE48CA8" w14:textId="77777777" w:rsidR="00B82A2F" w:rsidRPr="00053538" w:rsidRDefault="00B82A2F">
            <w:pPr>
              <w:pStyle w:val="BodyText"/>
              <w:spacing w:after="360"/>
              <w:rPr>
                <w:rFonts w:ascii="Arial" w:hAnsi="Arial"/>
                <w:color w:val="000000"/>
                <w:w w:val="0"/>
                <w:sz w:val="24"/>
              </w:rPr>
            </w:pPr>
            <w:r w:rsidRPr="00053538">
              <w:rPr>
                <w:rStyle w:val="DeltaViewInsertion"/>
                <w:rFonts w:ascii="Arial" w:hAnsi="Arial"/>
                <w:b/>
                <w:color w:val="000000"/>
                <w:w w:val="0"/>
                <w:sz w:val="24"/>
                <w:u w:val="none"/>
              </w:rPr>
              <w:t>Capability Payment (£/Settlement Period)</w:t>
            </w:r>
          </w:p>
        </w:tc>
        <w:tc>
          <w:tcPr>
            <w:tcW w:w="1915" w:type="dxa"/>
            <w:vAlign w:val="center"/>
          </w:tcPr>
          <w:p w14:paraId="09F50830"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1847D65B"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c>
          <w:tcPr>
            <w:tcW w:w="1915" w:type="dxa"/>
            <w:vAlign w:val="center"/>
          </w:tcPr>
          <w:p w14:paraId="16F72E6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23BB50D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r>
      <w:tr w:rsidR="00B82A2F" w:rsidRPr="00053538" w14:paraId="6894F6D5" w14:textId="77777777">
        <w:tc>
          <w:tcPr>
            <w:tcW w:w="1915" w:type="dxa"/>
          </w:tcPr>
          <w:p w14:paraId="1BCEC03C" w14:textId="77777777" w:rsidR="00B82A2F" w:rsidRPr="00053538" w:rsidRDefault="00EA2753">
            <w:pPr>
              <w:pStyle w:val="BodyText"/>
              <w:spacing w:after="360"/>
              <w:rPr>
                <w:rFonts w:ascii="Arial" w:hAnsi="Arial"/>
                <w:color w:val="000000"/>
                <w:w w:val="0"/>
                <w:sz w:val="24"/>
              </w:rPr>
            </w:pPr>
            <w:r w:rsidRPr="00053538">
              <w:rPr>
                <w:rStyle w:val="DeltaViewInsertion"/>
                <w:rFonts w:ascii="Arial" w:hAnsi="Arial"/>
                <w:b/>
                <w:color w:val="000000"/>
                <w:w w:val="0"/>
                <w:sz w:val="24"/>
                <w:u w:val="none"/>
              </w:rPr>
              <w:t>Intertrip Payment (£/Intertrip Contracted</w:t>
            </w:r>
            <w:r w:rsidR="00B82A2F" w:rsidRPr="00053538">
              <w:rPr>
                <w:rStyle w:val="DeltaViewInsertion"/>
                <w:rFonts w:ascii="Arial" w:hAnsi="Arial"/>
                <w:b/>
                <w:color w:val="000000"/>
                <w:w w:val="0"/>
                <w:sz w:val="24"/>
                <w:u w:val="none"/>
              </w:rPr>
              <w:t xml:space="preserve"> Unit/Trip)</w:t>
            </w:r>
          </w:p>
        </w:tc>
        <w:tc>
          <w:tcPr>
            <w:tcW w:w="1915" w:type="dxa"/>
            <w:vAlign w:val="center"/>
          </w:tcPr>
          <w:p w14:paraId="65B16FD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631CBE8F"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c>
          <w:tcPr>
            <w:tcW w:w="1915" w:type="dxa"/>
            <w:vAlign w:val="center"/>
          </w:tcPr>
          <w:p w14:paraId="60C74EE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592B2E1D"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r>
    </w:tbl>
    <w:p w14:paraId="35CE4397" w14:textId="77777777" w:rsidR="00B82A2F" w:rsidRPr="00053538" w:rsidRDefault="00B82A2F">
      <w:pPr>
        <w:pStyle w:val="BodyText"/>
        <w:spacing w:after="360"/>
        <w:rPr>
          <w:rFonts w:ascii="Arial" w:hAnsi="Arial"/>
          <w:color w:val="000000"/>
          <w:w w:val="0"/>
          <w:sz w:val="24"/>
        </w:rPr>
      </w:pPr>
    </w:p>
    <w:p w14:paraId="4503B526"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r w:rsidRPr="00053538">
        <w:rPr>
          <w:rStyle w:val="DeltaViewInsertion"/>
          <w:rFonts w:ascii="Arial" w:hAnsi="Arial"/>
          <w:color w:val="000000"/>
          <w:w w:val="0"/>
          <w:u w:val="none"/>
        </w:rPr>
        <w:t>All rates in this Schedule 4 are specified at April 2005 base and shall be subject to indexation in accordance with Paragraph 4.5 with effect from 1st April 2006.</w:t>
      </w:r>
    </w:p>
    <w:p w14:paraId="3A493C9C"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26A7034A"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703606D2" w14:textId="77777777" w:rsidR="00B82A2F" w:rsidRPr="00053538" w:rsidRDefault="00B82A2F">
      <w:pPr>
        <w:pStyle w:val="1Document"/>
        <w:keepNext w:val="0"/>
        <w:widowControl/>
        <w:tabs>
          <w:tab w:val="left" w:pos="-1142"/>
          <w:tab w:val="left" w:pos="-720"/>
          <w:tab w:val="left" w:pos="0"/>
          <w:tab w:val="left" w:pos="851"/>
          <w:tab w:val="left" w:pos="1701"/>
          <w:tab w:val="left" w:pos="2552"/>
          <w:tab w:val="left" w:pos="3060"/>
          <w:tab w:val="left" w:pos="3402"/>
        </w:tabs>
        <w:rPr>
          <w:rFonts w:ascii="Arial" w:hAnsi="Arial"/>
          <w:color w:val="000000"/>
          <w:szCs w:val="24"/>
        </w:rPr>
      </w:pPr>
      <w:r w:rsidRPr="00053538">
        <w:rPr>
          <w:rFonts w:ascii="Arial" w:hAnsi="Arial"/>
          <w:color w:val="000000"/>
          <w:szCs w:val="24"/>
        </w:rPr>
        <w:t>END OF SECTION 4</w:t>
      </w:r>
    </w:p>
    <w:sectPr w:rsidR="00B82A2F" w:rsidRPr="00053538" w:rsidSect="00D32F77">
      <w:headerReference w:type="default" r:id="rId41"/>
      <w:footnotePr>
        <w:numStart w:val="15"/>
      </w:footnotePr>
      <w:pgSz w:w="12240" w:h="15840"/>
      <w:pgMar w:top="1440" w:right="1440" w:bottom="1440" w:left="1440" w:header="720" w:footer="720" w:gutter="0"/>
      <w:pgNumType w:start="2" w:chapStyle="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C97EE" w14:textId="77777777" w:rsidR="00C50708" w:rsidRDefault="00C50708">
      <w:r>
        <w:separator/>
      </w:r>
    </w:p>
  </w:endnote>
  <w:endnote w:type="continuationSeparator" w:id="0">
    <w:p w14:paraId="46EC9505" w14:textId="77777777" w:rsidR="00C50708" w:rsidRDefault="00C50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Tahoma">
    <w:panose1 w:val="020B0604030504040204"/>
    <w:charset w:val="00"/>
    <w:family w:val="swiss"/>
    <w:pitch w:val="variable"/>
    <w:sig w:usb0="E1002EFF" w:usb1="C000605B" w:usb2="00000029" w:usb3="00000000" w:csb0="000101FF" w:csb1="00000000"/>
  </w:font>
  <w:font w:name="NewsGoth BT">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4EAD5" w14:textId="77777777" w:rsidR="00735DAC" w:rsidRDefault="00735D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C1D60D" w14:textId="77777777" w:rsidR="00735DAC" w:rsidRDefault="00735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7E7D8" w14:textId="4C7A7E6E" w:rsidR="00735DAC" w:rsidRDefault="00735DAC" w:rsidP="00731641">
    <w:pPr>
      <w:pStyle w:val="Footer"/>
      <w:tabs>
        <w:tab w:val="clear" w:pos="4153"/>
        <w:tab w:val="clear" w:pos="8306"/>
        <w:tab w:val="right" w:pos="9360"/>
      </w:tabs>
      <w:jc w:val="right"/>
      <w:rPr>
        <w:rFonts w:ascii="Arial" w:hAnsi="Arial"/>
        <w:bCs/>
        <w:sz w:val="20"/>
      </w:rPr>
    </w:pPr>
    <w:r>
      <w:rPr>
        <w:rFonts w:ascii="Arial" w:hAnsi="Arial"/>
        <w:bCs/>
        <w:sz w:val="20"/>
      </w:rPr>
      <w:t>v1.</w:t>
    </w:r>
    <w:r w:rsidR="00411050">
      <w:rPr>
        <w:rFonts w:ascii="Arial" w:hAnsi="Arial"/>
        <w:bCs/>
        <w:sz w:val="20"/>
      </w:rPr>
      <w:t>3</w:t>
    </w:r>
    <w:del w:id="0" w:author="Tammy Meek [NESO]" w:date="2025-08-21T11:40:00Z" w16du:dateUtc="2025-08-21T10:40:00Z">
      <w:r w:rsidR="00643BC9" w:rsidDel="00B774BD">
        <w:rPr>
          <w:rFonts w:ascii="Arial" w:hAnsi="Arial"/>
          <w:bCs/>
          <w:sz w:val="20"/>
        </w:rPr>
        <w:delText>2</w:delText>
      </w:r>
    </w:del>
    <w:r>
      <w:rPr>
        <w:rFonts w:ascii="Arial" w:hAnsi="Arial"/>
        <w:bCs/>
        <w:sz w:val="20"/>
      </w:rPr>
      <w:t xml:space="preserve"> </w:t>
    </w:r>
    <w:r w:rsidR="003338B0">
      <w:rPr>
        <w:rFonts w:ascii="Arial" w:hAnsi="Arial"/>
        <w:bCs/>
        <w:sz w:val="20"/>
      </w:rPr>
      <w:t xml:space="preserve">- </w:t>
    </w:r>
    <w:del w:id="1" w:author="Tammy Meek [NESO]" w:date="2025-08-21T11:40:00Z" w16du:dateUtc="2025-08-21T10:40:00Z">
      <w:r w:rsidR="00643BC9" w:rsidDel="00B774BD">
        <w:rPr>
          <w:rFonts w:ascii="Arial" w:hAnsi="Arial"/>
          <w:bCs/>
          <w:sz w:val="20"/>
        </w:rPr>
        <w:delText>31 July</w:delText>
      </w:r>
      <w:r w:rsidR="001D505C" w:rsidDel="00B774BD">
        <w:rPr>
          <w:rFonts w:ascii="Arial" w:hAnsi="Arial"/>
          <w:bCs/>
          <w:sz w:val="20"/>
        </w:rPr>
        <w:delText xml:space="preserve"> </w:delText>
      </w:r>
    </w:del>
    <w:r w:rsidR="00411050">
      <w:rPr>
        <w:rFonts w:ascii="Arial" w:hAnsi="Arial"/>
        <w:bCs/>
        <w:sz w:val="20"/>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937A5" w14:textId="77777777" w:rsidR="00B774BD" w:rsidRDefault="00B774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8C331" w14:textId="77777777" w:rsidR="00C50708" w:rsidRDefault="00C50708">
      <w:r>
        <w:separator/>
      </w:r>
    </w:p>
  </w:footnote>
  <w:footnote w:type="continuationSeparator" w:id="0">
    <w:p w14:paraId="4D4A2F4D" w14:textId="77777777" w:rsidR="00C50708" w:rsidRDefault="00C50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00E17" w14:textId="77777777" w:rsidR="00B774BD" w:rsidRDefault="00B774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254D6" w14:textId="2350B810" w:rsidR="00735DAC" w:rsidRDefault="00735DAC" w:rsidP="00370D00">
    <w:pPr>
      <w:pStyle w:val="Header"/>
      <w:tabs>
        <w:tab w:val="clear" w:pos="4320"/>
        <w:tab w:val="clear" w:pos="8640"/>
        <w:tab w:val="left" w:pos="1715"/>
      </w:tabs>
      <w:rPr>
        <w:rFonts w:ascii="Arial" w:hAnsi="Arial"/>
        <w:sz w:val="18"/>
      </w:rPr>
    </w:pPr>
    <w:r>
      <w:rPr>
        <w:rFonts w:ascii="Arial" w:hAnsi="Arial"/>
        <w:sz w:val="18"/>
      </w:rPr>
      <w:t>CUSC v1.</w:t>
    </w:r>
    <w:r w:rsidR="00E47840">
      <w:rPr>
        <w:rFonts w:ascii="Arial" w:hAnsi="Arial"/>
        <w:sz w:val="18"/>
      </w:rPr>
      <w:t>3</w:t>
    </w:r>
    <w:r w:rsidR="00643BC9">
      <w:rPr>
        <w:rFonts w:ascii="Arial" w:hAnsi="Arial"/>
        <w:sz w:val="18"/>
      </w:rPr>
      <w:t>2</w:t>
    </w:r>
    <w:r w:rsidR="00370D00">
      <w:rPr>
        <w:rFonts w:ascii="Arial" w:hAnsi="Arial"/>
        <w:sz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71347" w14:textId="77777777" w:rsidR="00B774BD" w:rsidRDefault="00B774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64352" w14:textId="7241347D" w:rsidR="00735DAC" w:rsidRDefault="00735DAC">
    <w:pPr>
      <w:pStyle w:val="Header"/>
      <w:rPr>
        <w:rFonts w:ascii="Arial" w:hAnsi="Arial"/>
        <w:sz w:val="18"/>
      </w:rPr>
    </w:pPr>
    <w:r>
      <w:rPr>
        <w:rFonts w:ascii="Arial" w:hAnsi="Arial"/>
        <w:sz w:val="18"/>
      </w:rPr>
      <w:t>CUSC v1.</w:t>
    </w:r>
    <w:r w:rsidR="00411050">
      <w:rPr>
        <w:rFonts w:ascii="Arial" w:hAnsi="Arial"/>
        <w:sz w:val="18"/>
      </w:rPr>
      <w:t>3</w:t>
    </w:r>
    <w:r w:rsidR="00876557">
      <w:rPr>
        <w:rFonts w:ascii="Arial" w:hAnsi="Arial"/>
        <w:sz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1ACE1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AC630D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E16B7B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9046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AD2D7E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64A90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3243D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444A9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AAEA7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3D659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0"/>
    <w:lvl w:ilvl="0">
      <w:start w:val="1"/>
      <w:numFmt w:val="decimal"/>
      <w:pStyle w:val="1"/>
      <w:lvlText w:val="%1."/>
      <w:lvlJc w:val="left"/>
      <w:pPr>
        <w:tabs>
          <w:tab w:val="num" w:pos="720"/>
        </w:tabs>
      </w:pPr>
      <w:rPr>
        <w:rFonts w:ascii="Arial Narrow" w:hAnsi="Arial Narrow"/>
        <w:sz w:val="20"/>
      </w:rPr>
    </w:lvl>
  </w:abstractNum>
  <w:abstractNum w:abstractNumId="11" w15:restartNumberingAfterBreak="0">
    <w:nsid w:val="02CBE20E"/>
    <w:multiLevelType w:val="singleLevel"/>
    <w:tmpl w:val="1688FE64"/>
    <w:lvl w:ilvl="0">
      <w:start w:val="1"/>
      <w:numFmt w:val="lowerLetter"/>
      <w:lvlText w:val="(%1)"/>
      <w:lvlJc w:val="left"/>
      <w:pPr>
        <w:tabs>
          <w:tab w:val="num" w:pos="648"/>
        </w:tabs>
        <w:ind w:left="3528" w:hanging="648"/>
      </w:pPr>
      <w:rPr>
        <w:snapToGrid/>
        <w:w w:val="105"/>
        <w:sz w:val="22"/>
        <w:szCs w:val="22"/>
      </w:rPr>
    </w:lvl>
  </w:abstractNum>
  <w:abstractNum w:abstractNumId="12" w15:restartNumberingAfterBreak="0">
    <w:nsid w:val="04002A82"/>
    <w:multiLevelType w:val="multilevel"/>
    <w:tmpl w:val="7C10DFF2"/>
    <w:lvl w:ilvl="0">
      <w:start w:val="4"/>
      <w:numFmt w:val="decimal"/>
      <w:lvlText w:val="%1"/>
      <w:lvlJc w:val="left"/>
      <w:pPr>
        <w:tabs>
          <w:tab w:val="num" w:pos="855"/>
        </w:tabs>
        <w:ind w:left="855" w:hanging="855"/>
      </w:pPr>
      <w:rPr>
        <w:rFonts w:hint="default"/>
      </w:rPr>
    </w:lvl>
    <w:lvl w:ilvl="1">
      <w:start w:val="2"/>
      <w:numFmt w:val="decimal"/>
      <w:lvlText w:val="%1.%2"/>
      <w:lvlJc w:val="left"/>
      <w:pPr>
        <w:tabs>
          <w:tab w:val="num" w:pos="1071"/>
        </w:tabs>
        <w:ind w:left="1071" w:hanging="855"/>
      </w:pPr>
      <w:rPr>
        <w:rFonts w:hint="default"/>
      </w:rPr>
    </w:lvl>
    <w:lvl w:ilvl="2">
      <w:start w:val="12"/>
      <w:numFmt w:val="decimal"/>
      <w:lvlText w:val="%1.%2.%3"/>
      <w:lvlJc w:val="left"/>
      <w:pPr>
        <w:tabs>
          <w:tab w:val="num" w:pos="1287"/>
        </w:tabs>
        <w:ind w:left="1287" w:hanging="855"/>
      </w:pPr>
      <w:rPr>
        <w:rFonts w:hint="default"/>
      </w:rPr>
    </w:lvl>
    <w:lvl w:ilvl="3">
      <w:start w:val="4"/>
      <w:numFmt w:val="decimal"/>
      <w:lvlText w:val="%1.%2.%3.%4"/>
      <w:lvlJc w:val="left"/>
      <w:pPr>
        <w:tabs>
          <w:tab w:val="num" w:pos="1620"/>
        </w:tabs>
        <w:ind w:left="1620" w:hanging="1080"/>
      </w:pPr>
      <w:rPr>
        <w:rFonts w:hint="default"/>
        <w:b w:val="0"/>
      </w:rPr>
    </w:lvl>
    <w:lvl w:ilvl="4">
      <w:start w:val="1"/>
      <w:numFmt w:val="decimal"/>
      <w:lvlText w:val="%1.%2.%3.%4.%5"/>
      <w:lvlJc w:val="left"/>
      <w:pPr>
        <w:tabs>
          <w:tab w:val="num" w:pos="1944"/>
        </w:tabs>
        <w:ind w:left="1944" w:hanging="1080"/>
      </w:pPr>
      <w:rPr>
        <w:rFonts w:hint="default"/>
      </w:rPr>
    </w:lvl>
    <w:lvl w:ilvl="5">
      <w:start w:val="1"/>
      <w:numFmt w:val="decimal"/>
      <w:lvlText w:val="%1.%2.%3.%4.%5.%6"/>
      <w:lvlJc w:val="left"/>
      <w:pPr>
        <w:tabs>
          <w:tab w:val="num" w:pos="2520"/>
        </w:tabs>
        <w:ind w:left="2520" w:hanging="1440"/>
      </w:pPr>
      <w:rPr>
        <w:rFonts w:hint="default"/>
      </w:rPr>
    </w:lvl>
    <w:lvl w:ilvl="6">
      <w:start w:val="1"/>
      <w:numFmt w:val="decimal"/>
      <w:lvlText w:val="%1.%2.%3.%4.%5.%6.%7"/>
      <w:lvlJc w:val="left"/>
      <w:pPr>
        <w:tabs>
          <w:tab w:val="num" w:pos="2736"/>
        </w:tabs>
        <w:ind w:left="2736" w:hanging="1440"/>
      </w:pPr>
      <w:rPr>
        <w:rFonts w:hint="default"/>
      </w:rPr>
    </w:lvl>
    <w:lvl w:ilvl="7">
      <w:start w:val="1"/>
      <w:numFmt w:val="decimal"/>
      <w:lvlText w:val="%1.%2.%3.%4.%5.%6.%7.%8"/>
      <w:lvlJc w:val="left"/>
      <w:pPr>
        <w:tabs>
          <w:tab w:val="num" w:pos="3312"/>
        </w:tabs>
        <w:ind w:left="3312" w:hanging="1800"/>
      </w:pPr>
      <w:rPr>
        <w:rFonts w:hint="default"/>
      </w:rPr>
    </w:lvl>
    <w:lvl w:ilvl="8">
      <w:start w:val="1"/>
      <w:numFmt w:val="decimal"/>
      <w:lvlText w:val="%1.%2.%3.%4.%5.%6.%7.%8.%9"/>
      <w:lvlJc w:val="left"/>
      <w:pPr>
        <w:tabs>
          <w:tab w:val="num" w:pos="3528"/>
        </w:tabs>
        <w:ind w:left="3528" w:hanging="1800"/>
      </w:pPr>
      <w:rPr>
        <w:rFonts w:hint="default"/>
      </w:rPr>
    </w:lvl>
  </w:abstractNum>
  <w:abstractNum w:abstractNumId="13" w15:restartNumberingAfterBreak="0">
    <w:nsid w:val="078B2A0F"/>
    <w:multiLevelType w:val="singleLevel"/>
    <w:tmpl w:val="3A741BFC"/>
    <w:lvl w:ilvl="0">
      <w:start w:val="1"/>
      <w:numFmt w:val="lowerLetter"/>
      <w:lvlText w:val="(%1)"/>
      <w:lvlJc w:val="left"/>
      <w:pPr>
        <w:tabs>
          <w:tab w:val="num" w:pos="576"/>
        </w:tabs>
        <w:ind w:left="1224" w:hanging="576"/>
      </w:pPr>
      <w:rPr>
        <w:snapToGrid/>
        <w:spacing w:val="-8"/>
        <w:w w:val="105"/>
        <w:sz w:val="22"/>
        <w:szCs w:val="22"/>
      </w:rPr>
    </w:lvl>
  </w:abstractNum>
  <w:abstractNum w:abstractNumId="14" w15:restartNumberingAfterBreak="0">
    <w:nsid w:val="07BC7328"/>
    <w:multiLevelType w:val="multilevel"/>
    <w:tmpl w:val="AF1C6E18"/>
    <w:name w:val="CHR-Def-Numbering"/>
    <w:lvl w:ilvl="0">
      <w:start w:val="1"/>
      <w:numFmt w:val="lowerLetter"/>
      <w:lvlText w:val="(%1)"/>
      <w:lvlJc w:val="left"/>
      <w:pPr>
        <w:tabs>
          <w:tab w:val="num" w:pos="1440"/>
        </w:tabs>
        <w:ind w:left="1440" w:hanging="720"/>
      </w:pPr>
      <w:rPr>
        <w:b w:val="0"/>
        <w:i w:val="0"/>
      </w:rPr>
    </w:lvl>
    <w:lvl w:ilvl="1">
      <w:start w:val="1"/>
      <w:numFmt w:val="lowerRoman"/>
      <w:lvlText w:val="(%2)"/>
      <w:lvlJc w:val="left"/>
      <w:pPr>
        <w:tabs>
          <w:tab w:val="num" w:pos="2160"/>
        </w:tabs>
        <w:ind w:left="2160" w:hanging="720"/>
      </w:pPr>
      <w:rPr>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4052A9F"/>
    <w:multiLevelType w:val="multilevel"/>
    <w:tmpl w:val="692AF67C"/>
    <w:lvl w:ilvl="0">
      <w:start w:val="6"/>
      <w:numFmt w:val="decimal"/>
      <w:pStyle w:val="Heading9"/>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173B7971"/>
    <w:multiLevelType w:val="multilevel"/>
    <w:tmpl w:val="8D50BA46"/>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1"/>
      <w:numFmt w:val="decimal"/>
      <w:lvlText w:val="%1.%2.%3"/>
      <w:lvlJc w:val="left"/>
      <w:pPr>
        <w:tabs>
          <w:tab w:val="num" w:pos="1865"/>
        </w:tabs>
        <w:ind w:left="1865" w:hanging="735"/>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17" w15:restartNumberingAfterBreak="0">
    <w:nsid w:val="1FE95993"/>
    <w:multiLevelType w:val="hybridMultilevel"/>
    <w:tmpl w:val="B4E8D458"/>
    <w:lvl w:ilvl="0" w:tplc="D376F112">
      <w:start w:val="1"/>
      <w:numFmt w:val="lowerRoman"/>
      <w:lvlText w:val="(%1)"/>
      <w:lvlJc w:val="left"/>
      <w:pPr>
        <w:tabs>
          <w:tab w:val="num" w:pos="3600"/>
        </w:tabs>
        <w:ind w:left="3600" w:hanging="720"/>
      </w:pPr>
      <w:rPr>
        <w:rFonts w:hint="default"/>
      </w:rPr>
    </w:lvl>
    <w:lvl w:ilvl="1" w:tplc="DD04600C" w:tentative="1">
      <w:start w:val="1"/>
      <w:numFmt w:val="lowerLetter"/>
      <w:lvlText w:val="%2."/>
      <w:lvlJc w:val="left"/>
      <w:pPr>
        <w:tabs>
          <w:tab w:val="num" w:pos="3960"/>
        </w:tabs>
        <w:ind w:left="3960" w:hanging="360"/>
      </w:pPr>
    </w:lvl>
    <w:lvl w:ilvl="2" w:tplc="2FE849D2" w:tentative="1">
      <w:start w:val="1"/>
      <w:numFmt w:val="lowerRoman"/>
      <w:lvlText w:val="%3."/>
      <w:lvlJc w:val="right"/>
      <w:pPr>
        <w:tabs>
          <w:tab w:val="num" w:pos="4680"/>
        </w:tabs>
        <w:ind w:left="4680" w:hanging="180"/>
      </w:pPr>
    </w:lvl>
    <w:lvl w:ilvl="3" w:tplc="56CEAA7E" w:tentative="1">
      <w:start w:val="1"/>
      <w:numFmt w:val="decimal"/>
      <w:lvlText w:val="%4."/>
      <w:lvlJc w:val="left"/>
      <w:pPr>
        <w:tabs>
          <w:tab w:val="num" w:pos="5400"/>
        </w:tabs>
        <w:ind w:left="5400" w:hanging="360"/>
      </w:pPr>
    </w:lvl>
    <w:lvl w:ilvl="4" w:tplc="499A2E8E" w:tentative="1">
      <w:start w:val="1"/>
      <w:numFmt w:val="lowerLetter"/>
      <w:lvlText w:val="%5."/>
      <w:lvlJc w:val="left"/>
      <w:pPr>
        <w:tabs>
          <w:tab w:val="num" w:pos="6120"/>
        </w:tabs>
        <w:ind w:left="6120" w:hanging="360"/>
      </w:pPr>
    </w:lvl>
    <w:lvl w:ilvl="5" w:tplc="5A747634" w:tentative="1">
      <w:start w:val="1"/>
      <w:numFmt w:val="lowerRoman"/>
      <w:lvlText w:val="%6."/>
      <w:lvlJc w:val="right"/>
      <w:pPr>
        <w:tabs>
          <w:tab w:val="num" w:pos="6840"/>
        </w:tabs>
        <w:ind w:left="6840" w:hanging="180"/>
      </w:pPr>
    </w:lvl>
    <w:lvl w:ilvl="6" w:tplc="0436E626" w:tentative="1">
      <w:start w:val="1"/>
      <w:numFmt w:val="decimal"/>
      <w:lvlText w:val="%7."/>
      <w:lvlJc w:val="left"/>
      <w:pPr>
        <w:tabs>
          <w:tab w:val="num" w:pos="7560"/>
        </w:tabs>
        <w:ind w:left="7560" w:hanging="360"/>
      </w:pPr>
    </w:lvl>
    <w:lvl w:ilvl="7" w:tplc="CE40EB06" w:tentative="1">
      <w:start w:val="1"/>
      <w:numFmt w:val="lowerLetter"/>
      <w:lvlText w:val="%8."/>
      <w:lvlJc w:val="left"/>
      <w:pPr>
        <w:tabs>
          <w:tab w:val="num" w:pos="8280"/>
        </w:tabs>
        <w:ind w:left="8280" w:hanging="360"/>
      </w:pPr>
    </w:lvl>
    <w:lvl w:ilvl="8" w:tplc="DDE2B2A2" w:tentative="1">
      <w:start w:val="1"/>
      <w:numFmt w:val="lowerRoman"/>
      <w:lvlText w:val="%9."/>
      <w:lvlJc w:val="right"/>
      <w:pPr>
        <w:tabs>
          <w:tab w:val="num" w:pos="9000"/>
        </w:tabs>
        <w:ind w:left="9000" w:hanging="180"/>
      </w:pPr>
    </w:lvl>
  </w:abstractNum>
  <w:abstractNum w:abstractNumId="18" w15:restartNumberingAfterBreak="0">
    <w:nsid w:val="28712D77"/>
    <w:multiLevelType w:val="hybridMultilevel"/>
    <w:tmpl w:val="D8D8943A"/>
    <w:lvl w:ilvl="0" w:tplc="0CC4FB10">
      <w:start w:val="2"/>
      <w:numFmt w:val="lowerLetter"/>
      <w:lvlText w:val="(%1)"/>
      <w:lvlJc w:val="left"/>
      <w:pPr>
        <w:tabs>
          <w:tab w:val="num" w:pos="3240"/>
        </w:tabs>
        <w:ind w:left="3240" w:hanging="360"/>
      </w:pPr>
      <w:rPr>
        <w:rFonts w:hint="default"/>
      </w:rPr>
    </w:lvl>
    <w:lvl w:ilvl="1" w:tplc="2054C156" w:tentative="1">
      <w:start w:val="1"/>
      <w:numFmt w:val="lowerLetter"/>
      <w:lvlText w:val="%2."/>
      <w:lvlJc w:val="left"/>
      <w:pPr>
        <w:tabs>
          <w:tab w:val="num" w:pos="3960"/>
        </w:tabs>
        <w:ind w:left="3960" w:hanging="360"/>
      </w:pPr>
    </w:lvl>
    <w:lvl w:ilvl="2" w:tplc="8B98C92C" w:tentative="1">
      <w:start w:val="1"/>
      <w:numFmt w:val="lowerRoman"/>
      <w:lvlText w:val="%3."/>
      <w:lvlJc w:val="right"/>
      <w:pPr>
        <w:tabs>
          <w:tab w:val="num" w:pos="4680"/>
        </w:tabs>
        <w:ind w:left="4680" w:hanging="180"/>
      </w:pPr>
    </w:lvl>
    <w:lvl w:ilvl="3" w:tplc="422C27D2" w:tentative="1">
      <w:start w:val="1"/>
      <w:numFmt w:val="decimal"/>
      <w:lvlText w:val="%4."/>
      <w:lvlJc w:val="left"/>
      <w:pPr>
        <w:tabs>
          <w:tab w:val="num" w:pos="5400"/>
        </w:tabs>
        <w:ind w:left="5400" w:hanging="360"/>
      </w:pPr>
    </w:lvl>
    <w:lvl w:ilvl="4" w:tplc="1EF608E8" w:tentative="1">
      <w:start w:val="1"/>
      <w:numFmt w:val="lowerLetter"/>
      <w:lvlText w:val="%5."/>
      <w:lvlJc w:val="left"/>
      <w:pPr>
        <w:tabs>
          <w:tab w:val="num" w:pos="6120"/>
        </w:tabs>
        <w:ind w:left="6120" w:hanging="360"/>
      </w:pPr>
    </w:lvl>
    <w:lvl w:ilvl="5" w:tplc="013E0BCC" w:tentative="1">
      <w:start w:val="1"/>
      <w:numFmt w:val="lowerRoman"/>
      <w:lvlText w:val="%6."/>
      <w:lvlJc w:val="right"/>
      <w:pPr>
        <w:tabs>
          <w:tab w:val="num" w:pos="6840"/>
        </w:tabs>
        <w:ind w:left="6840" w:hanging="180"/>
      </w:pPr>
    </w:lvl>
    <w:lvl w:ilvl="6" w:tplc="021A07DA" w:tentative="1">
      <w:start w:val="1"/>
      <w:numFmt w:val="decimal"/>
      <w:lvlText w:val="%7."/>
      <w:lvlJc w:val="left"/>
      <w:pPr>
        <w:tabs>
          <w:tab w:val="num" w:pos="7560"/>
        </w:tabs>
        <w:ind w:left="7560" w:hanging="360"/>
      </w:pPr>
    </w:lvl>
    <w:lvl w:ilvl="7" w:tplc="9A342EC2" w:tentative="1">
      <w:start w:val="1"/>
      <w:numFmt w:val="lowerLetter"/>
      <w:lvlText w:val="%8."/>
      <w:lvlJc w:val="left"/>
      <w:pPr>
        <w:tabs>
          <w:tab w:val="num" w:pos="8280"/>
        </w:tabs>
        <w:ind w:left="8280" w:hanging="360"/>
      </w:pPr>
    </w:lvl>
    <w:lvl w:ilvl="8" w:tplc="524CBF44" w:tentative="1">
      <w:start w:val="1"/>
      <w:numFmt w:val="lowerRoman"/>
      <w:lvlText w:val="%9."/>
      <w:lvlJc w:val="right"/>
      <w:pPr>
        <w:tabs>
          <w:tab w:val="num" w:pos="9000"/>
        </w:tabs>
        <w:ind w:left="9000" w:hanging="180"/>
      </w:pPr>
    </w:lvl>
  </w:abstractNum>
  <w:abstractNum w:abstractNumId="19" w15:restartNumberingAfterBreak="0">
    <w:nsid w:val="32E77971"/>
    <w:multiLevelType w:val="multilevel"/>
    <w:tmpl w:val="D8D8943A"/>
    <w:lvl w:ilvl="0">
      <w:start w:val="2"/>
      <w:numFmt w:val="lowerLetter"/>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20" w15:restartNumberingAfterBreak="0">
    <w:nsid w:val="33F27FD7"/>
    <w:multiLevelType w:val="multilevel"/>
    <w:tmpl w:val="509E5282"/>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2"/>
      <w:numFmt w:val="decimal"/>
      <w:lvlText w:val="%1.%2.%3"/>
      <w:lvlJc w:val="left"/>
      <w:pPr>
        <w:tabs>
          <w:tab w:val="num" w:pos="1865"/>
        </w:tabs>
        <w:ind w:left="1865" w:hanging="735"/>
      </w:pPr>
      <w:rPr>
        <w:rFonts w:hint="default"/>
      </w:rPr>
    </w:lvl>
    <w:lvl w:ilvl="3">
      <w:start w:val="5"/>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1" w15:restartNumberingAfterBreak="0">
    <w:nsid w:val="3947174A"/>
    <w:multiLevelType w:val="singleLevel"/>
    <w:tmpl w:val="72467904"/>
    <w:lvl w:ilvl="0">
      <w:start w:val="1"/>
      <w:numFmt w:val="lowerRoman"/>
      <w:lvlText w:val="(%1)"/>
      <w:lvlJc w:val="left"/>
      <w:pPr>
        <w:tabs>
          <w:tab w:val="num" w:pos="3782"/>
        </w:tabs>
        <w:ind w:left="3782" w:hanging="720"/>
      </w:pPr>
      <w:rPr>
        <w:rFonts w:hint="default"/>
      </w:rPr>
    </w:lvl>
  </w:abstractNum>
  <w:abstractNum w:abstractNumId="22" w15:restartNumberingAfterBreak="0">
    <w:nsid w:val="3C9C7F79"/>
    <w:multiLevelType w:val="multilevel"/>
    <w:tmpl w:val="563CBB0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695"/>
        </w:tabs>
        <w:ind w:left="1695" w:hanging="840"/>
      </w:pPr>
      <w:rPr>
        <w:rFonts w:hint="default"/>
      </w:rPr>
    </w:lvl>
    <w:lvl w:ilvl="2">
      <w:start w:val="1"/>
      <w:numFmt w:val="decimal"/>
      <w:lvlText w:val="%1.%2.%3"/>
      <w:lvlJc w:val="left"/>
      <w:pPr>
        <w:tabs>
          <w:tab w:val="num" w:pos="2550"/>
        </w:tabs>
        <w:ind w:left="2550" w:hanging="84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23" w15:restartNumberingAfterBreak="0">
    <w:nsid w:val="42FB6BFE"/>
    <w:multiLevelType w:val="multilevel"/>
    <w:tmpl w:val="531E228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125"/>
        </w:tabs>
        <w:ind w:left="1125" w:hanging="840"/>
      </w:pPr>
      <w:rPr>
        <w:rFonts w:hint="default"/>
      </w:rPr>
    </w:lvl>
    <w:lvl w:ilvl="2">
      <w:start w:val="3"/>
      <w:numFmt w:val="decimal"/>
      <w:lvlText w:val="%1.%2.%3"/>
      <w:lvlJc w:val="left"/>
      <w:pPr>
        <w:tabs>
          <w:tab w:val="num" w:pos="1410"/>
        </w:tabs>
        <w:ind w:left="1410" w:hanging="840"/>
      </w:pPr>
      <w:rPr>
        <w:rFonts w:hint="default"/>
      </w:rPr>
    </w:lvl>
    <w:lvl w:ilvl="3">
      <w:start w:val="8"/>
      <w:numFmt w:val="decimal"/>
      <w:lvlText w:val="%1.%2.%3.%4"/>
      <w:lvlJc w:val="left"/>
      <w:pPr>
        <w:tabs>
          <w:tab w:val="num" w:pos="1935"/>
        </w:tabs>
        <w:ind w:left="1935" w:hanging="1080"/>
      </w:pPr>
      <w:rPr>
        <w:b w:val="0"/>
        <w:i w:val="0"/>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24" w15:restartNumberingAfterBreak="0">
    <w:nsid w:val="4531247D"/>
    <w:multiLevelType w:val="multilevel"/>
    <w:tmpl w:val="EF5C41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25"/>
        </w:tabs>
        <w:ind w:left="925" w:hanging="360"/>
      </w:pPr>
      <w:rPr>
        <w:rFonts w:hint="default"/>
      </w:rPr>
    </w:lvl>
    <w:lvl w:ilvl="2">
      <w:start w:val="3"/>
      <w:numFmt w:val="decimal"/>
      <w:lvlText w:val="%1.%2.%3"/>
      <w:lvlJc w:val="left"/>
      <w:pPr>
        <w:tabs>
          <w:tab w:val="num" w:pos="1850"/>
        </w:tabs>
        <w:ind w:left="1850" w:hanging="720"/>
      </w:pPr>
      <w:rPr>
        <w:rFonts w:hint="default"/>
      </w:rPr>
    </w:lvl>
    <w:lvl w:ilvl="3">
      <w:start w:val="22"/>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5" w15:restartNumberingAfterBreak="0">
    <w:nsid w:val="453A0E0B"/>
    <w:multiLevelType w:val="singleLevel"/>
    <w:tmpl w:val="C696DD9C"/>
    <w:lvl w:ilvl="0">
      <w:start w:val="1"/>
      <w:numFmt w:val="upperLetter"/>
      <w:lvlText w:val="%1)"/>
      <w:lvlJc w:val="left"/>
      <w:pPr>
        <w:tabs>
          <w:tab w:val="num" w:pos="4320"/>
        </w:tabs>
        <w:ind w:left="4320" w:hanging="360"/>
      </w:pPr>
      <w:rPr>
        <w:rFonts w:hint="default"/>
      </w:rPr>
    </w:lvl>
  </w:abstractNum>
  <w:abstractNum w:abstractNumId="26" w15:restartNumberingAfterBreak="0">
    <w:nsid w:val="4BE436F7"/>
    <w:multiLevelType w:val="multilevel"/>
    <w:tmpl w:val="A39E63C0"/>
    <w:lvl w:ilvl="0">
      <w:start w:val="4"/>
      <w:numFmt w:val="decimal"/>
      <w:lvlText w:val="%1"/>
      <w:lvlJc w:val="left"/>
      <w:pPr>
        <w:tabs>
          <w:tab w:val="num" w:pos="1185"/>
        </w:tabs>
        <w:ind w:left="1185" w:hanging="1185"/>
      </w:pPr>
      <w:rPr>
        <w:rFonts w:hint="default"/>
      </w:rPr>
    </w:lvl>
    <w:lvl w:ilvl="1">
      <w:start w:val="1"/>
      <w:numFmt w:val="decimal"/>
      <w:lvlText w:val="%1.%2"/>
      <w:lvlJc w:val="left"/>
      <w:pPr>
        <w:tabs>
          <w:tab w:val="num" w:pos="1750"/>
        </w:tabs>
        <w:ind w:left="1750" w:hanging="1185"/>
      </w:pPr>
      <w:rPr>
        <w:rFonts w:hint="default"/>
      </w:rPr>
    </w:lvl>
    <w:lvl w:ilvl="2">
      <w:start w:val="3"/>
      <w:numFmt w:val="decimal"/>
      <w:lvlText w:val="%1.%2.%3"/>
      <w:lvlJc w:val="left"/>
      <w:pPr>
        <w:tabs>
          <w:tab w:val="num" w:pos="2315"/>
        </w:tabs>
        <w:ind w:left="2315" w:hanging="1185"/>
      </w:pPr>
      <w:rPr>
        <w:rFonts w:hint="default"/>
      </w:rPr>
    </w:lvl>
    <w:lvl w:ilvl="3">
      <w:start w:val="1"/>
      <w:numFmt w:val="decimal"/>
      <w:lvlText w:val="%1.%2.%3.%4"/>
      <w:lvlJc w:val="left"/>
      <w:pPr>
        <w:tabs>
          <w:tab w:val="num" w:pos="2880"/>
        </w:tabs>
        <w:ind w:left="2880" w:hanging="1185"/>
      </w:pPr>
      <w:rPr>
        <w:rFonts w:hint="default"/>
      </w:rPr>
    </w:lvl>
    <w:lvl w:ilvl="4">
      <w:start w:val="1"/>
      <w:numFmt w:val="decimal"/>
      <w:lvlText w:val="%1.%2.%3.%4.%5"/>
      <w:lvlJc w:val="left"/>
      <w:pPr>
        <w:tabs>
          <w:tab w:val="num" w:pos="3445"/>
        </w:tabs>
        <w:ind w:left="3445" w:hanging="1185"/>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7" w15:restartNumberingAfterBreak="0">
    <w:nsid w:val="4DD9548D"/>
    <w:multiLevelType w:val="multilevel"/>
    <w:tmpl w:val="E0CC7E10"/>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925"/>
        </w:tabs>
        <w:ind w:left="925" w:hanging="360"/>
      </w:pPr>
      <w:rPr>
        <w:rFonts w:hint="default"/>
      </w:rPr>
    </w:lvl>
    <w:lvl w:ilvl="2">
      <w:start w:val="2"/>
      <w:numFmt w:val="decimal"/>
      <w:lvlText w:val="%1.%2.%3"/>
      <w:lvlJc w:val="left"/>
      <w:pPr>
        <w:tabs>
          <w:tab w:val="num" w:pos="1850"/>
        </w:tabs>
        <w:ind w:left="1850" w:hanging="720"/>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8" w15:restartNumberingAfterBreak="0">
    <w:nsid w:val="4FDC6382"/>
    <w:multiLevelType w:val="singleLevel"/>
    <w:tmpl w:val="587E63CA"/>
    <w:lvl w:ilvl="0">
      <w:start w:val="2"/>
      <w:numFmt w:val="lowerLetter"/>
      <w:lvlText w:val="(%1)"/>
      <w:lvlJc w:val="left"/>
      <w:pPr>
        <w:tabs>
          <w:tab w:val="num" w:pos="3418"/>
        </w:tabs>
        <w:ind w:left="3418" w:hanging="450"/>
      </w:pPr>
      <w:rPr>
        <w:rFonts w:hint="default"/>
      </w:rPr>
    </w:lvl>
  </w:abstractNum>
  <w:abstractNum w:abstractNumId="29" w15:restartNumberingAfterBreak="0">
    <w:nsid w:val="539D69D9"/>
    <w:multiLevelType w:val="multilevel"/>
    <w:tmpl w:val="E1FAE32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00"/>
        </w:tabs>
        <w:ind w:left="600" w:hanging="360"/>
      </w:pPr>
      <w:rPr>
        <w:rFonts w:hint="default"/>
      </w:rPr>
    </w:lvl>
    <w:lvl w:ilvl="2">
      <w:start w:val="5"/>
      <w:numFmt w:val="decimal"/>
      <w:lvlText w:val="%1.%2.%3"/>
      <w:lvlJc w:val="left"/>
      <w:pPr>
        <w:tabs>
          <w:tab w:val="num" w:pos="1200"/>
        </w:tabs>
        <w:ind w:left="1200" w:hanging="720"/>
      </w:pPr>
      <w:rPr>
        <w:rFonts w:hint="default"/>
      </w:rPr>
    </w:lvl>
    <w:lvl w:ilvl="3">
      <w:start w:val="5"/>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0" w15:restartNumberingAfterBreak="0">
    <w:nsid w:val="551B284E"/>
    <w:multiLevelType w:val="multilevel"/>
    <w:tmpl w:val="7A8817A6"/>
    <w:lvl w:ilvl="0">
      <w:start w:val="2"/>
      <w:numFmt w:val="decimal"/>
      <w:pStyle w:val="Heading8"/>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7592E08"/>
    <w:multiLevelType w:val="hybridMultilevel"/>
    <w:tmpl w:val="62B430D0"/>
    <w:lvl w:ilvl="0" w:tplc="08090001">
      <w:start w:val="1"/>
      <w:numFmt w:val="bullet"/>
      <w:lvlText w:val=""/>
      <w:lvlJc w:val="left"/>
      <w:pPr>
        <w:ind w:left="4140" w:hanging="360"/>
      </w:pPr>
      <w:rPr>
        <w:rFonts w:ascii="Symbol" w:hAnsi="Symbol" w:hint="default"/>
      </w:rPr>
    </w:lvl>
    <w:lvl w:ilvl="1" w:tplc="08090003" w:tentative="1">
      <w:start w:val="1"/>
      <w:numFmt w:val="bullet"/>
      <w:lvlText w:val="o"/>
      <w:lvlJc w:val="left"/>
      <w:pPr>
        <w:ind w:left="4860" w:hanging="360"/>
      </w:pPr>
      <w:rPr>
        <w:rFonts w:ascii="Courier New" w:hAnsi="Courier New" w:cs="Courier New" w:hint="default"/>
      </w:rPr>
    </w:lvl>
    <w:lvl w:ilvl="2" w:tplc="08090005" w:tentative="1">
      <w:start w:val="1"/>
      <w:numFmt w:val="bullet"/>
      <w:lvlText w:val=""/>
      <w:lvlJc w:val="left"/>
      <w:pPr>
        <w:ind w:left="5580" w:hanging="360"/>
      </w:pPr>
      <w:rPr>
        <w:rFonts w:ascii="Wingdings" w:hAnsi="Wingdings" w:hint="default"/>
      </w:rPr>
    </w:lvl>
    <w:lvl w:ilvl="3" w:tplc="08090001" w:tentative="1">
      <w:start w:val="1"/>
      <w:numFmt w:val="bullet"/>
      <w:lvlText w:val=""/>
      <w:lvlJc w:val="left"/>
      <w:pPr>
        <w:ind w:left="6300" w:hanging="360"/>
      </w:pPr>
      <w:rPr>
        <w:rFonts w:ascii="Symbol" w:hAnsi="Symbol" w:hint="default"/>
      </w:rPr>
    </w:lvl>
    <w:lvl w:ilvl="4" w:tplc="08090003" w:tentative="1">
      <w:start w:val="1"/>
      <w:numFmt w:val="bullet"/>
      <w:lvlText w:val="o"/>
      <w:lvlJc w:val="left"/>
      <w:pPr>
        <w:ind w:left="7020" w:hanging="360"/>
      </w:pPr>
      <w:rPr>
        <w:rFonts w:ascii="Courier New" w:hAnsi="Courier New" w:cs="Courier New" w:hint="default"/>
      </w:rPr>
    </w:lvl>
    <w:lvl w:ilvl="5" w:tplc="08090005" w:tentative="1">
      <w:start w:val="1"/>
      <w:numFmt w:val="bullet"/>
      <w:lvlText w:val=""/>
      <w:lvlJc w:val="left"/>
      <w:pPr>
        <w:ind w:left="7740" w:hanging="360"/>
      </w:pPr>
      <w:rPr>
        <w:rFonts w:ascii="Wingdings" w:hAnsi="Wingdings" w:hint="default"/>
      </w:rPr>
    </w:lvl>
    <w:lvl w:ilvl="6" w:tplc="08090001" w:tentative="1">
      <w:start w:val="1"/>
      <w:numFmt w:val="bullet"/>
      <w:lvlText w:val=""/>
      <w:lvlJc w:val="left"/>
      <w:pPr>
        <w:ind w:left="8460" w:hanging="360"/>
      </w:pPr>
      <w:rPr>
        <w:rFonts w:ascii="Symbol" w:hAnsi="Symbol" w:hint="default"/>
      </w:rPr>
    </w:lvl>
    <w:lvl w:ilvl="7" w:tplc="08090003" w:tentative="1">
      <w:start w:val="1"/>
      <w:numFmt w:val="bullet"/>
      <w:lvlText w:val="o"/>
      <w:lvlJc w:val="left"/>
      <w:pPr>
        <w:ind w:left="9180" w:hanging="360"/>
      </w:pPr>
      <w:rPr>
        <w:rFonts w:ascii="Courier New" w:hAnsi="Courier New" w:cs="Courier New" w:hint="default"/>
      </w:rPr>
    </w:lvl>
    <w:lvl w:ilvl="8" w:tplc="08090005" w:tentative="1">
      <w:start w:val="1"/>
      <w:numFmt w:val="bullet"/>
      <w:lvlText w:val=""/>
      <w:lvlJc w:val="left"/>
      <w:pPr>
        <w:ind w:left="9900" w:hanging="360"/>
      </w:pPr>
      <w:rPr>
        <w:rFonts w:ascii="Wingdings" w:hAnsi="Wingdings" w:hint="default"/>
      </w:rPr>
    </w:lvl>
  </w:abstractNum>
  <w:abstractNum w:abstractNumId="32" w15:restartNumberingAfterBreak="0">
    <w:nsid w:val="5B372660"/>
    <w:multiLevelType w:val="singleLevel"/>
    <w:tmpl w:val="DD9E9886"/>
    <w:lvl w:ilvl="0">
      <w:start w:val="1"/>
      <w:numFmt w:val="lowerRoman"/>
      <w:lvlText w:val="(%1)"/>
      <w:lvlJc w:val="left"/>
      <w:pPr>
        <w:tabs>
          <w:tab w:val="num" w:pos="4320"/>
        </w:tabs>
        <w:ind w:left="4320" w:hanging="720"/>
      </w:pPr>
      <w:rPr>
        <w:rFonts w:hint="default"/>
      </w:rPr>
    </w:lvl>
  </w:abstractNum>
  <w:abstractNum w:abstractNumId="33" w15:restartNumberingAfterBreak="0">
    <w:nsid w:val="5E0E0512"/>
    <w:multiLevelType w:val="singleLevel"/>
    <w:tmpl w:val="E49CD526"/>
    <w:lvl w:ilvl="0">
      <w:start w:val="1"/>
      <w:numFmt w:val="lowerLetter"/>
      <w:pStyle w:val="SingleLevela"/>
      <w:lvlText w:val="(%1)"/>
      <w:lvlJc w:val="left"/>
      <w:pPr>
        <w:tabs>
          <w:tab w:val="num" w:pos="851"/>
        </w:tabs>
        <w:ind w:left="851" w:hanging="851"/>
      </w:pPr>
    </w:lvl>
  </w:abstractNum>
  <w:abstractNum w:abstractNumId="34" w15:restartNumberingAfterBreak="0">
    <w:nsid w:val="64850DA0"/>
    <w:multiLevelType w:val="multilevel"/>
    <w:tmpl w:val="A5FAF066"/>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5" w15:restartNumberingAfterBreak="0">
    <w:nsid w:val="68623ABB"/>
    <w:multiLevelType w:val="multilevel"/>
    <w:tmpl w:val="808C041E"/>
    <w:name w:val="WDX-Level-Numbering"/>
    <w:lvl w:ilvl="0">
      <w:start w:val="1"/>
      <w:numFmt w:val="decimal"/>
      <w:lvlText w:val="%1."/>
      <w:lvlJc w:val="left"/>
      <w:pPr>
        <w:tabs>
          <w:tab w:val="num" w:pos="851"/>
        </w:tabs>
        <w:ind w:left="851" w:hanging="851"/>
      </w:pPr>
      <w:rPr>
        <w:b w:val="0"/>
        <w:i w:val="0"/>
        <w:u w:val="none"/>
      </w:rPr>
    </w:lvl>
    <w:lvl w:ilvl="1">
      <w:start w:val="1"/>
      <w:numFmt w:val="decimal"/>
      <w:isLgl/>
      <w:lvlText w:val="%1.%2"/>
      <w:lvlJc w:val="left"/>
      <w:pPr>
        <w:tabs>
          <w:tab w:val="num" w:pos="1701"/>
        </w:tabs>
        <w:ind w:left="1701" w:hanging="850"/>
      </w:pPr>
      <w:rPr>
        <w:b w:val="0"/>
        <w:i w:val="0"/>
        <w:u w:val="none"/>
      </w:rPr>
    </w:lvl>
    <w:lvl w:ilvl="2">
      <w:start w:val="1"/>
      <w:numFmt w:val="decimal"/>
      <w:isLgl/>
      <w:lvlText w:val="%1.%2.%3"/>
      <w:lvlJc w:val="left"/>
      <w:pPr>
        <w:tabs>
          <w:tab w:val="num" w:pos="2835"/>
        </w:tabs>
        <w:ind w:left="2835" w:hanging="1134"/>
      </w:pPr>
      <w:rPr>
        <w:b w:val="0"/>
        <w:i w:val="0"/>
        <w:u w:val="none"/>
      </w:rPr>
    </w:lvl>
    <w:lvl w:ilvl="3">
      <w:start w:val="1"/>
      <w:numFmt w:val="decimal"/>
      <w:isLgl/>
      <w:lvlText w:val="%1.%2.%3.%4"/>
      <w:lvlJc w:val="left"/>
      <w:pPr>
        <w:tabs>
          <w:tab w:val="num" w:pos="4253"/>
        </w:tabs>
        <w:ind w:left="4253" w:hanging="1418"/>
      </w:pPr>
      <w:rPr>
        <w:b w:val="0"/>
        <w:i w:val="0"/>
        <w:u w:val="none"/>
      </w:rPr>
    </w:lvl>
    <w:lvl w:ilvl="4">
      <w:start w:val="1"/>
      <w:numFmt w:val="lowerLetter"/>
      <w:lvlText w:val="(%5)"/>
      <w:lvlJc w:val="left"/>
      <w:pPr>
        <w:tabs>
          <w:tab w:val="num" w:pos="4820"/>
        </w:tabs>
        <w:ind w:left="4820" w:hanging="567"/>
      </w:pPr>
      <w:rPr>
        <w:b w:val="0"/>
        <w:i w:val="0"/>
        <w:u w:val="none"/>
      </w:rPr>
    </w:lvl>
    <w:lvl w:ilvl="5">
      <w:start w:val="1"/>
      <w:numFmt w:val="none"/>
      <w:lvlText w:val="Not Defined"/>
      <w:lvlJc w:val="left"/>
      <w:pPr>
        <w:tabs>
          <w:tab w:val="num" w:pos="5409"/>
        </w:tabs>
        <w:ind w:left="4536" w:hanging="567"/>
      </w:pPr>
      <w:rPr>
        <w:b w:val="0"/>
        <w:i w:val="0"/>
      </w:rPr>
    </w:lvl>
    <w:lvl w:ilvl="6">
      <w:start w:val="1"/>
      <w:numFmt w:val="none"/>
      <w:lvlText w:val="Not Defined"/>
      <w:lvlJc w:val="left"/>
      <w:pPr>
        <w:tabs>
          <w:tab w:val="num" w:pos="3600"/>
        </w:tabs>
        <w:ind w:left="3240" w:hanging="1080"/>
      </w:pPr>
      <w:rPr>
        <w:b w:val="0"/>
        <w:i w:val="0"/>
      </w:rPr>
    </w:lvl>
    <w:lvl w:ilvl="7">
      <w:start w:val="1"/>
      <w:numFmt w:val="none"/>
      <w:lvlText w:val="Not Defined"/>
      <w:lvlJc w:val="left"/>
      <w:pPr>
        <w:tabs>
          <w:tab w:val="num" w:pos="3744"/>
        </w:tabs>
        <w:ind w:left="3744" w:hanging="1224"/>
      </w:pPr>
      <w:rPr>
        <w:b w:val="0"/>
        <w:i w:val="0"/>
      </w:rPr>
    </w:lvl>
    <w:lvl w:ilvl="8">
      <w:start w:val="1"/>
      <w:numFmt w:val="none"/>
      <w:lvlText w:val="Not Defined"/>
      <w:lvlJc w:val="left"/>
      <w:pPr>
        <w:tabs>
          <w:tab w:val="num" w:pos="4320"/>
        </w:tabs>
        <w:ind w:left="4320" w:hanging="1440"/>
      </w:pPr>
      <w:rPr>
        <w:b w:val="0"/>
        <w:i w:val="0"/>
      </w:rPr>
    </w:lvl>
  </w:abstractNum>
  <w:abstractNum w:abstractNumId="36" w15:restartNumberingAfterBreak="0">
    <w:nsid w:val="6A50493C"/>
    <w:multiLevelType w:val="hybridMultilevel"/>
    <w:tmpl w:val="4E78D012"/>
    <w:lvl w:ilvl="0" w:tplc="F66AD8BC">
      <w:start w:val="1"/>
      <w:numFmt w:val="lowerRoman"/>
      <w:lvlText w:val="(%1)"/>
      <w:lvlJc w:val="left"/>
      <w:pPr>
        <w:tabs>
          <w:tab w:val="num" w:pos="4125"/>
        </w:tabs>
        <w:ind w:left="4125" w:hanging="720"/>
      </w:pPr>
      <w:rPr>
        <w:rFonts w:hint="default"/>
      </w:rPr>
    </w:lvl>
    <w:lvl w:ilvl="1" w:tplc="60F63384" w:tentative="1">
      <w:start w:val="1"/>
      <w:numFmt w:val="lowerLetter"/>
      <w:lvlText w:val="%2."/>
      <w:lvlJc w:val="left"/>
      <w:pPr>
        <w:tabs>
          <w:tab w:val="num" w:pos="4485"/>
        </w:tabs>
        <w:ind w:left="4485" w:hanging="360"/>
      </w:pPr>
    </w:lvl>
    <w:lvl w:ilvl="2" w:tplc="C87CCA52" w:tentative="1">
      <w:start w:val="1"/>
      <w:numFmt w:val="lowerRoman"/>
      <w:lvlText w:val="%3."/>
      <w:lvlJc w:val="right"/>
      <w:pPr>
        <w:tabs>
          <w:tab w:val="num" w:pos="5205"/>
        </w:tabs>
        <w:ind w:left="5205" w:hanging="180"/>
      </w:pPr>
    </w:lvl>
    <w:lvl w:ilvl="3" w:tplc="2BA25930" w:tentative="1">
      <w:start w:val="1"/>
      <w:numFmt w:val="decimal"/>
      <w:lvlText w:val="%4."/>
      <w:lvlJc w:val="left"/>
      <w:pPr>
        <w:tabs>
          <w:tab w:val="num" w:pos="5925"/>
        </w:tabs>
        <w:ind w:left="5925" w:hanging="360"/>
      </w:pPr>
    </w:lvl>
    <w:lvl w:ilvl="4" w:tplc="F182A396" w:tentative="1">
      <w:start w:val="1"/>
      <w:numFmt w:val="lowerLetter"/>
      <w:lvlText w:val="%5."/>
      <w:lvlJc w:val="left"/>
      <w:pPr>
        <w:tabs>
          <w:tab w:val="num" w:pos="6645"/>
        </w:tabs>
        <w:ind w:left="6645" w:hanging="360"/>
      </w:pPr>
    </w:lvl>
    <w:lvl w:ilvl="5" w:tplc="31607F24" w:tentative="1">
      <w:start w:val="1"/>
      <w:numFmt w:val="lowerRoman"/>
      <w:lvlText w:val="%6."/>
      <w:lvlJc w:val="right"/>
      <w:pPr>
        <w:tabs>
          <w:tab w:val="num" w:pos="7365"/>
        </w:tabs>
        <w:ind w:left="7365" w:hanging="180"/>
      </w:pPr>
    </w:lvl>
    <w:lvl w:ilvl="6" w:tplc="1DD82974" w:tentative="1">
      <w:start w:val="1"/>
      <w:numFmt w:val="decimal"/>
      <w:lvlText w:val="%7."/>
      <w:lvlJc w:val="left"/>
      <w:pPr>
        <w:tabs>
          <w:tab w:val="num" w:pos="8085"/>
        </w:tabs>
        <w:ind w:left="8085" w:hanging="360"/>
      </w:pPr>
    </w:lvl>
    <w:lvl w:ilvl="7" w:tplc="B94C139A" w:tentative="1">
      <w:start w:val="1"/>
      <w:numFmt w:val="lowerLetter"/>
      <w:lvlText w:val="%8."/>
      <w:lvlJc w:val="left"/>
      <w:pPr>
        <w:tabs>
          <w:tab w:val="num" w:pos="8805"/>
        </w:tabs>
        <w:ind w:left="8805" w:hanging="360"/>
      </w:pPr>
    </w:lvl>
    <w:lvl w:ilvl="8" w:tplc="4AE81C02" w:tentative="1">
      <w:start w:val="1"/>
      <w:numFmt w:val="lowerRoman"/>
      <w:lvlText w:val="%9."/>
      <w:lvlJc w:val="right"/>
      <w:pPr>
        <w:tabs>
          <w:tab w:val="num" w:pos="9525"/>
        </w:tabs>
        <w:ind w:left="9525" w:hanging="180"/>
      </w:pPr>
    </w:lvl>
  </w:abstractNum>
  <w:abstractNum w:abstractNumId="37" w15:restartNumberingAfterBreak="0">
    <w:nsid w:val="70471EC0"/>
    <w:multiLevelType w:val="multilevel"/>
    <w:tmpl w:val="D1983546"/>
    <w:lvl w:ilvl="0">
      <w:start w:val="4"/>
      <w:numFmt w:val="decimal"/>
      <w:lvlText w:val="%1"/>
      <w:lvlJc w:val="left"/>
      <w:pPr>
        <w:tabs>
          <w:tab w:val="num" w:pos="840"/>
        </w:tabs>
        <w:ind w:left="840" w:hanging="840"/>
      </w:pPr>
      <w:rPr>
        <w:rFonts w:hint="default"/>
      </w:rPr>
    </w:lvl>
    <w:lvl w:ilvl="1">
      <w:start w:val="2"/>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8" w15:restartNumberingAfterBreak="0">
    <w:nsid w:val="78AD4F74"/>
    <w:multiLevelType w:val="hybridMultilevel"/>
    <w:tmpl w:val="F6D4AB10"/>
    <w:lvl w:ilvl="0" w:tplc="4CA274CE">
      <w:start w:val="1"/>
      <w:numFmt w:val="lowerRoman"/>
      <w:lvlText w:val="(%1)"/>
      <w:lvlJc w:val="left"/>
      <w:pPr>
        <w:tabs>
          <w:tab w:val="num" w:pos="4125"/>
        </w:tabs>
        <w:ind w:left="4125" w:hanging="720"/>
      </w:pPr>
      <w:rPr>
        <w:rFonts w:hint="default"/>
      </w:rPr>
    </w:lvl>
    <w:lvl w:ilvl="1" w:tplc="A01AAFC6" w:tentative="1">
      <w:start w:val="1"/>
      <w:numFmt w:val="lowerLetter"/>
      <w:lvlText w:val="%2."/>
      <w:lvlJc w:val="left"/>
      <w:pPr>
        <w:tabs>
          <w:tab w:val="num" w:pos="4485"/>
        </w:tabs>
        <w:ind w:left="4485" w:hanging="360"/>
      </w:pPr>
    </w:lvl>
    <w:lvl w:ilvl="2" w:tplc="F028E7DE" w:tentative="1">
      <w:start w:val="1"/>
      <w:numFmt w:val="lowerRoman"/>
      <w:lvlText w:val="%3."/>
      <w:lvlJc w:val="right"/>
      <w:pPr>
        <w:tabs>
          <w:tab w:val="num" w:pos="5205"/>
        </w:tabs>
        <w:ind w:left="5205" w:hanging="180"/>
      </w:pPr>
    </w:lvl>
    <w:lvl w:ilvl="3" w:tplc="BA16963E" w:tentative="1">
      <w:start w:val="1"/>
      <w:numFmt w:val="decimal"/>
      <w:lvlText w:val="%4."/>
      <w:lvlJc w:val="left"/>
      <w:pPr>
        <w:tabs>
          <w:tab w:val="num" w:pos="5925"/>
        </w:tabs>
        <w:ind w:left="5925" w:hanging="360"/>
      </w:pPr>
    </w:lvl>
    <w:lvl w:ilvl="4" w:tplc="63926CF6" w:tentative="1">
      <w:start w:val="1"/>
      <w:numFmt w:val="lowerLetter"/>
      <w:lvlText w:val="%5."/>
      <w:lvlJc w:val="left"/>
      <w:pPr>
        <w:tabs>
          <w:tab w:val="num" w:pos="6645"/>
        </w:tabs>
        <w:ind w:left="6645" w:hanging="360"/>
      </w:pPr>
    </w:lvl>
    <w:lvl w:ilvl="5" w:tplc="8A7C30AA" w:tentative="1">
      <w:start w:val="1"/>
      <w:numFmt w:val="lowerRoman"/>
      <w:lvlText w:val="%6."/>
      <w:lvlJc w:val="right"/>
      <w:pPr>
        <w:tabs>
          <w:tab w:val="num" w:pos="7365"/>
        </w:tabs>
        <w:ind w:left="7365" w:hanging="180"/>
      </w:pPr>
    </w:lvl>
    <w:lvl w:ilvl="6" w:tplc="4A167FD0" w:tentative="1">
      <w:start w:val="1"/>
      <w:numFmt w:val="decimal"/>
      <w:lvlText w:val="%7."/>
      <w:lvlJc w:val="left"/>
      <w:pPr>
        <w:tabs>
          <w:tab w:val="num" w:pos="8085"/>
        </w:tabs>
        <w:ind w:left="8085" w:hanging="360"/>
      </w:pPr>
    </w:lvl>
    <w:lvl w:ilvl="7" w:tplc="ECF61736" w:tentative="1">
      <w:start w:val="1"/>
      <w:numFmt w:val="lowerLetter"/>
      <w:lvlText w:val="%8."/>
      <w:lvlJc w:val="left"/>
      <w:pPr>
        <w:tabs>
          <w:tab w:val="num" w:pos="8805"/>
        </w:tabs>
        <w:ind w:left="8805" w:hanging="360"/>
      </w:pPr>
    </w:lvl>
    <w:lvl w:ilvl="8" w:tplc="FC1081EA" w:tentative="1">
      <w:start w:val="1"/>
      <w:numFmt w:val="lowerRoman"/>
      <w:lvlText w:val="%9."/>
      <w:lvlJc w:val="right"/>
      <w:pPr>
        <w:tabs>
          <w:tab w:val="num" w:pos="9525"/>
        </w:tabs>
        <w:ind w:left="9525" w:hanging="180"/>
      </w:pPr>
    </w:lvl>
  </w:abstractNum>
  <w:num w:numId="1" w16cid:durableId="240994065">
    <w:abstractNumId w:val="9"/>
  </w:num>
  <w:num w:numId="2" w16cid:durableId="1080711446">
    <w:abstractNumId w:val="30"/>
  </w:num>
  <w:num w:numId="3" w16cid:durableId="1646084041">
    <w:abstractNumId w:val="15"/>
  </w:num>
  <w:num w:numId="4" w16cid:durableId="1174295595">
    <w:abstractNumId w:val="17"/>
  </w:num>
  <w:num w:numId="5" w16cid:durableId="1716658174">
    <w:abstractNumId w:val="38"/>
  </w:num>
  <w:num w:numId="6" w16cid:durableId="307831999">
    <w:abstractNumId w:val="36"/>
  </w:num>
  <w:num w:numId="7" w16cid:durableId="1898853588">
    <w:abstractNumId w:val="18"/>
  </w:num>
  <w:num w:numId="8" w16cid:durableId="1272785566">
    <w:abstractNumId w:val="20"/>
  </w:num>
  <w:num w:numId="9" w16cid:durableId="369648966">
    <w:abstractNumId w:val="27"/>
  </w:num>
  <w:num w:numId="10" w16cid:durableId="1459372715">
    <w:abstractNumId w:val="7"/>
  </w:num>
  <w:num w:numId="11" w16cid:durableId="2120951920">
    <w:abstractNumId w:val="6"/>
  </w:num>
  <w:num w:numId="12" w16cid:durableId="2140148019">
    <w:abstractNumId w:val="5"/>
  </w:num>
  <w:num w:numId="13" w16cid:durableId="381254147">
    <w:abstractNumId w:val="4"/>
  </w:num>
  <w:num w:numId="14" w16cid:durableId="1239362586">
    <w:abstractNumId w:val="8"/>
  </w:num>
  <w:num w:numId="15" w16cid:durableId="1855074664">
    <w:abstractNumId w:val="3"/>
  </w:num>
  <w:num w:numId="16" w16cid:durableId="1571424847">
    <w:abstractNumId w:val="2"/>
  </w:num>
  <w:num w:numId="17" w16cid:durableId="1743721763">
    <w:abstractNumId w:val="1"/>
  </w:num>
  <w:num w:numId="18" w16cid:durableId="484512151">
    <w:abstractNumId w:val="0"/>
  </w:num>
  <w:num w:numId="19" w16cid:durableId="737626928">
    <w:abstractNumId w:val="10"/>
    <w:lvlOverride w:ilvl="0">
      <w:startOverride w:val="1"/>
      <w:lvl w:ilvl="0">
        <w:start w:val="1"/>
        <w:numFmt w:val="decimal"/>
        <w:pStyle w:val="1"/>
        <w:lvlText w:val="%1."/>
        <w:lvlJc w:val="left"/>
      </w:lvl>
    </w:lvlOverride>
  </w:num>
  <w:num w:numId="20" w16cid:durableId="1931085753">
    <w:abstractNumId w:val="23"/>
  </w:num>
  <w:num w:numId="21" w16cid:durableId="1890921309">
    <w:abstractNumId w:val="21"/>
  </w:num>
  <w:num w:numId="22" w16cid:durableId="1391155543">
    <w:abstractNumId w:val="26"/>
  </w:num>
  <w:num w:numId="23" w16cid:durableId="849224433">
    <w:abstractNumId w:val="25"/>
  </w:num>
  <w:num w:numId="24" w16cid:durableId="1224290894">
    <w:abstractNumId w:val="32"/>
  </w:num>
  <w:num w:numId="25" w16cid:durableId="162429592">
    <w:abstractNumId w:val="28"/>
  </w:num>
  <w:num w:numId="26" w16cid:durableId="1609965814">
    <w:abstractNumId w:val="22"/>
  </w:num>
  <w:num w:numId="27" w16cid:durableId="1902786147">
    <w:abstractNumId w:val="37"/>
  </w:num>
  <w:num w:numId="28" w16cid:durableId="1728718315">
    <w:abstractNumId w:val="33"/>
  </w:num>
  <w:num w:numId="29" w16cid:durableId="1852210422">
    <w:abstractNumId w:val="29"/>
  </w:num>
  <w:num w:numId="30" w16cid:durableId="364603839">
    <w:abstractNumId w:val="34"/>
  </w:num>
  <w:num w:numId="31" w16cid:durableId="1041785172">
    <w:abstractNumId w:val="16"/>
  </w:num>
  <w:num w:numId="32" w16cid:durableId="1071317231">
    <w:abstractNumId w:val="19"/>
  </w:num>
  <w:num w:numId="33" w16cid:durableId="306281172">
    <w:abstractNumId w:val="24"/>
  </w:num>
  <w:num w:numId="34" w16cid:durableId="1536115581">
    <w:abstractNumId w:val="11"/>
  </w:num>
  <w:num w:numId="35" w16cid:durableId="1132945859">
    <w:abstractNumId w:val="13"/>
  </w:num>
  <w:num w:numId="36" w16cid:durableId="170606360">
    <w:abstractNumId w:val="12"/>
  </w:num>
  <w:num w:numId="37" w16cid:durableId="1537618606">
    <w:abstractNumId w:val="3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embedSystemFonts/>
  <w:hideSpellingErrors/>
  <w:hideGrammaticalErrors/>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numStart w:val="15"/>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C00"/>
    <w:rsid w:val="00053538"/>
    <w:rsid w:val="000642E5"/>
    <w:rsid w:val="0007186B"/>
    <w:rsid w:val="00073872"/>
    <w:rsid w:val="000914CD"/>
    <w:rsid w:val="00091AD5"/>
    <w:rsid w:val="000E7B62"/>
    <w:rsid w:val="000F5D3B"/>
    <w:rsid w:val="000F6DE2"/>
    <w:rsid w:val="00121564"/>
    <w:rsid w:val="00124A25"/>
    <w:rsid w:val="00152EC9"/>
    <w:rsid w:val="001637DC"/>
    <w:rsid w:val="0016623C"/>
    <w:rsid w:val="001A4D82"/>
    <w:rsid w:val="001A5513"/>
    <w:rsid w:val="001B47F2"/>
    <w:rsid w:val="001B6AC3"/>
    <w:rsid w:val="001D303A"/>
    <w:rsid w:val="001D505C"/>
    <w:rsid w:val="001E0B3E"/>
    <w:rsid w:val="0021667C"/>
    <w:rsid w:val="00233852"/>
    <w:rsid w:val="002340E3"/>
    <w:rsid w:val="00250AAE"/>
    <w:rsid w:val="00250CD1"/>
    <w:rsid w:val="00265EDF"/>
    <w:rsid w:val="00290E45"/>
    <w:rsid w:val="00292C3F"/>
    <w:rsid w:val="002A3007"/>
    <w:rsid w:val="002B1B49"/>
    <w:rsid w:val="002C21EE"/>
    <w:rsid w:val="002E2FCB"/>
    <w:rsid w:val="002E47BA"/>
    <w:rsid w:val="00325D75"/>
    <w:rsid w:val="00326E34"/>
    <w:rsid w:val="003272C1"/>
    <w:rsid w:val="00327BB6"/>
    <w:rsid w:val="003338B0"/>
    <w:rsid w:val="00333CB3"/>
    <w:rsid w:val="0033566D"/>
    <w:rsid w:val="00335D8A"/>
    <w:rsid w:val="00340A34"/>
    <w:rsid w:val="0036218A"/>
    <w:rsid w:val="00364940"/>
    <w:rsid w:val="00370D00"/>
    <w:rsid w:val="00390533"/>
    <w:rsid w:val="003917DF"/>
    <w:rsid w:val="003A619C"/>
    <w:rsid w:val="003B19C3"/>
    <w:rsid w:val="003B1A80"/>
    <w:rsid w:val="003B21A2"/>
    <w:rsid w:val="003B4743"/>
    <w:rsid w:val="003C0318"/>
    <w:rsid w:val="003E10C0"/>
    <w:rsid w:val="003F162D"/>
    <w:rsid w:val="00410EE1"/>
    <w:rsid w:val="00411050"/>
    <w:rsid w:val="0041370C"/>
    <w:rsid w:val="004259EE"/>
    <w:rsid w:val="00432FBD"/>
    <w:rsid w:val="00467D95"/>
    <w:rsid w:val="004723CB"/>
    <w:rsid w:val="00475979"/>
    <w:rsid w:val="0047660C"/>
    <w:rsid w:val="00482DF4"/>
    <w:rsid w:val="004D4761"/>
    <w:rsid w:val="005009B2"/>
    <w:rsid w:val="0050155D"/>
    <w:rsid w:val="0052035C"/>
    <w:rsid w:val="00526B15"/>
    <w:rsid w:val="0055577A"/>
    <w:rsid w:val="00570787"/>
    <w:rsid w:val="00573C00"/>
    <w:rsid w:val="005878D6"/>
    <w:rsid w:val="00593D82"/>
    <w:rsid w:val="005A4524"/>
    <w:rsid w:val="005B0577"/>
    <w:rsid w:val="005E3D61"/>
    <w:rsid w:val="005E666B"/>
    <w:rsid w:val="005F51D3"/>
    <w:rsid w:val="006042B1"/>
    <w:rsid w:val="00611585"/>
    <w:rsid w:val="006367BF"/>
    <w:rsid w:val="00643BC9"/>
    <w:rsid w:val="006471CA"/>
    <w:rsid w:val="00647558"/>
    <w:rsid w:val="00651941"/>
    <w:rsid w:val="0065568E"/>
    <w:rsid w:val="00665242"/>
    <w:rsid w:val="006666D6"/>
    <w:rsid w:val="00693053"/>
    <w:rsid w:val="00696350"/>
    <w:rsid w:val="006A4811"/>
    <w:rsid w:val="006B785B"/>
    <w:rsid w:val="006C3583"/>
    <w:rsid w:val="006D2418"/>
    <w:rsid w:val="006E5407"/>
    <w:rsid w:val="006F48C7"/>
    <w:rsid w:val="007147B4"/>
    <w:rsid w:val="007259F6"/>
    <w:rsid w:val="00731641"/>
    <w:rsid w:val="00731C31"/>
    <w:rsid w:val="00732A69"/>
    <w:rsid w:val="00735DAC"/>
    <w:rsid w:val="00736D38"/>
    <w:rsid w:val="00741C9C"/>
    <w:rsid w:val="00742A80"/>
    <w:rsid w:val="00745974"/>
    <w:rsid w:val="00747944"/>
    <w:rsid w:val="00747F4A"/>
    <w:rsid w:val="007528CC"/>
    <w:rsid w:val="00782897"/>
    <w:rsid w:val="0078547B"/>
    <w:rsid w:val="007C37E4"/>
    <w:rsid w:val="007D1E9A"/>
    <w:rsid w:val="007D2C24"/>
    <w:rsid w:val="007E39CB"/>
    <w:rsid w:val="0081084F"/>
    <w:rsid w:val="008204FF"/>
    <w:rsid w:val="00823AB8"/>
    <w:rsid w:val="00824395"/>
    <w:rsid w:val="008509AC"/>
    <w:rsid w:val="00856ED1"/>
    <w:rsid w:val="008760D9"/>
    <w:rsid w:val="00876557"/>
    <w:rsid w:val="008769D2"/>
    <w:rsid w:val="008776BE"/>
    <w:rsid w:val="00897ABE"/>
    <w:rsid w:val="008A0AB3"/>
    <w:rsid w:val="008A7EA8"/>
    <w:rsid w:val="008E10D6"/>
    <w:rsid w:val="008E46B0"/>
    <w:rsid w:val="008F0963"/>
    <w:rsid w:val="0092604C"/>
    <w:rsid w:val="009514C1"/>
    <w:rsid w:val="00955EEC"/>
    <w:rsid w:val="00956628"/>
    <w:rsid w:val="00965CA3"/>
    <w:rsid w:val="00970116"/>
    <w:rsid w:val="00976795"/>
    <w:rsid w:val="00992907"/>
    <w:rsid w:val="009B17F4"/>
    <w:rsid w:val="009B189A"/>
    <w:rsid w:val="009B1C04"/>
    <w:rsid w:val="009E1DA0"/>
    <w:rsid w:val="009E4CCF"/>
    <w:rsid w:val="009F22A4"/>
    <w:rsid w:val="00A33082"/>
    <w:rsid w:val="00A348CC"/>
    <w:rsid w:val="00A56967"/>
    <w:rsid w:val="00A65D59"/>
    <w:rsid w:val="00A67C1E"/>
    <w:rsid w:val="00A75721"/>
    <w:rsid w:val="00A8264E"/>
    <w:rsid w:val="00A913E6"/>
    <w:rsid w:val="00AB4F5A"/>
    <w:rsid w:val="00AC7DCD"/>
    <w:rsid w:val="00AD278E"/>
    <w:rsid w:val="00AD2CE4"/>
    <w:rsid w:val="00AD5497"/>
    <w:rsid w:val="00AD57FB"/>
    <w:rsid w:val="00AE7BE1"/>
    <w:rsid w:val="00B00609"/>
    <w:rsid w:val="00B0538C"/>
    <w:rsid w:val="00B2021F"/>
    <w:rsid w:val="00B313DC"/>
    <w:rsid w:val="00B42D93"/>
    <w:rsid w:val="00B43745"/>
    <w:rsid w:val="00B43D6B"/>
    <w:rsid w:val="00B6327E"/>
    <w:rsid w:val="00B774BD"/>
    <w:rsid w:val="00B82A2F"/>
    <w:rsid w:val="00B854F8"/>
    <w:rsid w:val="00B91062"/>
    <w:rsid w:val="00B94D11"/>
    <w:rsid w:val="00BB359B"/>
    <w:rsid w:val="00BE6B32"/>
    <w:rsid w:val="00C01917"/>
    <w:rsid w:val="00C0568B"/>
    <w:rsid w:val="00C17909"/>
    <w:rsid w:val="00C26BD0"/>
    <w:rsid w:val="00C50708"/>
    <w:rsid w:val="00C75C71"/>
    <w:rsid w:val="00C900D2"/>
    <w:rsid w:val="00C9069A"/>
    <w:rsid w:val="00CA5872"/>
    <w:rsid w:val="00CC43A8"/>
    <w:rsid w:val="00CF6D9C"/>
    <w:rsid w:val="00D07FF7"/>
    <w:rsid w:val="00D10697"/>
    <w:rsid w:val="00D145E1"/>
    <w:rsid w:val="00D32F77"/>
    <w:rsid w:val="00D34FB3"/>
    <w:rsid w:val="00D407DC"/>
    <w:rsid w:val="00D41538"/>
    <w:rsid w:val="00D421AE"/>
    <w:rsid w:val="00D473F9"/>
    <w:rsid w:val="00D62072"/>
    <w:rsid w:val="00D668B2"/>
    <w:rsid w:val="00D70AAC"/>
    <w:rsid w:val="00D7399E"/>
    <w:rsid w:val="00D773A1"/>
    <w:rsid w:val="00D85F24"/>
    <w:rsid w:val="00D872B2"/>
    <w:rsid w:val="00D965E7"/>
    <w:rsid w:val="00DB3D0D"/>
    <w:rsid w:val="00DB71D9"/>
    <w:rsid w:val="00DC2C20"/>
    <w:rsid w:val="00DD22BC"/>
    <w:rsid w:val="00DE180C"/>
    <w:rsid w:val="00DE4DCA"/>
    <w:rsid w:val="00E0494B"/>
    <w:rsid w:val="00E12711"/>
    <w:rsid w:val="00E31AF7"/>
    <w:rsid w:val="00E34247"/>
    <w:rsid w:val="00E4544B"/>
    <w:rsid w:val="00E47840"/>
    <w:rsid w:val="00E51186"/>
    <w:rsid w:val="00E567EB"/>
    <w:rsid w:val="00E92F86"/>
    <w:rsid w:val="00E93E28"/>
    <w:rsid w:val="00E95B3E"/>
    <w:rsid w:val="00E95C4D"/>
    <w:rsid w:val="00E9648A"/>
    <w:rsid w:val="00EA2753"/>
    <w:rsid w:val="00EB16E8"/>
    <w:rsid w:val="00EC217C"/>
    <w:rsid w:val="00ED37DC"/>
    <w:rsid w:val="00F06249"/>
    <w:rsid w:val="00F10A14"/>
    <w:rsid w:val="00F2121C"/>
    <w:rsid w:val="00F43DC2"/>
    <w:rsid w:val="00F5198E"/>
    <w:rsid w:val="00F63268"/>
    <w:rsid w:val="00F9196E"/>
    <w:rsid w:val="00F9443D"/>
    <w:rsid w:val="00FB0CFF"/>
    <w:rsid w:val="00FB10C5"/>
    <w:rsid w:val="00FD09E3"/>
    <w:rsid w:val="00FD39B5"/>
    <w:rsid w:val="6B6784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2"/>
    </o:shapelayout>
  </w:shapeDefaults>
  <w:decimalSymbol w:val="."/>
  <w:listSeparator w:val=","/>
  <w14:docId w14:val="13A36584"/>
  <w15:chartTrackingRefBased/>
  <w15:docId w15:val="{BF157CBB-DC87-42D7-9EFC-A032FE59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i/>
      <w:iCs/>
    </w:rPr>
  </w:style>
  <w:style w:type="paragraph" w:styleId="Heading2">
    <w:name w:val="heading 2"/>
    <w:basedOn w:val="Normal"/>
    <w:next w:val="Normal"/>
    <w:qFormat/>
    <w:pPr>
      <w:keepNext/>
      <w:ind w:left="720"/>
      <w:outlineLvl w:val="1"/>
    </w:pPr>
    <w:rPr>
      <w:i/>
      <w:iCs/>
    </w:rPr>
  </w:style>
  <w:style w:type="paragraph" w:styleId="Heading3">
    <w:name w:val="heading 3"/>
    <w:basedOn w:val="Normal"/>
    <w:next w:val="Normal"/>
    <w:qFormat/>
    <w:pPr>
      <w:keepNext/>
      <w:tabs>
        <w:tab w:val="left" w:pos="0"/>
        <w:tab w:val="left" w:pos="851"/>
        <w:tab w:val="left" w:pos="1701"/>
        <w:tab w:val="left" w:pos="2552"/>
        <w:tab w:val="left" w:pos="3402"/>
      </w:tabs>
      <w:ind w:left="960"/>
      <w:outlineLvl w:val="2"/>
    </w:pPr>
    <w:rPr>
      <w:i/>
      <w:iCs/>
      <w:lang w:val="en-US"/>
    </w:rPr>
  </w:style>
  <w:style w:type="paragraph" w:styleId="Heading4">
    <w:name w:val="heading 4"/>
    <w:basedOn w:val="Normal"/>
    <w:next w:val="Normal"/>
    <w:qFormat/>
    <w:pPr>
      <w:keepNext/>
      <w:tabs>
        <w:tab w:val="left" w:pos="540"/>
        <w:tab w:val="left" w:pos="3686"/>
        <w:tab w:val="left" w:pos="4820"/>
      </w:tabs>
      <w:ind w:firstLine="540"/>
      <w:outlineLvl w:val="3"/>
    </w:pPr>
    <w:rPr>
      <w:i/>
      <w:iCs/>
    </w:rPr>
  </w:style>
  <w:style w:type="paragraph" w:styleId="Heading5">
    <w:name w:val="heading 5"/>
    <w:basedOn w:val="Normal"/>
    <w:next w:val="Normal"/>
    <w:qFormat/>
    <w:pPr>
      <w:keepNext/>
      <w:tabs>
        <w:tab w:val="left" w:pos="0"/>
        <w:tab w:val="left" w:pos="851"/>
        <w:tab w:val="left" w:pos="3686"/>
        <w:tab w:val="left" w:pos="4820"/>
      </w:tabs>
      <w:ind w:left="5040" w:hanging="4560"/>
      <w:outlineLvl w:val="4"/>
    </w:pPr>
    <w:rPr>
      <w:b/>
      <w:bCs/>
    </w:rPr>
  </w:style>
  <w:style w:type="paragraph" w:styleId="Heading6">
    <w:name w:val="heading 6"/>
    <w:basedOn w:val="Normal"/>
    <w:next w:val="Normal"/>
    <w:qFormat/>
    <w:pPr>
      <w:keepNext/>
      <w:tabs>
        <w:tab w:val="left" w:pos="0"/>
        <w:tab w:val="left" w:pos="1701"/>
        <w:tab w:val="left" w:pos="2880"/>
        <w:tab w:val="left" w:pos="3402"/>
      </w:tabs>
      <w:ind w:left="2880"/>
      <w:jc w:val="both"/>
      <w:outlineLvl w:val="5"/>
    </w:pPr>
    <w:rPr>
      <w:rFonts w:ascii="Arial" w:hAnsi="Arial" w:cs="Arial"/>
      <w:i/>
      <w:iCs/>
    </w:rPr>
  </w:style>
  <w:style w:type="paragraph" w:styleId="Heading7">
    <w:name w:val="heading 7"/>
    <w:basedOn w:val="Normal"/>
    <w:next w:val="Normal"/>
    <w:qFormat/>
    <w:pPr>
      <w:overflowPunct w:val="0"/>
      <w:autoSpaceDE w:val="0"/>
      <w:autoSpaceDN w:val="0"/>
      <w:adjustRightInd w:val="0"/>
      <w:spacing w:after="240"/>
      <w:textAlignment w:val="baseline"/>
      <w:outlineLvl w:val="6"/>
    </w:pPr>
    <w:rPr>
      <w:rFonts w:ascii="Garamond MT" w:hAnsi="Garamond MT"/>
      <w:szCs w:val="20"/>
    </w:rPr>
  </w:style>
  <w:style w:type="paragraph" w:styleId="Heading8">
    <w:name w:val="heading 8"/>
    <w:basedOn w:val="Normal"/>
    <w:next w:val="Normal"/>
    <w:qFormat/>
    <w:pPr>
      <w:keepNext/>
      <w:keepLines/>
      <w:numPr>
        <w:numId w:val="2"/>
      </w:numPr>
      <w:tabs>
        <w:tab w:val="clear" w:pos="360"/>
        <w:tab w:val="num" w:pos="-284"/>
        <w:tab w:val="left" w:pos="720"/>
      </w:tabs>
      <w:spacing w:line="360" w:lineRule="auto"/>
      <w:ind w:left="720" w:hanging="720"/>
      <w:outlineLvl w:val="7"/>
    </w:pPr>
    <w:rPr>
      <w:b/>
      <w:sz w:val="20"/>
      <w:szCs w:val="20"/>
      <w:u w:val="single"/>
    </w:rPr>
  </w:style>
  <w:style w:type="paragraph" w:styleId="Heading9">
    <w:name w:val="heading 9"/>
    <w:basedOn w:val="Normal"/>
    <w:next w:val="Normal"/>
    <w:qFormat/>
    <w:pPr>
      <w:keepNext/>
      <w:keepLines/>
      <w:numPr>
        <w:numId w:val="3"/>
      </w:numPr>
      <w:tabs>
        <w:tab w:val="left" w:pos="-1142"/>
        <w:tab w:val="left" w:pos="-720"/>
        <w:tab w:val="left" w:pos="0"/>
        <w:tab w:val="left" w:pos="720"/>
        <w:tab w:val="left" w:pos="111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outlineLvl w:val="8"/>
    </w:pPr>
    <w:rPr>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Subtitle">
    <w:name w:val="Subtitle"/>
    <w:basedOn w:val="Normal"/>
    <w:qFormat/>
    <w:pPr>
      <w:jc w:val="center"/>
    </w:pPr>
    <w:rPr>
      <w:b/>
      <w:bCs/>
      <w:i/>
      <w:iCs/>
    </w:rPr>
  </w:style>
  <w:style w:type="paragraph" w:styleId="BodyTextIndent">
    <w:name w:val="Body Text Indent"/>
    <w:basedOn w:val="Normal"/>
    <w:pPr>
      <w:ind w:left="1440" w:firstLine="720"/>
    </w:pPr>
    <w:rPr>
      <w:b/>
      <w:bCs/>
      <w:i/>
      <w:iCs/>
    </w:rPr>
  </w:style>
  <w:style w:type="paragraph" w:styleId="BodyText2">
    <w:name w:val="Body Text 2"/>
    <w:basedOn w:val="Normal"/>
    <w:pPr>
      <w:widowControl w:val="0"/>
      <w:tabs>
        <w:tab w:val="left" w:pos="720"/>
        <w:tab w:val="left" w:pos="1440"/>
      </w:tabs>
      <w:ind w:left="1478" w:hanging="739"/>
      <w:jc w:val="both"/>
    </w:pPr>
    <w:rPr>
      <w:sz w:val="20"/>
      <w:szCs w:val="20"/>
    </w:rPr>
  </w:style>
  <w:style w:type="paragraph" w:customStyle="1" w:styleId="1Document">
    <w:name w:val="1Document"/>
    <w:pPr>
      <w:keepNext/>
      <w:widowControl w:val="0"/>
      <w:jc w:val="center"/>
    </w:pPr>
    <w:rPr>
      <w:sz w:val="24"/>
      <w:lang w:eastAsia="en-US"/>
    </w:rPr>
  </w:style>
  <w:style w:type="paragraph" w:styleId="BodyText">
    <w:name w:val="Body Text"/>
    <w:basedOn w:val="Normal"/>
    <w:pPr>
      <w:widowControl w:val="0"/>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tLeast"/>
      <w:jc w:val="both"/>
    </w:pPr>
    <w:rPr>
      <w:sz w:val="20"/>
      <w:szCs w:val="20"/>
    </w:rPr>
  </w:style>
  <w:style w:type="paragraph" w:styleId="BodyTextIndent2">
    <w:name w:val="Body Text Indent 2"/>
    <w:basedOn w:val="Normal"/>
    <w:pPr>
      <w:tabs>
        <w:tab w:val="left" w:pos="-1440"/>
        <w:tab w:val="left" w:pos="-720"/>
        <w:tab w:val="left" w:pos="0"/>
        <w:tab w:val="left" w:pos="739"/>
        <w:tab w:val="left" w:pos="1478"/>
        <w:tab w:val="left" w:pos="2520"/>
        <w:tab w:val="left" w:pos="3240"/>
        <w:tab w:val="left" w:pos="3603"/>
        <w:tab w:val="left" w:pos="4342"/>
        <w:tab w:val="left" w:pos="5082"/>
      </w:tabs>
      <w:ind w:left="1478" w:hanging="1478"/>
      <w:jc w:val="both"/>
    </w:pPr>
  </w:style>
  <w:style w:type="paragraph" w:customStyle="1" w:styleId="1AutoList4">
    <w:name w:val="1AutoList4"/>
    <w:pPr>
      <w:widowControl w:val="0"/>
      <w:tabs>
        <w:tab w:val="left" w:pos="720"/>
      </w:tabs>
      <w:ind w:left="720" w:hanging="720"/>
      <w:jc w:val="both"/>
    </w:pPr>
    <w:rPr>
      <w:sz w:val="24"/>
      <w:lang w:eastAsia="en-US"/>
    </w:rPr>
  </w:style>
  <w:style w:type="paragraph" w:customStyle="1" w:styleId="1DocF">
    <w:name w:val="1DocF"/>
    <w:pPr>
      <w:widowControl w:val="0"/>
      <w:tabs>
        <w:tab w:val="left" w:pos="720"/>
      </w:tabs>
      <w:ind w:left="720" w:hanging="720"/>
      <w:jc w:val="both"/>
    </w:pPr>
    <w:rPr>
      <w:sz w:val="24"/>
      <w:lang w:eastAsia="en-US"/>
    </w:rPr>
  </w:style>
  <w:style w:type="paragraph" w:customStyle="1" w:styleId="2DocF">
    <w:name w:val="2DocF"/>
    <w:pPr>
      <w:widowControl w:val="0"/>
      <w:tabs>
        <w:tab w:val="left" w:pos="720"/>
      </w:tabs>
      <w:ind w:left="720" w:hanging="720"/>
      <w:jc w:val="both"/>
    </w:pPr>
    <w:rPr>
      <w:sz w:val="24"/>
      <w:lang w:eastAsia="en-US"/>
    </w:rPr>
  </w:style>
  <w:style w:type="paragraph" w:styleId="Header">
    <w:name w:val="header"/>
    <w:basedOn w:val="Normal"/>
    <w:pPr>
      <w:tabs>
        <w:tab w:val="center" w:pos="4320"/>
        <w:tab w:val="right" w:pos="8640"/>
      </w:tabs>
    </w:pPr>
  </w:style>
  <w:style w:type="paragraph" w:styleId="BodyTextIndent3">
    <w:name w:val="Body Text Indent 3"/>
    <w:basedOn w:val="Normal"/>
    <w:pPr>
      <w:tabs>
        <w:tab w:val="left" w:pos="-1440"/>
        <w:tab w:val="left" w:pos="-720"/>
        <w:tab w:val="left" w:pos="0"/>
        <w:tab w:val="left" w:pos="739"/>
        <w:tab w:val="left" w:pos="1478"/>
        <w:tab w:val="left" w:pos="2520"/>
        <w:tab w:val="left" w:pos="3240"/>
        <w:tab w:val="left" w:pos="3603"/>
        <w:tab w:val="left" w:pos="4342"/>
        <w:tab w:val="left" w:pos="5082"/>
      </w:tabs>
      <w:ind w:left="3240" w:hanging="3240"/>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3">
    <w:name w:val="Body Text 3"/>
    <w:basedOn w:val="Normal"/>
    <w:pPr>
      <w:tabs>
        <w:tab w:val="left" w:pos="0"/>
        <w:tab w:val="left" w:pos="720"/>
        <w:tab w:val="left" w:pos="851"/>
        <w:tab w:val="left" w:pos="1701"/>
        <w:tab w:val="left" w:pos="2552"/>
        <w:tab w:val="left" w:pos="3402"/>
      </w:tabs>
    </w:pPr>
    <w:rPr>
      <w:rFonts w:ascii="Arial" w:hAnsi="Arial" w:cs="Arial"/>
      <w:b/>
      <w:bCs/>
      <w:i/>
      <w:iCs/>
    </w:rPr>
  </w:style>
  <w:style w:type="paragraph" w:styleId="BlockText">
    <w:name w:val="Block Text"/>
    <w:basedOn w:val="Normal"/>
    <w:pPr>
      <w:spacing w:after="120"/>
      <w:ind w:left="1440" w:right="1440"/>
    </w:pPr>
  </w:style>
  <w:style w:type="paragraph" w:styleId="BodyTextFirstIndent">
    <w:name w:val="Body Text First Indent"/>
    <w:basedOn w:val="BodyText"/>
    <w:pPr>
      <w:widowControl/>
      <w:tabs>
        <w:tab w:val="clear" w:pos="-1142"/>
        <w:tab w:val="clear" w:pos="-720"/>
        <w:tab w:val="clear" w:pos="0"/>
        <w:tab w:val="clear" w:pos="720"/>
        <w:tab w:val="clear" w:pos="1440"/>
        <w:tab w:val="clear" w:pos="196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120" w:line="240" w:lineRule="auto"/>
      <w:ind w:firstLine="210"/>
      <w:jc w:val="left"/>
    </w:pPr>
    <w:rPr>
      <w:sz w:val="24"/>
      <w:szCs w:val="24"/>
    </w:rPr>
  </w:style>
  <w:style w:type="paragraph" w:styleId="BodyTextFirstIndent2">
    <w:name w:val="Body Text First Indent 2"/>
    <w:basedOn w:val="BodyTextIndent"/>
    <w:pPr>
      <w:spacing w:after="120"/>
      <w:ind w:left="283" w:firstLine="210"/>
    </w:pPr>
    <w:rPr>
      <w:b w:val="0"/>
      <w:bCs w:val="0"/>
      <w:i w:val="0"/>
      <w:iCs w:val="0"/>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252"/>
    </w:p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1"/>
      </w:numPr>
    </w:pPr>
  </w:style>
  <w:style w:type="paragraph" w:styleId="ListBullet2">
    <w:name w:val="List Bullet 2"/>
    <w:basedOn w:val="Normal"/>
    <w:autoRedefine/>
    <w:pPr>
      <w:numPr>
        <w:numId w:val="10"/>
      </w:numPr>
    </w:pPr>
  </w:style>
  <w:style w:type="paragraph" w:styleId="ListBullet3">
    <w:name w:val="List Bullet 3"/>
    <w:basedOn w:val="Normal"/>
    <w:autoRedefine/>
    <w:pPr>
      <w:numPr>
        <w:numId w:val="11"/>
      </w:numPr>
    </w:pPr>
  </w:style>
  <w:style w:type="paragraph" w:styleId="ListBullet4">
    <w:name w:val="List Bullet 4"/>
    <w:basedOn w:val="Normal"/>
    <w:autoRedefine/>
    <w:pPr>
      <w:numPr>
        <w:numId w:val="12"/>
      </w:numPr>
    </w:pPr>
  </w:style>
  <w:style w:type="paragraph" w:styleId="ListBullet5">
    <w:name w:val="List Bullet 5"/>
    <w:basedOn w:val="Normal"/>
    <w:autoRedefine/>
    <w:pPr>
      <w:numPr>
        <w:numId w:val="13"/>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Normal"/>
    <w:pPr>
      <w:numPr>
        <w:numId w:val="15"/>
      </w:numPr>
    </w:pPr>
  </w:style>
  <w:style w:type="paragraph" w:styleId="ListNumber3">
    <w:name w:val="List Number 3"/>
    <w:basedOn w:val="Normal"/>
    <w:pPr>
      <w:numPr>
        <w:numId w:val="16"/>
      </w:numPr>
    </w:pPr>
  </w:style>
  <w:style w:type="paragraph" w:styleId="ListNumber4">
    <w:name w:val="List Number 4"/>
    <w:basedOn w:val="Normal"/>
    <w:pPr>
      <w:numPr>
        <w:numId w:val="17"/>
      </w:numPr>
    </w:pPr>
  </w:style>
  <w:style w:type="paragraph" w:styleId="ListNumber5">
    <w:name w:val="List Number 5"/>
    <w:basedOn w:val="Normal"/>
    <w:pPr>
      <w:numPr>
        <w:numId w:val="1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1">
    <w:name w:val="1"/>
    <w:aliases w:val="2,3"/>
    <w:basedOn w:val="Normal"/>
    <w:pPr>
      <w:widowControl w:val="0"/>
      <w:numPr>
        <w:numId w:val="19"/>
      </w:numPr>
      <w:ind w:left="720" w:hanging="720"/>
    </w:pPr>
    <w:rPr>
      <w:snapToGrid w:val="0"/>
      <w:lang w:val="en-US"/>
    </w:rPr>
  </w:style>
  <w:style w:type="paragraph" w:customStyle="1" w:styleId="Normal2">
    <w:name w:val="Normal2"/>
    <w:basedOn w:val="Normal"/>
    <w:link w:val="Normal2Char"/>
    <w:pPr>
      <w:spacing w:after="240"/>
      <w:jc w:val="both"/>
    </w:pPr>
    <w:rPr>
      <w:rFonts w:ascii="Arial" w:hAnsi="Arial"/>
    </w:rPr>
  </w:style>
  <w:style w:type="paragraph" w:customStyle="1" w:styleId="DefaultText">
    <w:name w:val="Default Text"/>
    <w:basedOn w:val="Normal"/>
    <w:rPr>
      <w:noProof/>
    </w:rPr>
  </w:style>
  <w:style w:type="paragraph" w:customStyle="1" w:styleId="ReplyForwardHeaders1">
    <w:name w:val="Reply/Forward Headers1"/>
    <w:basedOn w:val="Normal"/>
    <w:next w:val="ReplyForwardToFromDate1"/>
    <w:pPr>
      <w:pBdr>
        <w:left w:val="single" w:sz="18" w:space="1" w:color="auto"/>
      </w:pBdr>
      <w:shd w:val="pct10" w:color="auto" w:fill="FFFFFF"/>
      <w:ind w:left="1080" w:hanging="1080"/>
      <w:outlineLvl w:val="0"/>
    </w:pPr>
    <w:rPr>
      <w:rFonts w:ascii="Arial" w:hAnsi="Arial"/>
      <w:b/>
      <w:sz w:val="20"/>
    </w:rPr>
  </w:style>
  <w:style w:type="paragraph" w:customStyle="1" w:styleId="ReplyForwardToFromDate1">
    <w:name w:val="Reply/Forward To: From: Date:1"/>
    <w:basedOn w:val="Normal"/>
    <w:pPr>
      <w:pBdr>
        <w:left w:val="single" w:sz="18" w:space="1" w:color="auto"/>
      </w:pBdr>
      <w:ind w:left="1080" w:hanging="1080"/>
    </w:pPr>
    <w:rPr>
      <w:rFonts w:ascii="Arial" w:hAnsi="Arial"/>
      <w:sz w:val="20"/>
    </w:rPr>
  </w:style>
  <w:style w:type="paragraph" w:customStyle="1" w:styleId="TableText">
    <w:name w:val="Table Text"/>
    <w:rPr>
      <w:rFonts w:ascii="Arial" w:hAnsi="Arial"/>
      <w:snapToGrid w:val="0"/>
      <w:color w:val="000000"/>
      <w:sz w:val="24"/>
      <w:lang w:eastAsia="en-US"/>
    </w:rPr>
  </w:style>
  <w:style w:type="paragraph" w:customStyle="1" w:styleId="Tablebold">
    <w:name w:val="Table bold"/>
    <w:rPr>
      <w:rFonts w:ascii="Arial" w:hAnsi="Arial"/>
      <w:b/>
      <w:snapToGrid w:val="0"/>
      <w:color w:val="000000"/>
      <w:sz w:val="18"/>
      <w:lang w:eastAsia="en-US"/>
    </w:rPr>
  </w:style>
  <w:style w:type="paragraph" w:customStyle="1" w:styleId="SignatureJobTitle">
    <w:name w:val="Signature Job Title"/>
    <w:basedOn w:val="Signature"/>
    <w:rPr>
      <w:rFonts w:ascii="Arial" w:hAnsi="Arial"/>
      <w:sz w:val="20"/>
    </w:rPr>
  </w:style>
  <w:style w:type="paragraph" w:customStyle="1" w:styleId="SignatureCompany">
    <w:name w:val="Signature Company"/>
    <w:basedOn w:val="Signature"/>
    <w:rPr>
      <w:rFonts w:ascii="Arial" w:hAnsi="Arial"/>
      <w:sz w:val="20"/>
    </w:rPr>
  </w:style>
  <w:style w:type="paragraph" w:customStyle="1" w:styleId="Body1">
    <w:name w:val="Body 1"/>
    <w:basedOn w:val="Normal"/>
    <w:pPr>
      <w:spacing w:after="240"/>
      <w:ind w:left="851"/>
      <w:jc w:val="both"/>
    </w:pPr>
    <w:rPr>
      <w:rFonts w:ascii="NewsGoth BT" w:hAnsi="NewsGoth BT"/>
      <w:sz w:val="22"/>
      <w:szCs w:val="20"/>
    </w:rPr>
  </w:style>
  <w:style w:type="paragraph" w:customStyle="1" w:styleId="SingleLevela">
    <w:name w:val="Single Level (a)"/>
    <w:basedOn w:val="Normal"/>
    <w:pPr>
      <w:numPr>
        <w:numId w:val="28"/>
      </w:numPr>
      <w:spacing w:after="240"/>
      <w:jc w:val="both"/>
    </w:pPr>
    <w:rPr>
      <w:rFonts w:ascii="NewsGoth BT" w:hAnsi="NewsGoth BT"/>
      <w:sz w:val="22"/>
      <w:szCs w:val="20"/>
    </w:rPr>
  </w:style>
  <w:style w:type="character" w:customStyle="1" w:styleId="DeltaViewInsertion">
    <w:name w:val="DeltaView Insertion"/>
    <w:rPr>
      <w:color w:val="0000FF"/>
      <w:spacing w:val="0"/>
      <w:u w:val="double"/>
    </w:rPr>
  </w:style>
  <w:style w:type="character" w:customStyle="1" w:styleId="Normal2Char">
    <w:name w:val="Normal2 Char"/>
    <w:link w:val="Normal2"/>
    <w:rsid w:val="00AE7BE1"/>
    <w:rPr>
      <w:rFonts w:ascii="Arial" w:hAnsi="Arial"/>
      <w:sz w:val="24"/>
      <w:szCs w:val="24"/>
      <w:lang w:val="en-GB" w:eastAsia="en-US" w:bidi="ar-SA"/>
    </w:rPr>
  </w:style>
  <w:style w:type="paragraph" w:styleId="BalloonText">
    <w:name w:val="Balloon Text"/>
    <w:basedOn w:val="Normal"/>
    <w:semiHidden/>
    <w:rsid w:val="004723CB"/>
    <w:rPr>
      <w:rFonts w:ascii="Tahoma" w:hAnsi="Tahoma"/>
      <w:sz w:val="16"/>
      <w:szCs w:val="16"/>
    </w:rPr>
  </w:style>
  <w:style w:type="character" w:styleId="CommentReference">
    <w:name w:val="annotation reference"/>
    <w:rsid w:val="007E39CB"/>
    <w:rPr>
      <w:sz w:val="16"/>
      <w:szCs w:val="16"/>
    </w:rPr>
  </w:style>
  <w:style w:type="paragraph" w:styleId="CommentSubject">
    <w:name w:val="annotation subject"/>
    <w:basedOn w:val="CommentText"/>
    <w:next w:val="CommentText"/>
    <w:link w:val="CommentSubjectChar"/>
    <w:rsid w:val="007E39CB"/>
    <w:rPr>
      <w:b/>
      <w:bCs/>
    </w:rPr>
  </w:style>
  <w:style w:type="character" w:customStyle="1" w:styleId="CommentTextChar">
    <w:name w:val="Comment Text Char"/>
    <w:link w:val="CommentText"/>
    <w:semiHidden/>
    <w:rsid w:val="007E39CB"/>
    <w:rPr>
      <w:lang w:eastAsia="en-US"/>
    </w:rPr>
  </w:style>
  <w:style w:type="character" w:customStyle="1" w:styleId="CommentSubjectChar">
    <w:name w:val="Comment Subject Char"/>
    <w:basedOn w:val="CommentTextChar"/>
    <w:link w:val="CommentSubject"/>
    <w:rsid w:val="007E39CB"/>
    <w:rPr>
      <w:lang w:eastAsia="en-US"/>
    </w:rPr>
  </w:style>
  <w:style w:type="paragraph" w:styleId="NoSpacing">
    <w:name w:val="No Spacing"/>
    <w:uiPriority w:val="1"/>
    <w:qFormat/>
    <w:rsid w:val="009F22A4"/>
    <w:rPr>
      <w:rFonts w:ascii="Calibri" w:eastAsia="Calibri" w:hAnsi="Calibri"/>
      <w:sz w:val="22"/>
      <w:szCs w:val="22"/>
      <w:lang w:eastAsia="en-US"/>
    </w:rPr>
  </w:style>
  <w:style w:type="paragraph" w:styleId="Revision">
    <w:name w:val="Revision"/>
    <w:hidden/>
    <w:uiPriority w:val="99"/>
    <w:semiHidden/>
    <w:rsid w:val="00A8264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6.wmf"/><Relationship Id="rId39" Type="http://schemas.openxmlformats.org/officeDocument/2006/relationships/image" Target="media/image12.wmf"/><Relationship Id="rId3" Type="http://schemas.openxmlformats.org/officeDocument/2006/relationships/customXml" Target="../customXml/item3.xml"/><Relationship Id="rId21" Type="http://schemas.openxmlformats.org/officeDocument/2006/relationships/oleObject" Target="embeddings/oleObject3.bin"/><Relationship Id="rId34" Type="http://schemas.openxmlformats.org/officeDocument/2006/relationships/image" Target="media/image10.wmf"/><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oleObject" Target="embeddings/oleObject12.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oleObject" Target="embeddings/oleObject7.bin"/><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1.bin"/><Relationship Id="rId40" Type="http://schemas.openxmlformats.org/officeDocument/2006/relationships/oleObject" Target="embeddings/oleObject13.bin"/><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oleObject" Target="embeddings/oleObject4.bin"/><Relationship Id="rId28" Type="http://schemas.openxmlformats.org/officeDocument/2006/relationships/image" Target="media/image7.wmf"/><Relationship Id="rId36" Type="http://schemas.openxmlformats.org/officeDocument/2006/relationships/image" Target="media/image11.wmf"/><Relationship Id="rId10" Type="http://schemas.openxmlformats.org/officeDocument/2006/relationships/header" Target="header1.xm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4.wmf"/><Relationship Id="rId27" Type="http://schemas.openxmlformats.org/officeDocument/2006/relationships/oleObject" Target="embeddings/oleObject6.bin"/><Relationship Id="rId30" Type="http://schemas.openxmlformats.org/officeDocument/2006/relationships/image" Target="media/image8.wmf"/><Relationship Id="rId35" Type="http://schemas.openxmlformats.org/officeDocument/2006/relationships/oleObject" Target="embeddings/oleObject10.bin"/><Relationship Id="rId43"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C24BF9-6D1B-43FF-82BE-230C95E08A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809F09-EEC5-42AB-9339-28B03CACD110}">
  <ds:schemaRefs>
    <ds:schemaRef ds:uri="http://schemas.microsoft.com/sharepoint/v3/contenttype/forms"/>
  </ds:schemaRefs>
</ds:datastoreItem>
</file>

<file path=customXml/itemProps3.xml><?xml version="1.0" encoding="utf-8"?>
<ds:datastoreItem xmlns:ds="http://schemas.openxmlformats.org/officeDocument/2006/customXml" ds:itemID="{900E8870-F161-4C26-92A8-ACDA0637125D}"/>
</file>

<file path=docProps/app.xml><?xml version="1.0" encoding="utf-8"?>
<Properties xmlns="http://schemas.openxmlformats.org/officeDocument/2006/extended-properties" xmlns:vt="http://schemas.openxmlformats.org/officeDocument/2006/docPropsVTypes">
  <Template>Normal</Template>
  <TotalTime>27</TotalTime>
  <Pages>59</Pages>
  <Words>14716</Words>
  <Characters>83884</Characters>
  <Application>Microsoft Office Word</Application>
  <DocSecurity>2</DocSecurity>
  <Lines>699</Lines>
  <Paragraphs>196</Paragraphs>
  <ScaleCrop>false</ScaleCrop>
  <Company>National Grid</Company>
  <LinksUpToDate>false</LinksUpToDate>
  <CharactersWithSpaces>98404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4</dc:title>
  <dc:subject>GB Baseline</dc:subject>
  <dc:creator>QuinnA</dc:creator>
  <cp:keywords/>
  <cp:lastModifiedBy>Tammy Meek [NESO]</cp:lastModifiedBy>
  <cp:revision>28</cp:revision>
  <cp:lastPrinted>2009-02-17T15:41:00Z</cp:lastPrinted>
  <dcterms:created xsi:type="dcterms:W3CDTF">2025-03-18T11:07:00Z</dcterms:created>
  <dcterms:modified xsi:type="dcterms:W3CDTF">2025-09-04T08:30:00Z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
  </property>
  <property fmtid="{D5CDD505-2E9C-101B-9397-08002B2CF9AE}" pid="3" name="Organisation">
    <vt:lpwstr/>
  </property>
  <property fmtid="{D5CDD505-2E9C-101B-9397-08002B2CF9AE}" pid="4" name="_Status">
    <vt:lpwstr/>
  </property>
  <property fmtid="{D5CDD505-2E9C-101B-9397-08002B2CF9AE}" pid="5" name=":">
    <vt:lpwstr/>
  </property>
  <property fmtid="{D5CDD505-2E9C-101B-9397-08002B2CF9AE}" pid="6" name="ContentType">
    <vt:lpwstr>External Document</vt:lpwstr>
  </property>
  <property fmtid="{D5CDD505-2E9C-101B-9397-08002B2CF9AE}" pid="7" name="ContentTypeId">
    <vt:lpwstr>0x0101005BC261C8F09564428ABFA751934FCA20</vt:lpwstr>
  </property>
  <property fmtid="{D5CDD505-2E9C-101B-9397-08002B2CF9AE}" pid="8" name="Ref No">
    <vt:lpwstr/>
  </property>
  <property fmtid="{D5CDD505-2E9C-101B-9397-08002B2CF9AE}" pid="9" name="Applicable Duration">
    <vt:lpwstr/>
  </property>
  <property fmtid="{D5CDD505-2E9C-101B-9397-08002B2CF9AE}" pid="10" name="Applicable Start Date">
    <vt:lpwstr>2009-03-03T17:02:49Z</vt:lpwstr>
  </property>
  <property fmtid="{D5CDD505-2E9C-101B-9397-08002B2CF9AE}" pid="11" name="Publication Date:">
    <vt:lpwstr>2009-03-03T17:02:49Z</vt:lpwstr>
  </property>
  <property fmtid="{D5CDD505-2E9C-101B-9397-08002B2CF9AE}" pid="12" name="Meeting Date">
    <vt:lpwstr>2009-03-03T17:02:49Z</vt:lpwstr>
  </property>
  <property fmtid="{D5CDD505-2E9C-101B-9397-08002B2CF9AE}" pid="13" name="MediaServiceImageTags">
    <vt:lpwstr/>
  </property>
  <property fmtid="{D5CDD505-2E9C-101B-9397-08002B2CF9AE}" pid="14" name="GrammarlyDocumentId">
    <vt:lpwstr>4954e727190c1630c5048961a9ec57620230490c8f77f740461e6dd9f9e0aeb8</vt:lpwstr>
  </property>
  <property fmtid="{D5CDD505-2E9C-101B-9397-08002B2CF9AE}" pid="15" name="Order">
    <vt:r8>9233200</vt:r8>
  </property>
</Properties>
</file>